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361B0" w14:textId="77777777" w:rsidR="00061187" w:rsidRDefault="00061187" w:rsidP="00061187">
      <w:pPr>
        <w:pStyle w:val="NormalWeb"/>
        <w:jc w:val="center"/>
        <w:rPr>
          <w:rFonts w:ascii="Arial" w:hAnsi="Arial" w:cs="Arial"/>
          <w:b/>
          <w:sz w:val="40"/>
          <w:szCs w:val="40"/>
        </w:rPr>
      </w:pPr>
      <w:bookmarkStart w:id="0" w:name="_GoBack"/>
      <w:r w:rsidRPr="008E30E3">
        <w:rPr>
          <w:rFonts w:ascii="Arial" w:hAnsi="Arial" w:cs="Arial"/>
          <w:b/>
          <w:sz w:val="40"/>
          <w:szCs w:val="40"/>
        </w:rPr>
        <w:t xml:space="preserve">Cisco Unified Border Element High </w:t>
      </w:r>
      <w:bookmarkEnd w:id="0"/>
      <w:r w:rsidRPr="008E30E3">
        <w:rPr>
          <w:rFonts w:ascii="Arial" w:hAnsi="Arial" w:cs="Arial"/>
          <w:b/>
          <w:sz w:val="40"/>
          <w:szCs w:val="40"/>
        </w:rPr>
        <w:t xml:space="preserve">Availability (HA) </w:t>
      </w:r>
      <w:r>
        <w:rPr>
          <w:rFonts w:ascii="Arial" w:hAnsi="Arial" w:cs="Arial"/>
          <w:b/>
          <w:sz w:val="40"/>
          <w:szCs w:val="40"/>
        </w:rPr>
        <w:t>on ASR Platform</w:t>
      </w:r>
      <w:r w:rsidRPr="008E30E3">
        <w:rPr>
          <w:rFonts w:ascii="Arial" w:hAnsi="Arial" w:cs="Arial"/>
          <w:b/>
          <w:sz w:val="40"/>
          <w:szCs w:val="40"/>
        </w:rPr>
        <w:t xml:space="preserve"> Configuration Example</w:t>
      </w:r>
    </w:p>
    <w:p w14:paraId="27F77009" w14:textId="77777777" w:rsidR="00E664F8" w:rsidRDefault="00E664F8"/>
    <w:p w14:paraId="5A91CD9A" w14:textId="77777777" w:rsidR="004505E6" w:rsidRDefault="004505E6">
      <w:pPr>
        <w:rPr>
          <w:rFonts w:asciiTheme="majorHAnsi" w:eastAsiaTheme="majorEastAsia" w:hAnsiTheme="majorHAnsi" w:cstheme="majorBidi"/>
          <w:b/>
          <w:bCs/>
          <w:color w:val="365F91" w:themeColor="accent1" w:themeShade="BF"/>
          <w:sz w:val="28"/>
          <w:szCs w:val="28"/>
        </w:rPr>
      </w:pPr>
    </w:p>
    <w:p w14:paraId="26897FF6" w14:textId="77777777" w:rsidR="001E5026" w:rsidRDefault="006C0878">
      <w:pPr>
        <w:pStyle w:val="TOC2"/>
        <w:tabs>
          <w:tab w:val="right" w:leader="dot" w:pos="8630"/>
        </w:tabs>
        <w:rPr>
          <w:b w:val="0"/>
          <w:noProof/>
          <w:sz w:val="24"/>
          <w:szCs w:val="24"/>
          <w:lang w:eastAsia="ja-JP"/>
        </w:rPr>
      </w:pPr>
      <w:r>
        <w:fldChar w:fldCharType="begin"/>
      </w:r>
      <w:r w:rsidR="004505E6">
        <w:instrText xml:space="preserve"> TOC \o "1-3" </w:instrText>
      </w:r>
      <w:r>
        <w:fldChar w:fldCharType="separate"/>
      </w:r>
      <w:hyperlink w:anchor="_Introduction" w:history="1">
        <w:r w:rsidR="001E5026" w:rsidRPr="001E5026">
          <w:rPr>
            <w:rStyle w:val="Hyperlink"/>
            <w:noProof/>
          </w:rPr>
          <w:t>Introduction</w:t>
        </w:r>
      </w:hyperlink>
      <w:r w:rsidR="001E5026">
        <w:rPr>
          <w:noProof/>
        </w:rPr>
        <w:tab/>
      </w:r>
      <w:r>
        <w:rPr>
          <w:noProof/>
        </w:rPr>
        <w:fldChar w:fldCharType="begin"/>
      </w:r>
      <w:r w:rsidR="001E5026">
        <w:rPr>
          <w:noProof/>
        </w:rPr>
        <w:instrText xml:space="preserve"> PAGEREF _Toc169512119 \h </w:instrText>
      </w:r>
      <w:r>
        <w:rPr>
          <w:noProof/>
        </w:rPr>
      </w:r>
      <w:r>
        <w:rPr>
          <w:noProof/>
        </w:rPr>
        <w:fldChar w:fldCharType="separate"/>
      </w:r>
      <w:r w:rsidR="001E5026">
        <w:rPr>
          <w:noProof/>
        </w:rPr>
        <w:t>2</w:t>
      </w:r>
      <w:r>
        <w:rPr>
          <w:noProof/>
        </w:rPr>
        <w:fldChar w:fldCharType="end"/>
      </w:r>
    </w:p>
    <w:p w14:paraId="03FED33E" w14:textId="77777777" w:rsidR="001E5026" w:rsidRDefault="001E5026">
      <w:pPr>
        <w:pStyle w:val="TOC3"/>
        <w:tabs>
          <w:tab w:val="right" w:leader="dot" w:pos="8630"/>
        </w:tabs>
        <w:rPr>
          <w:noProof/>
          <w:sz w:val="24"/>
          <w:szCs w:val="24"/>
          <w:lang w:eastAsia="ja-JP"/>
        </w:rPr>
      </w:pPr>
      <w:r>
        <w:rPr>
          <w:noProof/>
        </w:rPr>
        <w:t>Box-to-Box Redundancy</w:t>
      </w:r>
      <w:r>
        <w:rPr>
          <w:noProof/>
        </w:rPr>
        <w:tab/>
      </w:r>
      <w:r w:rsidR="006C0878">
        <w:rPr>
          <w:noProof/>
        </w:rPr>
        <w:fldChar w:fldCharType="begin"/>
      </w:r>
      <w:r>
        <w:rPr>
          <w:noProof/>
        </w:rPr>
        <w:instrText xml:space="preserve"> PAGEREF _Toc169512120 \h </w:instrText>
      </w:r>
      <w:r w:rsidR="006C0878">
        <w:rPr>
          <w:noProof/>
        </w:rPr>
      </w:r>
      <w:r w:rsidR="006C0878">
        <w:rPr>
          <w:noProof/>
        </w:rPr>
        <w:fldChar w:fldCharType="separate"/>
      </w:r>
      <w:r>
        <w:rPr>
          <w:noProof/>
        </w:rPr>
        <w:t>2</w:t>
      </w:r>
      <w:r w:rsidR="006C0878">
        <w:rPr>
          <w:noProof/>
        </w:rPr>
        <w:fldChar w:fldCharType="end"/>
      </w:r>
    </w:p>
    <w:p w14:paraId="61FAA0F4" w14:textId="77777777" w:rsidR="001E5026" w:rsidRDefault="001E5026">
      <w:pPr>
        <w:pStyle w:val="TOC3"/>
        <w:tabs>
          <w:tab w:val="right" w:leader="dot" w:pos="8630"/>
        </w:tabs>
        <w:rPr>
          <w:noProof/>
          <w:sz w:val="24"/>
          <w:szCs w:val="24"/>
          <w:lang w:eastAsia="ja-JP"/>
        </w:rPr>
      </w:pPr>
      <w:r>
        <w:rPr>
          <w:noProof/>
        </w:rPr>
        <w:t>Inbox Redundancy</w:t>
      </w:r>
      <w:r>
        <w:rPr>
          <w:noProof/>
        </w:rPr>
        <w:tab/>
      </w:r>
      <w:r w:rsidR="006C0878">
        <w:rPr>
          <w:noProof/>
        </w:rPr>
        <w:fldChar w:fldCharType="begin"/>
      </w:r>
      <w:r>
        <w:rPr>
          <w:noProof/>
        </w:rPr>
        <w:instrText xml:space="preserve"> PAGEREF _Toc169512121 \h </w:instrText>
      </w:r>
      <w:r w:rsidR="006C0878">
        <w:rPr>
          <w:noProof/>
        </w:rPr>
      </w:r>
      <w:r w:rsidR="006C0878">
        <w:rPr>
          <w:noProof/>
        </w:rPr>
        <w:fldChar w:fldCharType="separate"/>
      </w:r>
      <w:r>
        <w:rPr>
          <w:noProof/>
        </w:rPr>
        <w:t>2</w:t>
      </w:r>
      <w:r w:rsidR="006C0878">
        <w:rPr>
          <w:noProof/>
        </w:rPr>
        <w:fldChar w:fldCharType="end"/>
      </w:r>
    </w:p>
    <w:p w14:paraId="66FD89A7" w14:textId="77777777" w:rsidR="001E5026" w:rsidRDefault="00732D93">
      <w:pPr>
        <w:pStyle w:val="TOC2"/>
        <w:tabs>
          <w:tab w:val="right" w:leader="dot" w:pos="8630"/>
        </w:tabs>
        <w:rPr>
          <w:b w:val="0"/>
          <w:noProof/>
          <w:sz w:val="24"/>
          <w:szCs w:val="24"/>
          <w:lang w:eastAsia="ja-JP"/>
        </w:rPr>
      </w:pPr>
      <w:hyperlink w:anchor="_Prerequisites" w:history="1">
        <w:r w:rsidR="001E5026" w:rsidRPr="001E5026">
          <w:rPr>
            <w:rStyle w:val="Hyperlink"/>
            <w:noProof/>
          </w:rPr>
          <w:t>Prerequisites</w:t>
        </w:r>
      </w:hyperlink>
      <w:r w:rsidR="001E5026">
        <w:rPr>
          <w:noProof/>
        </w:rPr>
        <w:tab/>
      </w:r>
      <w:r w:rsidR="006C0878">
        <w:rPr>
          <w:noProof/>
        </w:rPr>
        <w:fldChar w:fldCharType="begin"/>
      </w:r>
      <w:r w:rsidR="001E5026">
        <w:rPr>
          <w:noProof/>
        </w:rPr>
        <w:instrText xml:space="preserve"> PAGEREF _Toc169512122 \h </w:instrText>
      </w:r>
      <w:r w:rsidR="006C0878">
        <w:rPr>
          <w:noProof/>
        </w:rPr>
      </w:r>
      <w:r w:rsidR="006C0878">
        <w:rPr>
          <w:noProof/>
        </w:rPr>
        <w:fldChar w:fldCharType="separate"/>
      </w:r>
      <w:r w:rsidR="001E5026">
        <w:rPr>
          <w:noProof/>
        </w:rPr>
        <w:t>2</w:t>
      </w:r>
      <w:r w:rsidR="006C0878">
        <w:rPr>
          <w:noProof/>
        </w:rPr>
        <w:fldChar w:fldCharType="end"/>
      </w:r>
    </w:p>
    <w:p w14:paraId="2796C3C8" w14:textId="77777777" w:rsidR="001E5026" w:rsidRDefault="001E5026">
      <w:pPr>
        <w:pStyle w:val="TOC3"/>
        <w:tabs>
          <w:tab w:val="right" w:leader="dot" w:pos="8630"/>
        </w:tabs>
        <w:rPr>
          <w:noProof/>
          <w:sz w:val="24"/>
          <w:szCs w:val="24"/>
          <w:lang w:eastAsia="ja-JP"/>
        </w:rPr>
      </w:pPr>
      <w:r>
        <w:rPr>
          <w:noProof/>
        </w:rPr>
        <w:t>Requirements</w:t>
      </w:r>
      <w:r>
        <w:rPr>
          <w:noProof/>
        </w:rPr>
        <w:tab/>
      </w:r>
      <w:r w:rsidR="006C0878">
        <w:rPr>
          <w:noProof/>
        </w:rPr>
        <w:fldChar w:fldCharType="begin"/>
      </w:r>
      <w:r>
        <w:rPr>
          <w:noProof/>
        </w:rPr>
        <w:instrText xml:space="preserve"> PAGEREF _Toc169512123 \h </w:instrText>
      </w:r>
      <w:r w:rsidR="006C0878">
        <w:rPr>
          <w:noProof/>
        </w:rPr>
      </w:r>
      <w:r w:rsidR="006C0878">
        <w:rPr>
          <w:noProof/>
        </w:rPr>
        <w:fldChar w:fldCharType="separate"/>
      </w:r>
      <w:r>
        <w:rPr>
          <w:noProof/>
        </w:rPr>
        <w:t>2</w:t>
      </w:r>
      <w:r w:rsidR="006C0878">
        <w:rPr>
          <w:noProof/>
        </w:rPr>
        <w:fldChar w:fldCharType="end"/>
      </w:r>
    </w:p>
    <w:p w14:paraId="5DE189A6" w14:textId="77777777" w:rsidR="001E5026" w:rsidRDefault="001E5026">
      <w:pPr>
        <w:pStyle w:val="TOC3"/>
        <w:tabs>
          <w:tab w:val="right" w:leader="dot" w:pos="8630"/>
        </w:tabs>
        <w:rPr>
          <w:noProof/>
          <w:sz w:val="24"/>
          <w:szCs w:val="24"/>
          <w:lang w:eastAsia="ja-JP"/>
        </w:rPr>
      </w:pPr>
      <w:r>
        <w:rPr>
          <w:noProof/>
        </w:rPr>
        <w:t>Components Used</w:t>
      </w:r>
      <w:r>
        <w:rPr>
          <w:noProof/>
        </w:rPr>
        <w:tab/>
      </w:r>
      <w:r w:rsidR="006C0878">
        <w:rPr>
          <w:noProof/>
        </w:rPr>
        <w:fldChar w:fldCharType="begin"/>
      </w:r>
      <w:r>
        <w:rPr>
          <w:noProof/>
        </w:rPr>
        <w:instrText xml:space="preserve"> PAGEREF _Toc169512124 \h </w:instrText>
      </w:r>
      <w:r w:rsidR="006C0878">
        <w:rPr>
          <w:noProof/>
        </w:rPr>
      </w:r>
      <w:r w:rsidR="006C0878">
        <w:rPr>
          <w:noProof/>
        </w:rPr>
        <w:fldChar w:fldCharType="separate"/>
      </w:r>
      <w:r>
        <w:rPr>
          <w:noProof/>
        </w:rPr>
        <w:t>3</w:t>
      </w:r>
      <w:r w:rsidR="006C0878">
        <w:rPr>
          <w:noProof/>
        </w:rPr>
        <w:fldChar w:fldCharType="end"/>
      </w:r>
    </w:p>
    <w:p w14:paraId="306A95C6" w14:textId="77777777" w:rsidR="001E5026" w:rsidRDefault="001E5026">
      <w:pPr>
        <w:pStyle w:val="TOC3"/>
        <w:tabs>
          <w:tab w:val="right" w:leader="dot" w:pos="8630"/>
        </w:tabs>
        <w:rPr>
          <w:noProof/>
          <w:sz w:val="24"/>
          <w:szCs w:val="24"/>
          <w:lang w:eastAsia="ja-JP"/>
        </w:rPr>
      </w:pPr>
      <w:r>
        <w:rPr>
          <w:noProof/>
        </w:rPr>
        <w:t>Conventions</w:t>
      </w:r>
      <w:r>
        <w:rPr>
          <w:noProof/>
        </w:rPr>
        <w:tab/>
      </w:r>
      <w:r w:rsidR="006C0878">
        <w:rPr>
          <w:noProof/>
        </w:rPr>
        <w:fldChar w:fldCharType="begin"/>
      </w:r>
      <w:r>
        <w:rPr>
          <w:noProof/>
        </w:rPr>
        <w:instrText xml:space="preserve"> PAGEREF _Toc169512125 \h </w:instrText>
      </w:r>
      <w:r w:rsidR="006C0878">
        <w:rPr>
          <w:noProof/>
        </w:rPr>
      </w:r>
      <w:r w:rsidR="006C0878">
        <w:rPr>
          <w:noProof/>
        </w:rPr>
        <w:fldChar w:fldCharType="separate"/>
      </w:r>
      <w:r>
        <w:rPr>
          <w:noProof/>
        </w:rPr>
        <w:t>3</w:t>
      </w:r>
      <w:r w:rsidR="006C0878">
        <w:rPr>
          <w:noProof/>
        </w:rPr>
        <w:fldChar w:fldCharType="end"/>
      </w:r>
    </w:p>
    <w:p w14:paraId="04009910" w14:textId="77777777" w:rsidR="001E5026" w:rsidRDefault="00732D93">
      <w:pPr>
        <w:pStyle w:val="TOC2"/>
        <w:tabs>
          <w:tab w:val="right" w:leader="dot" w:pos="8630"/>
        </w:tabs>
        <w:rPr>
          <w:b w:val="0"/>
          <w:noProof/>
          <w:sz w:val="24"/>
          <w:szCs w:val="24"/>
          <w:lang w:eastAsia="ja-JP"/>
        </w:rPr>
      </w:pPr>
      <w:hyperlink w:anchor="_Background_Information" w:history="1">
        <w:r w:rsidR="001E5026" w:rsidRPr="001E5026">
          <w:rPr>
            <w:rStyle w:val="Hyperlink"/>
            <w:noProof/>
          </w:rPr>
          <w:t>Background Information</w:t>
        </w:r>
      </w:hyperlink>
      <w:r w:rsidR="001E5026">
        <w:rPr>
          <w:noProof/>
        </w:rPr>
        <w:tab/>
      </w:r>
      <w:r w:rsidR="006C0878">
        <w:rPr>
          <w:noProof/>
        </w:rPr>
        <w:fldChar w:fldCharType="begin"/>
      </w:r>
      <w:r w:rsidR="001E5026">
        <w:rPr>
          <w:noProof/>
        </w:rPr>
        <w:instrText xml:space="preserve"> PAGEREF _Toc169512126 \h </w:instrText>
      </w:r>
      <w:r w:rsidR="006C0878">
        <w:rPr>
          <w:noProof/>
        </w:rPr>
      </w:r>
      <w:r w:rsidR="006C0878">
        <w:rPr>
          <w:noProof/>
        </w:rPr>
        <w:fldChar w:fldCharType="separate"/>
      </w:r>
      <w:r w:rsidR="001E5026">
        <w:rPr>
          <w:noProof/>
        </w:rPr>
        <w:t>3</w:t>
      </w:r>
      <w:r w:rsidR="006C0878">
        <w:rPr>
          <w:noProof/>
        </w:rPr>
        <w:fldChar w:fldCharType="end"/>
      </w:r>
    </w:p>
    <w:p w14:paraId="25FC9CE8" w14:textId="77777777" w:rsidR="001E5026" w:rsidRDefault="00732D93">
      <w:pPr>
        <w:pStyle w:val="TOC2"/>
        <w:tabs>
          <w:tab w:val="right" w:leader="dot" w:pos="8630"/>
        </w:tabs>
        <w:rPr>
          <w:b w:val="0"/>
          <w:noProof/>
          <w:sz w:val="24"/>
          <w:szCs w:val="24"/>
          <w:lang w:eastAsia="ja-JP"/>
        </w:rPr>
      </w:pPr>
      <w:hyperlink w:anchor="_Configure" w:history="1">
        <w:r w:rsidR="001E5026" w:rsidRPr="001E5026">
          <w:rPr>
            <w:rStyle w:val="Hyperlink"/>
            <w:noProof/>
          </w:rPr>
          <w:t>Configure</w:t>
        </w:r>
      </w:hyperlink>
      <w:r w:rsidR="001E5026">
        <w:rPr>
          <w:noProof/>
        </w:rPr>
        <w:tab/>
      </w:r>
      <w:r w:rsidR="006C0878">
        <w:rPr>
          <w:noProof/>
        </w:rPr>
        <w:fldChar w:fldCharType="begin"/>
      </w:r>
      <w:r w:rsidR="001E5026">
        <w:rPr>
          <w:noProof/>
        </w:rPr>
        <w:instrText xml:space="preserve"> PAGEREF _Toc169512127 \h </w:instrText>
      </w:r>
      <w:r w:rsidR="006C0878">
        <w:rPr>
          <w:noProof/>
        </w:rPr>
      </w:r>
      <w:r w:rsidR="006C0878">
        <w:rPr>
          <w:noProof/>
        </w:rPr>
        <w:fldChar w:fldCharType="separate"/>
      </w:r>
      <w:r w:rsidR="001E5026">
        <w:rPr>
          <w:noProof/>
        </w:rPr>
        <w:t>5</w:t>
      </w:r>
      <w:r w:rsidR="006C0878">
        <w:rPr>
          <w:noProof/>
        </w:rPr>
        <w:fldChar w:fldCharType="end"/>
      </w:r>
    </w:p>
    <w:p w14:paraId="671C3C8E" w14:textId="77777777" w:rsidR="001E5026" w:rsidRDefault="001E5026">
      <w:pPr>
        <w:pStyle w:val="TOC3"/>
        <w:tabs>
          <w:tab w:val="right" w:leader="dot" w:pos="8630"/>
        </w:tabs>
        <w:rPr>
          <w:noProof/>
          <w:sz w:val="24"/>
          <w:szCs w:val="24"/>
          <w:lang w:eastAsia="ja-JP"/>
        </w:rPr>
      </w:pPr>
      <w:r>
        <w:rPr>
          <w:noProof/>
        </w:rPr>
        <w:t>Step 1: Disable software redundancy</w:t>
      </w:r>
      <w:r>
        <w:rPr>
          <w:noProof/>
        </w:rPr>
        <w:tab/>
      </w:r>
      <w:r w:rsidR="006C0878">
        <w:rPr>
          <w:noProof/>
        </w:rPr>
        <w:fldChar w:fldCharType="begin"/>
      </w:r>
      <w:r>
        <w:rPr>
          <w:noProof/>
        </w:rPr>
        <w:instrText xml:space="preserve"> PAGEREF _Toc169512128 \h </w:instrText>
      </w:r>
      <w:r w:rsidR="006C0878">
        <w:rPr>
          <w:noProof/>
        </w:rPr>
      </w:r>
      <w:r w:rsidR="006C0878">
        <w:rPr>
          <w:noProof/>
        </w:rPr>
        <w:fldChar w:fldCharType="separate"/>
      </w:r>
      <w:r>
        <w:rPr>
          <w:noProof/>
        </w:rPr>
        <w:t>5</w:t>
      </w:r>
      <w:r w:rsidR="006C0878">
        <w:rPr>
          <w:noProof/>
        </w:rPr>
        <w:fldChar w:fldCharType="end"/>
      </w:r>
    </w:p>
    <w:p w14:paraId="414C1057" w14:textId="77777777" w:rsidR="001E5026" w:rsidRDefault="001E5026">
      <w:pPr>
        <w:pStyle w:val="TOC3"/>
        <w:tabs>
          <w:tab w:val="right" w:leader="dot" w:pos="8630"/>
        </w:tabs>
        <w:rPr>
          <w:noProof/>
          <w:sz w:val="24"/>
          <w:szCs w:val="24"/>
          <w:lang w:eastAsia="ja-JP"/>
        </w:rPr>
      </w:pPr>
      <w:r>
        <w:rPr>
          <w:noProof/>
        </w:rPr>
        <w:t>Step 2: Configure Redundan</w:t>
      </w:r>
      <w:ins w:id="1" w:author="Pashmeen  Mistry" w:date="2011-07-20T15:27:00Z">
        <w:r w:rsidR="00A33195">
          <w:rPr>
            <w:noProof/>
          </w:rPr>
          <w:t>cy</w:t>
        </w:r>
      </w:ins>
      <w:r>
        <w:rPr>
          <w:noProof/>
        </w:rPr>
        <w:t xml:space="preserve"> Group (RG)</w:t>
      </w:r>
      <w:r>
        <w:rPr>
          <w:noProof/>
        </w:rPr>
        <w:tab/>
      </w:r>
      <w:r w:rsidR="006C0878">
        <w:rPr>
          <w:noProof/>
        </w:rPr>
        <w:fldChar w:fldCharType="begin"/>
      </w:r>
      <w:r>
        <w:rPr>
          <w:noProof/>
        </w:rPr>
        <w:instrText xml:space="preserve"> PAGEREF _Toc169512129 \h </w:instrText>
      </w:r>
      <w:r w:rsidR="006C0878">
        <w:rPr>
          <w:noProof/>
        </w:rPr>
      </w:r>
      <w:r w:rsidR="006C0878">
        <w:rPr>
          <w:noProof/>
        </w:rPr>
        <w:fldChar w:fldCharType="separate"/>
      </w:r>
      <w:r>
        <w:rPr>
          <w:noProof/>
        </w:rPr>
        <w:t>6</w:t>
      </w:r>
      <w:r w:rsidR="006C0878">
        <w:rPr>
          <w:noProof/>
        </w:rPr>
        <w:fldChar w:fldCharType="end"/>
      </w:r>
    </w:p>
    <w:p w14:paraId="1E1BC402" w14:textId="77777777" w:rsidR="001E5026" w:rsidRDefault="001E5026">
      <w:pPr>
        <w:pStyle w:val="TOC3"/>
        <w:tabs>
          <w:tab w:val="right" w:leader="dot" w:pos="8630"/>
        </w:tabs>
        <w:rPr>
          <w:noProof/>
          <w:sz w:val="24"/>
          <w:szCs w:val="24"/>
          <w:lang w:eastAsia="ja-JP"/>
        </w:rPr>
      </w:pPr>
      <w:r>
        <w:rPr>
          <w:noProof/>
        </w:rPr>
        <w:t>Step 3: Configure the interfaces</w:t>
      </w:r>
      <w:r>
        <w:rPr>
          <w:noProof/>
        </w:rPr>
        <w:tab/>
      </w:r>
      <w:r w:rsidR="006C0878">
        <w:rPr>
          <w:noProof/>
        </w:rPr>
        <w:fldChar w:fldCharType="begin"/>
      </w:r>
      <w:r>
        <w:rPr>
          <w:noProof/>
        </w:rPr>
        <w:instrText xml:space="preserve"> PAGEREF _Toc169512130 \h </w:instrText>
      </w:r>
      <w:r w:rsidR="006C0878">
        <w:rPr>
          <w:noProof/>
        </w:rPr>
      </w:r>
      <w:r w:rsidR="006C0878">
        <w:rPr>
          <w:noProof/>
        </w:rPr>
        <w:fldChar w:fldCharType="separate"/>
      </w:r>
      <w:r>
        <w:rPr>
          <w:noProof/>
        </w:rPr>
        <w:t>7</w:t>
      </w:r>
      <w:r w:rsidR="006C0878">
        <w:rPr>
          <w:noProof/>
        </w:rPr>
        <w:fldChar w:fldCharType="end"/>
      </w:r>
    </w:p>
    <w:p w14:paraId="2A3B3182" w14:textId="77777777" w:rsidR="001E5026" w:rsidRDefault="001E5026">
      <w:pPr>
        <w:pStyle w:val="TOC3"/>
        <w:tabs>
          <w:tab w:val="right" w:leader="dot" w:pos="8630"/>
        </w:tabs>
        <w:rPr>
          <w:noProof/>
          <w:sz w:val="24"/>
          <w:szCs w:val="24"/>
          <w:lang w:eastAsia="ja-JP"/>
        </w:rPr>
      </w:pPr>
      <w:r>
        <w:rPr>
          <w:noProof/>
        </w:rPr>
        <w:t>Step 4: Configure SIP Binding</w:t>
      </w:r>
      <w:r>
        <w:rPr>
          <w:noProof/>
        </w:rPr>
        <w:tab/>
      </w:r>
      <w:r w:rsidR="006C0878">
        <w:rPr>
          <w:noProof/>
        </w:rPr>
        <w:fldChar w:fldCharType="begin"/>
      </w:r>
      <w:r>
        <w:rPr>
          <w:noProof/>
        </w:rPr>
        <w:instrText xml:space="preserve"> PAGEREF _Toc169512131 \h </w:instrText>
      </w:r>
      <w:r w:rsidR="006C0878">
        <w:rPr>
          <w:noProof/>
        </w:rPr>
      </w:r>
      <w:r w:rsidR="006C0878">
        <w:rPr>
          <w:noProof/>
        </w:rPr>
        <w:fldChar w:fldCharType="separate"/>
      </w:r>
      <w:r>
        <w:rPr>
          <w:noProof/>
        </w:rPr>
        <w:t>8</w:t>
      </w:r>
      <w:r w:rsidR="006C0878">
        <w:rPr>
          <w:noProof/>
        </w:rPr>
        <w:fldChar w:fldCharType="end"/>
      </w:r>
    </w:p>
    <w:p w14:paraId="3BE70538" w14:textId="77777777" w:rsidR="001E5026" w:rsidRDefault="001E5026">
      <w:pPr>
        <w:pStyle w:val="TOC3"/>
        <w:tabs>
          <w:tab w:val="right" w:leader="dot" w:pos="8630"/>
        </w:tabs>
        <w:rPr>
          <w:noProof/>
          <w:sz w:val="24"/>
          <w:szCs w:val="24"/>
          <w:lang w:eastAsia="ja-JP"/>
        </w:rPr>
      </w:pPr>
      <w:r>
        <w:rPr>
          <w:noProof/>
        </w:rPr>
        <w:t>Step 5: Configure H323 binding (only if H323 calls are involved)</w:t>
      </w:r>
      <w:r>
        <w:rPr>
          <w:noProof/>
        </w:rPr>
        <w:tab/>
      </w:r>
      <w:r w:rsidR="006C0878">
        <w:rPr>
          <w:noProof/>
        </w:rPr>
        <w:fldChar w:fldCharType="begin"/>
      </w:r>
      <w:r>
        <w:rPr>
          <w:noProof/>
        </w:rPr>
        <w:instrText xml:space="preserve"> PAGEREF _Toc169512132 \h </w:instrText>
      </w:r>
      <w:r w:rsidR="006C0878">
        <w:rPr>
          <w:noProof/>
        </w:rPr>
      </w:r>
      <w:r w:rsidR="006C0878">
        <w:rPr>
          <w:noProof/>
        </w:rPr>
        <w:fldChar w:fldCharType="separate"/>
      </w:r>
      <w:r>
        <w:rPr>
          <w:noProof/>
        </w:rPr>
        <w:t>8</w:t>
      </w:r>
      <w:r w:rsidR="006C0878">
        <w:rPr>
          <w:noProof/>
        </w:rPr>
        <w:fldChar w:fldCharType="end"/>
      </w:r>
    </w:p>
    <w:p w14:paraId="28C009A4" w14:textId="77777777" w:rsidR="001E5026" w:rsidRDefault="001E5026">
      <w:pPr>
        <w:pStyle w:val="TOC3"/>
        <w:tabs>
          <w:tab w:val="right" w:leader="dot" w:pos="8630"/>
        </w:tabs>
        <w:rPr>
          <w:noProof/>
          <w:sz w:val="24"/>
          <w:szCs w:val="24"/>
          <w:lang w:eastAsia="ja-JP"/>
        </w:rPr>
      </w:pPr>
      <w:r>
        <w:rPr>
          <w:noProof/>
        </w:rPr>
        <w:t>Step 6: Enable Redundancy in CUBE-Ent</w:t>
      </w:r>
      <w:r>
        <w:rPr>
          <w:noProof/>
        </w:rPr>
        <w:tab/>
      </w:r>
      <w:r w:rsidR="006C0878">
        <w:rPr>
          <w:noProof/>
        </w:rPr>
        <w:fldChar w:fldCharType="begin"/>
      </w:r>
      <w:r>
        <w:rPr>
          <w:noProof/>
        </w:rPr>
        <w:instrText xml:space="preserve"> PAGEREF _Toc169512133 \h </w:instrText>
      </w:r>
      <w:r w:rsidR="006C0878">
        <w:rPr>
          <w:noProof/>
        </w:rPr>
      </w:r>
      <w:r w:rsidR="006C0878">
        <w:rPr>
          <w:noProof/>
        </w:rPr>
        <w:fldChar w:fldCharType="separate"/>
      </w:r>
      <w:r>
        <w:rPr>
          <w:noProof/>
        </w:rPr>
        <w:t>9</w:t>
      </w:r>
      <w:r w:rsidR="006C0878">
        <w:rPr>
          <w:noProof/>
        </w:rPr>
        <w:fldChar w:fldCharType="end"/>
      </w:r>
    </w:p>
    <w:p w14:paraId="6A3E9950" w14:textId="77777777" w:rsidR="001E5026" w:rsidRDefault="001E5026">
      <w:pPr>
        <w:pStyle w:val="TOC3"/>
        <w:tabs>
          <w:tab w:val="right" w:leader="dot" w:pos="8630"/>
        </w:tabs>
        <w:rPr>
          <w:noProof/>
          <w:sz w:val="24"/>
          <w:szCs w:val="24"/>
          <w:lang w:eastAsia="ja-JP"/>
        </w:rPr>
      </w:pPr>
      <w:r>
        <w:rPr>
          <w:noProof/>
        </w:rPr>
        <w:t>Step 7: Media Inactivity Timer</w:t>
      </w:r>
      <w:r>
        <w:rPr>
          <w:noProof/>
        </w:rPr>
        <w:tab/>
      </w:r>
      <w:r w:rsidR="006C0878">
        <w:rPr>
          <w:noProof/>
        </w:rPr>
        <w:fldChar w:fldCharType="begin"/>
      </w:r>
      <w:r>
        <w:rPr>
          <w:noProof/>
        </w:rPr>
        <w:instrText xml:space="preserve"> PAGEREF _Toc169512134 \h </w:instrText>
      </w:r>
      <w:r w:rsidR="006C0878">
        <w:rPr>
          <w:noProof/>
        </w:rPr>
      </w:r>
      <w:r w:rsidR="006C0878">
        <w:rPr>
          <w:noProof/>
        </w:rPr>
        <w:fldChar w:fldCharType="separate"/>
      </w:r>
      <w:r>
        <w:rPr>
          <w:noProof/>
        </w:rPr>
        <w:t>10</w:t>
      </w:r>
      <w:r w:rsidR="006C0878">
        <w:rPr>
          <w:noProof/>
        </w:rPr>
        <w:fldChar w:fldCharType="end"/>
      </w:r>
    </w:p>
    <w:p w14:paraId="7E8C8FDD" w14:textId="77777777" w:rsidR="001E5026" w:rsidRDefault="001E5026">
      <w:pPr>
        <w:pStyle w:val="TOC3"/>
        <w:tabs>
          <w:tab w:val="right" w:leader="dot" w:pos="8630"/>
        </w:tabs>
        <w:rPr>
          <w:noProof/>
          <w:sz w:val="24"/>
          <w:szCs w:val="24"/>
          <w:lang w:eastAsia="ja-JP"/>
        </w:rPr>
      </w:pPr>
      <w:r>
        <w:rPr>
          <w:noProof/>
        </w:rPr>
        <w:t>Step 8: Reloading the Routers</w:t>
      </w:r>
      <w:r>
        <w:rPr>
          <w:noProof/>
        </w:rPr>
        <w:tab/>
      </w:r>
      <w:r w:rsidR="006C0878">
        <w:rPr>
          <w:noProof/>
        </w:rPr>
        <w:fldChar w:fldCharType="begin"/>
      </w:r>
      <w:r>
        <w:rPr>
          <w:noProof/>
        </w:rPr>
        <w:instrText xml:space="preserve"> PAGEREF _Toc169512135 \h </w:instrText>
      </w:r>
      <w:r w:rsidR="006C0878">
        <w:rPr>
          <w:noProof/>
        </w:rPr>
      </w:r>
      <w:r w:rsidR="006C0878">
        <w:rPr>
          <w:noProof/>
        </w:rPr>
        <w:fldChar w:fldCharType="separate"/>
      </w:r>
      <w:r>
        <w:rPr>
          <w:noProof/>
        </w:rPr>
        <w:t>10</w:t>
      </w:r>
      <w:r w:rsidR="006C0878">
        <w:rPr>
          <w:noProof/>
        </w:rPr>
        <w:fldChar w:fldCharType="end"/>
      </w:r>
    </w:p>
    <w:p w14:paraId="71781083" w14:textId="77777777" w:rsidR="001E5026" w:rsidRDefault="001E5026">
      <w:pPr>
        <w:pStyle w:val="TOC3"/>
        <w:tabs>
          <w:tab w:val="right" w:leader="dot" w:pos="8630"/>
        </w:tabs>
        <w:rPr>
          <w:noProof/>
          <w:sz w:val="24"/>
          <w:szCs w:val="24"/>
          <w:lang w:eastAsia="ja-JP"/>
        </w:rPr>
      </w:pPr>
      <w:r>
        <w:rPr>
          <w:noProof/>
        </w:rPr>
        <w:t>Step 9: Point Attached Devices to the CUBE Virtual IP (VIP) Address</w:t>
      </w:r>
      <w:r>
        <w:rPr>
          <w:noProof/>
        </w:rPr>
        <w:tab/>
      </w:r>
      <w:r w:rsidR="006C0878">
        <w:rPr>
          <w:noProof/>
        </w:rPr>
        <w:fldChar w:fldCharType="begin"/>
      </w:r>
      <w:r>
        <w:rPr>
          <w:noProof/>
        </w:rPr>
        <w:instrText xml:space="preserve"> PAGEREF _Toc169512136 \h </w:instrText>
      </w:r>
      <w:r w:rsidR="006C0878">
        <w:rPr>
          <w:noProof/>
        </w:rPr>
      </w:r>
      <w:r w:rsidR="006C0878">
        <w:rPr>
          <w:noProof/>
        </w:rPr>
        <w:fldChar w:fldCharType="separate"/>
      </w:r>
      <w:r>
        <w:rPr>
          <w:noProof/>
        </w:rPr>
        <w:t>11</w:t>
      </w:r>
      <w:r w:rsidR="006C0878">
        <w:rPr>
          <w:noProof/>
        </w:rPr>
        <w:fldChar w:fldCharType="end"/>
      </w:r>
    </w:p>
    <w:p w14:paraId="261E5BEA" w14:textId="77777777" w:rsidR="001E5026" w:rsidRDefault="00732D93">
      <w:pPr>
        <w:pStyle w:val="TOC2"/>
        <w:tabs>
          <w:tab w:val="right" w:leader="dot" w:pos="8630"/>
        </w:tabs>
        <w:rPr>
          <w:b w:val="0"/>
          <w:noProof/>
          <w:sz w:val="24"/>
          <w:szCs w:val="24"/>
          <w:lang w:eastAsia="ja-JP"/>
        </w:rPr>
      </w:pPr>
      <w:hyperlink w:anchor="_Removing_B2B_HA" w:history="1">
        <w:r w:rsidR="001E5026" w:rsidRPr="001E5026">
          <w:rPr>
            <w:rStyle w:val="Hyperlink"/>
            <w:noProof/>
          </w:rPr>
          <w:t>Removing B2B HA Configurations</w:t>
        </w:r>
      </w:hyperlink>
      <w:r w:rsidR="001E5026">
        <w:rPr>
          <w:noProof/>
        </w:rPr>
        <w:tab/>
      </w:r>
      <w:r w:rsidR="006C0878">
        <w:rPr>
          <w:noProof/>
        </w:rPr>
        <w:fldChar w:fldCharType="begin"/>
      </w:r>
      <w:r w:rsidR="001E5026">
        <w:rPr>
          <w:noProof/>
        </w:rPr>
        <w:instrText xml:space="preserve"> PAGEREF _Toc169512137 \h </w:instrText>
      </w:r>
      <w:r w:rsidR="006C0878">
        <w:rPr>
          <w:noProof/>
        </w:rPr>
      </w:r>
      <w:r w:rsidR="006C0878">
        <w:rPr>
          <w:noProof/>
        </w:rPr>
        <w:fldChar w:fldCharType="separate"/>
      </w:r>
      <w:r w:rsidR="001E5026">
        <w:rPr>
          <w:noProof/>
        </w:rPr>
        <w:t>11</w:t>
      </w:r>
      <w:r w:rsidR="006C0878">
        <w:rPr>
          <w:noProof/>
        </w:rPr>
        <w:fldChar w:fldCharType="end"/>
      </w:r>
    </w:p>
    <w:p w14:paraId="75B8F041" w14:textId="77777777" w:rsidR="001E5026" w:rsidRDefault="00732D93">
      <w:pPr>
        <w:pStyle w:val="TOC2"/>
        <w:tabs>
          <w:tab w:val="right" w:leader="dot" w:pos="8630"/>
        </w:tabs>
        <w:rPr>
          <w:b w:val="0"/>
          <w:noProof/>
          <w:sz w:val="24"/>
          <w:szCs w:val="24"/>
          <w:lang w:eastAsia="ja-JP"/>
        </w:rPr>
      </w:pPr>
      <w:hyperlink w:anchor="_Full_Sample_Configurations" w:history="1">
        <w:r w:rsidR="001E5026" w:rsidRPr="001E5026">
          <w:rPr>
            <w:rStyle w:val="Hyperlink"/>
            <w:noProof/>
          </w:rPr>
          <w:t>Full Sample Configurations for CUBE Box to Box Redundancy</w:t>
        </w:r>
      </w:hyperlink>
      <w:r w:rsidR="001E5026">
        <w:rPr>
          <w:noProof/>
        </w:rPr>
        <w:tab/>
      </w:r>
      <w:r w:rsidR="006C0878">
        <w:rPr>
          <w:noProof/>
        </w:rPr>
        <w:fldChar w:fldCharType="begin"/>
      </w:r>
      <w:r w:rsidR="001E5026">
        <w:rPr>
          <w:noProof/>
        </w:rPr>
        <w:instrText xml:space="preserve"> PAGEREF _Toc169512138 \h </w:instrText>
      </w:r>
      <w:r w:rsidR="006C0878">
        <w:rPr>
          <w:noProof/>
        </w:rPr>
      </w:r>
      <w:r w:rsidR="006C0878">
        <w:rPr>
          <w:noProof/>
        </w:rPr>
        <w:fldChar w:fldCharType="separate"/>
      </w:r>
      <w:r w:rsidR="001E5026">
        <w:rPr>
          <w:noProof/>
        </w:rPr>
        <w:t>12</w:t>
      </w:r>
      <w:r w:rsidR="006C0878">
        <w:rPr>
          <w:noProof/>
        </w:rPr>
        <w:fldChar w:fldCharType="end"/>
      </w:r>
    </w:p>
    <w:p w14:paraId="52E5DC0F" w14:textId="77777777" w:rsidR="001E5026" w:rsidRDefault="00732D93">
      <w:pPr>
        <w:pStyle w:val="TOC2"/>
        <w:tabs>
          <w:tab w:val="right" w:leader="dot" w:pos="8630"/>
        </w:tabs>
        <w:rPr>
          <w:b w:val="0"/>
          <w:noProof/>
          <w:sz w:val="24"/>
          <w:szCs w:val="24"/>
          <w:lang w:eastAsia="ja-JP"/>
        </w:rPr>
      </w:pPr>
      <w:hyperlink w:anchor="_Feature_Use_Notes" w:history="1">
        <w:r w:rsidR="001E5026" w:rsidRPr="001E5026">
          <w:rPr>
            <w:rStyle w:val="Hyperlink"/>
            <w:noProof/>
          </w:rPr>
          <w:t>Feature Use Notes</w:t>
        </w:r>
      </w:hyperlink>
      <w:r w:rsidR="001E5026">
        <w:rPr>
          <w:noProof/>
        </w:rPr>
        <w:tab/>
      </w:r>
      <w:r w:rsidR="006C0878">
        <w:rPr>
          <w:noProof/>
        </w:rPr>
        <w:fldChar w:fldCharType="begin"/>
      </w:r>
      <w:r w:rsidR="001E5026">
        <w:rPr>
          <w:noProof/>
        </w:rPr>
        <w:instrText xml:space="preserve"> PAGEREF _Toc169512139 \h </w:instrText>
      </w:r>
      <w:r w:rsidR="006C0878">
        <w:rPr>
          <w:noProof/>
        </w:rPr>
      </w:r>
      <w:r w:rsidR="006C0878">
        <w:rPr>
          <w:noProof/>
        </w:rPr>
        <w:fldChar w:fldCharType="separate"/>
      </w:r>
      <w:r w:rsidR="001E5026">
        <w:rPr>
          <w:noProof/>
        </w:rPr>
        <w:t>19</w:t>
      </w:r>
      <w:r w:rsidR="006C0878">
        <w:rPr>
          <w:noProof/>
        </w:rPr>
        <w:fldChar w:fldCharType="end"/>
      </w:r>
    </w:p>
    <w:p w14:paraId="5737FB66" w14:textId="77777777" w:rsidR="001E5026" w:rsidRDefault="00732D93">
      <w:pPr>
        <w:pStyle w:val="TOC2"/>
        <w:tabs>
          <w:tab w:val="right" w:leader="dot" w:pos="8630"/>
        </w:tabs>
        <w:rPr>
          <w:b w:val="0"/>
          <w:noProof/>
          <w:sz w:val="24"/>
          <w:szCs w:val="24"/>
          <w:lang w:eastAsia="ja-JP"/>
        </w:rPr>
      </w:pPr>
      <w:hyperlink w:anchor="_Caveats" w:history="1">
        <w:r w:rsidR="001E5026" w:rsidRPr="001E5026">
          <w:rPr>
            <w:rStyle w:val="Hyperlink"/>
            <w:noProof/>
          </w:rPr>
          <w:t>Caveats</w:t>
        </w:r>
      </w:hyperlink>
      <w:r w:rsidR="001E5026">
        <w:rPr>
          <w:noProof/>
        </w:rPr>
        <w:tab/>
      </w:r>
      <w:r w:rsidR="006C0878">
        <w:rPr>
          <w:noProof/>
        </w:rPr>
        <w:fldChar w:fldCharType="begin"/>
      </w:r>
      <w:r w:rsidR="001E5026">
        <w:rPr>
          <w:noProof/>
        </w:rPr>
        <w:instrText xml:space="preserve"> PAGEREF _Toc169512140 \h </w:instrText>
      </w:r>
      <w:r w:rsidR="006C0878">
        <w:rPr>
          <w:noProof/>
        </w:rPr>
      </w:r>
      <w:r w:rsidR="006C0878">
        <w:rPr>
          <w:noProof/>
        </w:rPr>
        <w:fldChar w:fldCharType="separate"/>
      </w:r>
      <w:r w:rsidR="001E5026">
        <w:rPr>
          <w:noProof/>
        </w:rPr>
        <w:t>19</w:t>
      </w:r>
      <w:r w:rsidR="006C0878">
        <w:rPr>
          <w:noProof/>
        </w:rPr>
        <w:fldChar w:fldCharType="end"/>
      </w:r>
    </w:p>
    <w:p w14:paraId="19B44AA1" w14:textId="77777777" w:rsidR="001E5026" w:rsidRDefault="00732D93">
      <w:pPr>
        <w:pStyle w:val="TOC2"/>
        <w:tabs>
          <w:tab w:val="right" w:leader="dot" w:pos="8630"/>
        </w:tabs>
        <w:rPr>
          <w:b w:val="0"/>
          <w:noProof/>
          <w:sz w:val="24"/>
          <w:szCs w:val="24"/>
          <w:lang w:eastAsia="ja-JP"/>
        </w:rPr>
      </w:pPr>
      <w:hyperlink w:anchor="_Verify" w:history="1">
        <w:r w:rsidR="001E5026" w:rsidRPr="001E5026">
          <w:rPr>
            <w:rStyle w:val="Hyperlink"/>
            <w:noProof/>
          </w:rPr>
          <w:t>Verify</w:t>
        </w:r>
      </w:hyperlink>
      <w:r w:rsidR="001E5026">
        <w:rPr>
          <w:noProof/>
        </w:rPr>
        <w:tab/>
      </w:r>
      <w:r w:rsidR="006C0878">
        <w:rPr>
          <w:noProof/>
        </w:rPr>
        <w:fldChar w:fldCharType="begin"/>
      </w:r>
      <w:r w:rsidR="001E5026">
        <w:rPr>
          <w:noProof/>
        </w:rPr>
        <w:instrText xml:space="preserve"> PAGEREF _Toc169512141 \h </w:instrText>
      </w:r>
      <w:r w:rsidR="006C0878">
        <w:rPr>
          <w:noProof/>
        </w:rPr>
      </w:r>
      <w:r w:rsidR="006C0878">
        <w:rPr>
          <w:noProof/>
        </w:rPr>
        <w:fldChar w:fldCharType="separate"/>
      </w:r>
      <w:r w:rsidR="001E5026">
        <w:rPr>
          <w:noProof/>
        </w:rPr>
        <w:t>19</w:t>
      </w:r>
      <w:r w:rsidR="006C0878">
        <w:rPr>
          <w:noProof/>
        </w:rPr>
        <w:fldChar w:fldCharType="end"/>
      </w:r>
    </w:p>
    <w:p w14:paraId="349FBC69" w14:textId="77777777" w:rsidR="001E5026" w:rsidRDefault="001E5026">
      <w:pPr>
        <w:pStyle w:val="TOC3"/>
        <w:tabs>
          <w:tab w:val="right" w:leader="dot" w:pos="8630"/>
        </w:tabs>
        <w:rPr>
          <w:noProof/>
          <w:sz w:val="24"/>
          <w:szCs w:val="24"/>
          <w:lang w:eastAsia="ja-JP"/>
        </w:rPr>
      </w:pPr>
      <w:r>
        <w:rPr>
          <w:noProof/>
        </w:rPr>
        <w:t>Verify Redundancy State on the Active Router</w:t>
      </w:r>
      <w:r>
        <w:rPr>
          <w:noProof/>
        </w:rPr>
        <w:tab/>
      </w:r>
      <w:r w:rsidR="006C0878">
        <w:rPr>
          <w:noProof/>
        </w:rPr>
        <w:fldChar w:fldCharType="begin"/>
      </w:r>
      <w:r>
        <w:rPr>
          <w:noProof/>
        </w:rPr>
        <w:instrText xml:space="preserve"> PAGEREF _Toc169512142 \h </w:instrText>
      </w:r>
      <w:r w:rsidR="006C0878">
        <w:rPr>
          <w:noProof/>
        </w:rPr>
      </w:r>
      <w:r w:rsidR="006C0878">
        <w:rPr>
          <w:noProof/>
        </w:rPr>
        <w:fldChar w:fldCharType="separate"/>
      </w:r>
      <w:r>
        <w:rPr>
          <w:noProof/>
        </w:rPr>
        <w:t>19</w:t>
      </w:r>
      <w:r w:rsidR="006C0878">
        <w:rPr>
          <w:noProof/>
        </w:rPr>
        <w:fldChar w:fldCharType="end"/>
      </w:r>
    </w:p>
    <w:p w14:paraId="6F0BCB47" w14:textId="77777777" w:rsidR="001E5026" w:rsidRDefault="001E5026">
      <w:pPr>
        <w:pStyle w:val="TOC3"/>
        <w:tabs>
          <w:tab w:val="right" w:leader="dot" w:pos="8630"/>
        </w:tabs>
        <w:rPr>
          <w:noProof/>
          <w:sz w:val="24"/>
          <w:szCs w:val="24"/>
          <w:lang w:eastAsia="ja-JP"/>
        </w:rPr>
      </w:pPr>
      <w:r>
        <w:rPr>
          <w:noProof/>
        </w:rPr>
        <w:t>Verify Redundancy State on the Standby Router</w:t>
      </w:r>
      <w:r>
        <w:rPr>
          <w:noProof/>
        </w:rPr>
        <w:tab/>
      </w:r>
      <w:r w:rsidR="006C0878">
        <w:rPr>
          <w:noProof/>
        </w:rPr>
        <w:fldChar w:fldCharType="begin"/>
      </w:r>
      <w:r>
        <w:rPr>
          <w:noProof/>
        </w:rPr>
        <w:instrText xml:space="preserve"> PAGEREF _Toc169512143 \h </w:instrText>
      </w:r>
      <w:r w:rsidR="006C0878">
        <w:rPr>
          <w:noProof/>
        </w:rPr>
      </w:r>
      <w:r w:rsidR="006C0878">
        <w:rPr>
          <w:noProof/>
        </w:rPr>
        <w:fldChar w:fldCharType="separate"/>
      </w:r>
      <w:r>
        <w:rPr>
          <w:noProof/>
        </w:rPr>
        <w:t>21</w:t>
      </w:r>
      <w:r w:rsidR="006C0878">
        <w:rPr>
          <w:noProof/>
        </w:rPr>
        <w:fldChar w:fldCharType="end"/>
      </w:r>
    </w:p>
    <w:p w14:paraId="32825968" w14:textId="77777777" w:rsidR="001E5026" w:rsidRPr="00F52AD0" w:rsidRDefault="001E5026">
      <w:pPr>
        <w:pStyle w:val="TOC3"/>
        <w:tabs>
          <w:tab w:val="right" w:leader="dot" w:pos="8630"/>
        </w:tabs>
        <w:rPr>
          <w:noProof/>
          <w:sz w:val="24"/>
          <w:szCs w:val="24"/>
          <w:lang w:eastAsia="ja-JP"/>
        </w:rPr>
      </w:pPr>
      <w:r w:rsidRPr="00F52AD0">
        <w:rPr>
          <w:noProof/>
        </w:rPr>
        <w:t>Verify the HSRP State</w:t>
      </w:r>
      <w:r w:rsidRPr="00F52AD0">
        <w:rPr>
          <w:noProof/>
        </w:rPr>
        <w:tab/>
      </w:r>
      <w:r w:rsidR="006C0878" w:rsidRPr="00F52AD0">
        <w:rPr>
          <w:noProof/>
        </w:rPr>
        <w:fldChar w:fldCharType="begin"/>
      </w:r>
      <w:r w:rsidRPr="00F52AD0">
        <w:rPr>
          <w:noProof/>
        </w:rPr>
        <w:instrText xml:space="preserve"> PAGEREF _Toc169512144 \h </w:instrText>
      </w:r>
      <w:r w:rsidR="006C0878" w:rsidRPr="00F52AD0">
        <w:rPr>
          <w:noProof/>
        </w:rPr>
      </w:r>
      <w:r w:rsidR="006C0878" w:rsidRPr="00F52AD0">
        <w:rPr>
          <w:noProof/>
        </w:rPr>
        <w:fldChar w:fldCharType="separate"/>
      </w:r>
      <w:r w:rsidRPr="00F52AD0">
        <w:rPr>
          <w:noProof/>
        </w:rPr>
        <w:t>22</w:t>
      </w:r>
      <w:r w:rsidR="006C0878" w:rsidRPr="00F52AD0">
        <w:rPr>
          <w:noProof/>
        </w:rPr>
        <w:fldChar w:fldCharType="end"/>
      </w:r>
    </w:p>
    <w:p w14:paraId="4DACB2F0" w14:textId="77777777" w:rsidR="001E5026" w:rsidRDefault="001E5026">
      <w:pPr>
        <w:pStyle w:val="TOC3"/>
        <w:tabs>
          <w:tab w:val="right" w:leader="dot" w:pos="8630"/>
        </w:tabs>
        <w:rPr>
          <w:noProof/>
          <w:sz w:val="24"/>
          <w:szCs w:val="24"/>
          <w:lang w:eastAsia="ja-JP"/>
        </w:rPr>
      </w:pPr>
      <w:r w:rsidRPr="00F52AD0">
        <w:rPr>
          <w:noProof/>
        </w:rPr>
        <w:t>Verify Call State after a Switchover</w:t>
      </w:r>
      <w:r>
        <w:rPr>
          <w:noProof/>
        </w:rPr>
        <w:tab/>
      </w:r>
      <w:r w:rsidR="006C0878">
        <w:rPr>
          <w:noProof/>
        </w:rPr>
        <w:fldChar w:fldCharType="begin"/>
      </w:r>
      <w:r>
        <w:rPr>
          <w:noProof/>
        </w:rPr>
        <w:instrText xml:space="preserve"> PAGEREF _Toc169512145 \h </w:instrText>
      </w:r>
      <w:r w:rsidR="006C0878">
        <w:rPr>
          <w:noProof/>
        </w:rPr>
      </w:r>
      <w:r w:rsidR="006C0878">
        <w:rPr>
          <w:noProof/>
        </w:rPr>
        <w:fldChar w:fldCharType="separate"/>
      </w:r>
      <w:r>
        <w:rPr>
          <w:noProof/>
        </w:rPr>
        <w:t>22</w:t>
      </w:r>
      <w:r w:rsidR="006C0878">
        <w:rPr>
          <w:noProof/>
        </w:rPr>
        <w:fldChar w:fldCharType="end"/>
      </w:r>
    </w:p>
    <w:p w14:paraId="755977F4" w14:textId="77777777" w:rsidR="001E5026" w:rsidRDefault="001E5026">
      <w:pPr>
        <w:pStyle w:val="TOC3"/>
        <w:tabs>
          <w:tab w:val="right" w:leader="dot" w:pos="8630"/>
        </w:tabs>
        <w:rPr>
          <w:noProof/>
          <w:sz w:val="24"/>
          <w:szCs w:val="24"/>
          <w:lang w:eastAsia="ja-JP"/>
        </w:rPr>
      </w:pPr>
      <w:r>
        <w:rPr>
          <w:noProof/>
        </w:rPr>
        <w:t>Verify SIP IP Address Bindings</w:t>
      </w:r>
      <w:r>
        <w:rPr>
          <w:noProof/>
        </w:rPr>
        <w:tab/>
      </w:r>
      <w:r w:rsidR="006C0878">
        <w:rPr>
          <w:noProof/>
        </w:rPr>
        <w:fldChar w:fldCharType="begin"/>
      </w:r>
      <w:r>
        <w:rPr>
          <w:noProof/>
        </w:rPr>
        <w:instrText xml:space="preserve"> PAGEREF _Toc169512146 \h </w:instrText>
      </w:r>
      <w:r w:rsidR="006C0878">
        <w:rPr>
          <w:noProof/>
        </w:rPr>
      </w:r>
      <w:r w:rsidR="006C0878">
        <w:rPr>
          <w:noProof/>
        </w:rPr>
        <w:fldChar w:fldCharType="separate"/>
      </w:r>
      <w:r>
        <w:rPr>
          <w:noProof/>
        </w:rPr>
        <w:t>29</w:t>
      </w:r>
      <w:r w:rsidR="006C0878">
        <w:rPr>
          <w:noProof/>
        </w:rPr>
        <w:fldChar w:fldCharType="end"/>
      </w:r>
    </w:p>
    <w:p w14:paraId="045BB285" w14:textId="77777777" w:rsidR="001E5026" w:rsidRDefault="001E5026">
      <w:pPr>
        <w:pStyle w:val="TOC3"/>
        <w:tabs>
          <w:tab w:val="right" w:leader="dot" w:pos="8630"/>
        </w:tabs>
        <w:rPr>
          <w:noProof/>
          <w:sz w:val="24"/>
          <w:szCs w:val="24"/>
          <w:lang w:eastAsia="ja-JP"/>
        </w:rPr>
      </w:pPr>
      <w:r>
        <w:rPr>
          <w:noProof/>
        </w:rPr>
        <w:t>Verify Current CPU Use</w:t>
      </w:r>
      <w:r>
        <w:rPr>
          <w:noProof/>
        </w:rPr>
        <w:tab/>
      </w:r>
      <w:r w:rsidR="006C0878">
        <w:rPr>
          <w:noProof/>
        </w:rPr>
        <w:fldChar w:fldCharType="begin"/>
      </w:r>
      <w:r>
        <w:rPr>
          <w:noProof/>
        </w:rPr>
        <w:instrText xml:space="preserve"> PAGEREF _Toc169512147 \h </w:instrText>
      </w:r>
      <w:r w:rsidR="006C0878">
        <w:rPr>
          <w:noProof/>
        </w:rPr>
      </w:r>
      <w:r w:rsidR="006C0878">
        <w:rPr>
          <w:noProof/>
        </w:rPr>
        <w:fldChar w:fldCharType="separate"/>
      </w:r>
      <w:r>
        <w:rPr>
          <w:noProof/>
        </w:rPr>
        <w:t>29</w:t>
      </w:r>
      <w:r w:rsidR="006C0878">
        <w:rPr>
          <w:noProof/>
        </w:rPr>
        <w:fldChar w:fldCharType="end"/>
      </w:r>
    </w:p>
    <w:p w14:paraId="4CDC5AED" w14:textId="77777777" w:rsidR="001E5026" w:rsidRDefault="001E5026">
      <w:pPr>
        <w:pStyle w:val="TOC3"/>
        <w:tabs>
          <w:tab w:val="right" w:leader="dot" w:pos="8630"/>
        </w:tabs>
        <w:rPr>
          <w:noProof/>
          <w:sz w:val="24"/>
          <w:szCs w:val="24"/>
          <w:lang w:eastAsia="ja-JP"/>
        </w:rPr>
      </w:pPr>
      <w:r>
        <w:rPr>
          <w:noProof/>
        </w:rPr>
        <w:t>Verify That Calls are Being Processed during a Swithover</w:t>
      </w:r>
      <w:r>
        <w:rPr>
          <w:noProof/>
        </w:rPr>
        <w:tab/>
      </w:r>
      <w:r w:rsidR="006C0878">
        <w:rPr>
          <w:noProof/>
        </w:rPr>
        <w:fldChar w:fldCharType="begin"/>
      </w:r>
      <w:r>
        <w:rPr>
          <w:noProof/>
        </w:rPr>
        <w:instrText xml:space="preserve"> PAGEREF _Toc169512148 \h </w:instrText>
      </w:r>
      <w:r w:rsidR="006C0878">
        <w:rPr>
          <w:noProof/>
        </w:rPr>
      </w:r>
      <w:r w:rsidR="006C0878">
        <w:rPr>
          <w:noProof/>
        </w:rPr>
        <w:fldChar w:fldCharType="separate"/>
      </w:r>
      <w:r>
        <w:rPr>
          <w:noProof/>
        </w:rPr>
        <w:t>29</w:t>
      </w:r>
      <w:r w:rsidR="006C0878">
        <w:rPr>
          <w:noProof/>
        </w:rPr>
        <w:fldChar w:fldCharType="end"/>
      </w:r>
    </w:p>
    <w:p w14:paraId="3C99224B" w14:textId="77777777" w:rsidR="001E5026" w:rsidRDefault="001E5026">
      <w:pPr>
        <w:pStyle w:val="TOC3"/>
        <w:tabs>
          <w:tab w:val="right" w:leader="dot" w:pos="8630"/>
        </w:tabs>
        <w:rPr>
          <w:noProof/>
          <w:sz w:val="24"/>
          <w:szCs w:val="24"/>
          <w:lang w:eastAsia="ja-JP"/>
        </w:rPr>
      </w:pPr>
      <w:r>
        <w:rPr>
          <w:noProof/>
        </w:rPr>
        <w:t>Forcing a Manual Failover for Testing</w:t>
      </w:r>
      <w:r>
        <w:rPr>
          <w:noProof/>
        </w:rPr>
        <w:tab/>
      </w:r>
      <w:r w:rsidR="006C0878">
        <w:rPr>
          <w:noProof/>
        </w:rPr>
        <w:fldChar w:fldCharType="begin"/>
      </w:r>
      <w:r>
        <w:rPr>
          <w:noProof/>
        </w:rPr>
        <w:instrText xml:space="preserve"> PAGEREF _Toc169512149 \h </w:instrText>
      </w:r>
      <w:r w:rsidR="006C0878">
        <w:rPr>
          <w:noProof/>
        </w:rPr>
      </w:r>
      <w:r w:rsidR="006C0878">
        <w:rPr>
          <w:noProof/>
        </w:rPr>
        <w:fldChar w:fldCharType="separate"/>
      </w:r>
      <w:r>
        <w:rPr>
          <w:noProof/>
        </w:rPr>
        <w:t>30</w:t>
      </w:r>
      <w:r w:rsidR="006C0878">
        <w:rPr>
          <w:noProof/>
        </w:rPr>
        <w:fldChar w:fldCharType="end"/>
      </w:r>
    </w:p>
    <w:p w14:paraId="08399787" w14:textId="77777777" w:rsidR="001E5026" w:rsidRDefault="00732D93">
      <w:pPr>
        <w:pStyle w:val="TOC2"/>
        <w:tabs>
          <w:tab w:val="right" w:leader="dot" w:pos="8630"/>
        </w:tabs>
        <w:rPr>
          <w:b w:val="0"/>
          <w:noProof/>
          <w:sz w:val="24"/>
          <w:szCs w:val="24"/>
          <w:lang w:eastAsia="ja-JP"/>
        </w:rPr>
      </w:pPr>
      <w:hyperlink w:anchor="_Troubleshoot" w:history="1">
        <w:r w:rsidR="001E5026" w:rsidRPr="001E5026">
          <w:rPr>
            <w:rStyle w:val="Hyperlink"/>
            <w:noProof/>
          </w:rPr>
          <w:t>Troubleshoot</w:t>
        </w:r>
      </w:hyperlink>
      <w:r w:rsidR="001E5026">
        <w:rPr>
          <w:noProof/>
        </w:rPr>
        <w:tab/>
      </w:r>
      <w:r w:rsidR="006C0878">
        <w:rPr>
          <w:noProof/>
        </w:rPr>
        <w:fldChar w:fldCharType="begin"/>
      </w:r>
      <w:r w:rsidR="001E5026">
        <w:rPr>
          <w:noProof/>
        </w:rPr>
        <w:instrText xml:space="preserve"> PAGEREF _Toc169512151 \h </w:instrText>
      </w:r>
      <w:r w:rsidR="006C0878">
        <w:rPr>
          <w:noProof/>
        </w:rPr>
      </w:r>
      <w:r w:rsidR="006C0878">
        <w:rPr>
          <w:noProof/>
        </w:rPr>
        <w:fldChar w:fldCharType="separate"/>
      </w:r>
      <w:r w:rsidR="001E5026">
        <w:rPr>
          <w:noProof/>
        </w:rPr>
        <w:t>35</w:t>
      </w:r>
      <w:r w:rsidR="006C0878">
        <w:rPr>
          <w:noProof/>
        </w:rPr>
        <w:fldChar w:fldCharType="end"/>
      </w:r>
    </w:p>
    <w:p w14:paraId="2476CCF8" w14:textId="77777777" w:rsidR="001E5026" w:rsidRDefault="001E5026">
      <w:pPr>
        <w:pStyle w:val="TOC3"/>
        <w:tabs>
          <w:tab w:val="right" w:leader="dot" w:pos="8630"/>
        </w:tabs>
        <w:rPr>
          <w:noProof/>
          <w:sz w:val="24"/>
          <w:szCs w:val="24"/>
          <w:lang w:eastAsia="ja-JP"/>
        </w:rPr>
      </w:pPr>
      <w:r>
        <w:rPr>
          <w:noProof/>
        </w:rPr>
        <w:t>Troubleshooting tips</w:t>
      </w:r>
      <w:r>
        <w:rPr>
          <w:noProof/>
        </w:rPr>
        <w:tab/>
      </w:r>
      <w:r w:rsidR="006C0878">
        <w:rPr>
          <w:noProof/>
        </w:rPr>
        <w:fldChar w:fldCharType="begin"/>
      </w:r>
      <w:r>
        <w:rPr>
          <w:noProof/>
        </w:rPr>
        <w:instrText xml:space="preserve"> PAGEREF _Toc169512152 \h </w:instrText>
      </w:r>
      <w:r w:rsidR="006C0878">
        <w:rPr>
          <w:noProof/>
        </w:rPr>
      </w:r>
      <w:r w:rsidR="006C0878">
        <w:rPr>
          <w:noProof/>
        </w:rPr>
        <w:fldChar w:fldCharType="separate"/>
      </w:r>
      <w:r>
        <w:rPr>
          <w:noProof/>
        </w:rPr>
        <w:t>35</w:t>
      </w:r>
      <w:r w:rsidR="006C0878">
        <w:rPr>
          <w:noProof/>
        </w:rPr>
        <w:fldChar w:fldCharType="end"/>
      </w:r>
    </w:p>
    <w:p w14:paraId="7CA1FF09" w14:textId="77777777" w:rsidR="001E5026" w:rsidRDefault="00732D93">
      <w:pPr>
        <w:pStyle w:val="TOC2"/>
        <w:tabs>
          <w:tab w:val="right" w:leader="dot" w:pos="8630"/>
        </w:tabs>
        <w:rPr>
          <w:b w:val="0"/>
          <w:noProof/>
          <w:sz w:val="24"/>
          <w:szCs w:val="24"/>
          <w:lang w:eastAsia="ja-JP"/>
        </w:rPr>
      </w:pPr>
      <w:hyperlink w:anchor="_NetPro_Discussion_Forums" w:history="1">
        <w:r w:rsidR="001E5026" w:rsidRPr="001E5026">
          <w:rPr>
            <w:rStyle w:val="Hyperlink"/>
            <w:noProof/>
          </w:rPr>
          <w:t>NetPro Discussion Forums - Featured Conversations</w:t>
        </w:r>
      </w:hyperlink>
      <w:r w:rsidR="001E5026">
        <w:rPr>
          <w:noProof/>
        </w:rPr>
        <w:tab/>
      </w:r>
      <w:r w:rsidR="006C0878">
        <w:rPr>
          <w:noProof/>
        </w:rPr>
        <w:fldChar w:fldCharType="begin"/>
      </w:r>
      <w:r w:rsidR="001E5026">
        <w:rPr>
          <w:noProof/>
        </w:rPr>
        <w:instrText xml:space="preserve"> PAGEREF _Toc169512153 \h </w:instrText>
      </w:r>
      <w:r w:rsidR="006C0878">
        <w:rPr>
          <w:noProof/>
        </w:rPr>
      </w:r>
      <w:r w:rsidR="006C0878">
        <w:rPr>
          <w:noProof/>
        </w:rPr>
        <w:fldChar w:fldCharType="separate"/>
      </w:r>
      <w:r w:rsidR="001E5026">
        <w:rPr>
          <w:noProof/>
        </w:rPr>
        <w:t>36</w:t>
      </w:r>
      <w:r w:rsidR="006C0878">
        <w:rPr>
          <w:noProof/>
        </w:rPr>
        <w:fldChar w:fldCharType="end"/>
      </w:r>
    </w:p>
    <w:p w14:paraId="6DC1FE45" w14:textId="77777777" w:rsidR="001E5026" w:rsidRDefault="00732D93">
      <w:pPr>
        <w:pStyle w:val="TOC2"/>
        <w:tabs>
          <w:tab w:val="right" w:leader="dot" w:pos="8630"/>
        </w:tabs>
        <w:rPr>
          <w:b w:val="0"/>
          <w:noProof/>
          <w:sz w:val="24"/>
          <w:szCs w:val="24"/>
          <w:lang w:eastAsia="ja-JP"/>
        </w:rPr>
      </w:pPr>
      <w:hyperlink w:anchor="_Related_Information" w:history="1">
        <w:r w:rsidR="001E5026" w:rsidRPr="001E5026">
          <w:rPr>
            <w:rStyle w:val="Hyperlink"/>
            <w:noProof/>
          </w:rPr>
          <w:t>Related Information</w:t>
        </w:r>
      </w:hyperlink>
      <w:r w:rsidR="001E5026">
        <w:rPr>
          <w:noProof/>
        </w:rPr>
        <w:tab/>
      </w:r>
      <w:r w:rsidR="006C0878">
        <w:rPr>
          <w:noProof/>
        </w:rPr>
        <w:fldChar w:fldCharType="begin"/>
      </w:r>
      <w:r w:rsidR="001E5026">
        <w:rPr>
          <w:noProof/>
        </w:rPr>
        <w:instrText xml:space="preserve"> PAGEREF _Toc169512154 \h </w:instrText>
      </w:r>
      <w:r w:rsidR="006C0878">
        <w:rPr>
          <w:noProof/>
        </w:rPr>
      </w:r>
      <w:r w:rsidR="006C0878">
        <w:rPr>
          <w:noProof/>
        </w:rPr>
        <w:fldChar w:fldCharType="separate"/>
      </w:r>
      <w:r w:rsidR="001E5026">
        <w:rPr>
          <w:noProof/>
        </w:rPr>
        <w:t>36</w:t>
      </w:r>
      <w:r w:rsidR="006C0878">
        <w:rPr>
          <w:noProof/>
        </w:rPr>
        <w:fldChar w:fldCharType="end"/>
      </w:r>
    </w:p>
    <w:p w14:paraId="46447C9A" w14:textId="77777777" w:rsidR="00061187" w:rsidRDefault="006C0878">
      <w:r>
        <w:fldChar w:fldCharType="end"/>
      </w:r>
      <w:r w:rsidR="00061187">
        <w:br w:type="page"/>
      </w:r>
    </w:p>
    <w:p w14:paraId="4C6CEA33" w14:textId="77777777" w:rsidR="00061187" w:rsidRDefault="00061187" w:rsidP="00061187">
      <w:pPr>
        <w:pStyle w:val="Heading2"/>
      </w:pPr>
      <w:bookmarkStart w:id="2" w:name="_Introduction"/>
      <w:bookmarkStart w:id="3" w:name="intro"/>
      <w:bookmarkStart w:id="4" w:name="_Toc268685310"/>
      <w:bookmarkStart w:id="5" w:name="_Toc168313044"/>
      <w:bookmarkStart w:id="6" w:name="_Toc169512119"/>
      <w:bookmarkEnd w:id="2"/>
      <w:r>
        <w:lastRenderedPageBreak/>
        <w:t>Introduction</w:t>
      </w:r>
      <w:bookmarkEnd w:id="3"/>
      <w:bookmarkEnd w:id="4"/>
      <w:bookmarkEnd w:id="5"/>
      <w:bookmarkEnd w:id="6"/>
      <w:r>
        <w:t xml:space="preserve"> </w:t>
      </w:r>
    </w:p>
    <w:p w14:paraId="09618098" w14:textId="77777777" w:rsidR="00440A61" w:rsidRDefault="00061187" w:rsidP="00061187">
      <w:pPr>
        <w:pStyle w:val="NormalWeb"/>
      </w:pPr>
      <w:r>
        <w:t xml:space="preserve">The Cisco Unified Border Element (CUBE) provides </w:t>
      </w:r>
      <w:r w:rsidR="00440A61">
        <w:t xml:space="preserve">two types of </w:t>
      </w:r>
      <w:r>
        <w:t xml:space="preserve">high availability (HA) </w:t>
      </w:r>
      <w:r w:rsidR="005139AA">
        <w:t>options on the Cisco Aggregation</w:t>
      </w:r>
      <w:r w:rsidR="00440A61">
        <w:t xml:space="preserve"> Services Rout</w:t>
      </w:r>
      <w:r w:rsidR="005139AA">
        <w:t>er (ASR1000</w:t>
      </w:r>
      <w:r w:rsidR="00440A61">
        <w:t>) platform:</w:t>
      </w:r>
    </w:p>
    <w:p w14:paraId="7C8F076E" w14:textId="190C2C60" w:rsidR="00061187" w:rsidRDefault="00440A61" w:rsidP="00440A61">
      <w:pPr>
        <w:pStyle w:val="NormalWeb"/>
        <w:numPr>
          <w:ilvl w:val="0"/>
          <w:numId w:val="3"/>
        </w:numPr>
      </w:pPr>
      <w:r>
        <w:t>B</w:t>
      </w:r>
      <w:r w:rsidR="00061187">
        <w:t>ox-to-box redundancy</w:t>
      </w:r>
    </w:p>
    <w:p w14:paraId="161CFA5A" w14:textId="75148ECB" w:rsidR="00440A61" w:rsidRDefault="00440A61" w:rsidP="00440A61">
      <w:pPr>
        <w:pStyle w:val="NormalWeb"/>
        <w:numPr>
          <w:ilvl w:val="0"/>
          <w:numId w:val="3"/>
        </w:numPr>
      </w:pPr>
      <w:r>
        <w:t>Inbox Redundancy</w:t>
      </w:r>
    </w:p>
    <w:p w14:paraId="70BD1E0B" w14:textId="30B70373" w:rsidR="00886EEC" w:rsidRDefault="00886EEC" w:rsidP="00886EEC">
      <w:pPr>
        <w:pStyle w:val="NormalWeb"/>
      </w:pPr>
      <w:r>
        <w:t xml:space="preserve">The CUBE HA implementation on the ASR Platforms supports full stateful failover for active SIP-SIP calls </w:t>
      </w:r>
      <w:ins w:id="7" w:author="Pashmeen  Mistry" w:date="2011-07-18T15:27:00Z">
        <w:r w:rsidR="00454BFC">
          <w:t xml:space="preserve">using UDP transport. </w:t>
        </w:r>
      </w:ins>
      <w:r w:rsidR="007570B1">
        <w:t xml:space="preserve">This means both media and session signaling information is preserved after switchover. </w:t>
      </w:r>
      <w:ins w:id="8" w:author="Pashmeen  Mistry" w:date="2011-07-18T15:27:00Z">
        <w:r w:rsidR="00454BFC">
          <w:t>For active SIP-SIP calls using TCP</w:t>
        </w:r>
        <w:r w:rsidR="001B72DD">
          <w:t xml:space="preserve"> transport, SIP-H323,</w:t>
        </w:r>
      </w:ins>
      <w:ins w:id="9" w:author="Pashmeen  Mistry" w:date="2011-07-18T15:39:00Z">
        <w:r w:rsidR="001B72DD">
          <w:t xml:space="preserve"> </w:t>
        </w:r>
      </w:ins>
      <w:ins w:id="10" w:author="Pashmeen  Mistry" w:date="2011-07-18T15:27:00Z">
        <w:r w:rsidR="00454BFC">
          <w:t>H323-H323, we support media preservation after switchover</w:t>
        </w:r>
      </w:ins>
      <w:r>
        <w:t>. This capability is supported</w:t>
      </w:r>
      <w:r w:rsidR="00F52AD0">
        <w:t xml:space="preserve"> as of Cisco IOS XE Release 3.2</w:t>
      </w:r>
    </w:p>
    <w:p w14:paraId="2236738D" w14:textId="77777777" w:rsidR="00886EEC" w:rsidRPr="00061187" w:rsidRDefault="00886EEC" w:rsidP="001E5D8F">
      <w:pPr>
        <w:pStyle w:val="Heading3"/>
      </w:pPr>
      <w:bookmarkStart w:id="11" w:name="_Toc169512120"/>
      <w:r w:rsidRPr="00061187">
        <w:t xml:space="preserve">Box-to-Box </w:t>
      </w:r>
      <w:r>
        <w:t>Redundancy</w:t>
      </w:r>
      <w:bookmarkEnd w:id="11"/>
    </w:p>
    <w:p w14:paraId="1DFB9CE6" w14:textId="063539C8" w:rsidR="00886EEC" w:rsidRDefault="00061187" w:rsidP="00061187">
      <w:pPr>
        <w:pStyle w:val="NormalWeb"/>
      </w:pPr>
      <w:r>
        <w:t xml:space="preserve">Box-to-box redundancy uses the </w:t>
      </w:r>
      <w:r w:rsidR="00015D3F">
        <w:t>Redundan</w:t>
      </w:r>
      <w:ins w:id="12" w:author="Pashmeen  Mistry" w:date="2011-07-20T15:27:00Z">
        <w:r w:rsidR="00A33195">
          <w:t>cy</w:t>
        </w:r>
      </w:ins>
      <w:r w:rsidR="00015D3F">
        <w:t xml:space="preserve"> Group (RG) Infrastructure to form an</w:t>
      </w:r>
      <w:r>
        <w:t xml:space="preserve"> </w:t>
      </w:r>
      <w:bookmarkStart w:id="13" w:name="OLE_LINK1"/>
      <w:r>
        <w:t xml:space="preserve">Active/Standby pair </w:t>
      </w:r>
      <w:bookmarkEnd w:id="13"/>
      <w:r>
        <w:t xml:space="preserve">of routers. The Active/Standby pair share the same virtual IP address </w:t>
      </w:r>
      <w:r w:rsidR="00886EEC">
        <w:t xml:space="preserve">(VIP) </w:t>
      </w:r>
      <w:r>
        <w:t>and continually exchange status messages. CUBE session information is check-pointed across the Active/Standby pair of routers enabling the Standby router to take over immediately all CUBE call processing responsibilities if the Active router should go out of service for planned or unplanned reasons.</w:t>
      </w:r>
    </w:p>
    <w:p w14:paraId="58BEF1A1" w14:textId="77777777" w:rsidR="00061187" w:rsidRDefault="00015D3F" w:rsidP="00061187">
      <w:pPr>
        <w:pStyle w:val="NormalWeb"/>
      </w:pPr>
      <w:r>
        <w:t xml:space="preserve">This redundancy option is supported on the ASR 1001/1002/1004 platforms. </w:t>
      </w:r>
    </w:p>
    <w:p w14:paraId="304891AB" w14:textId="77777777" w:rsidR="00061187" w:rsidRPr="00061187" w:rsidRDefault="001E5D8F" w:rsidP="001E5D8F">
      <w:pPr>
        <w:pStyle w:val="Heading3"/>
      </w:pPr>
      <w:bookmarkStart w:id="14" w:name="_Toc169512121"/>
      <w:r>
        <w:t>Inbox Redundancy</w:t>
      </w:r>
      <w:bookmarkEnd w:id="14"/>
    </w:p>
    <w:p w14:paraId="6B092157" w14:textId="77777777" w:rsidR="00486470" w:rsidRDefault="00886EEC" w:rsidP="00061187">
      <w:pPr>
        <w:pStyle w:val="NormalWeb"/>
      </w:pPr>
      <w:r>
        <w:t xml:space="preserve">Inbox redundancy mechanism provides redundancy within the same box. </w:t>
      </w:r>
      <w:r w:rsidR="00486470">
        <w:t>Some models of the ASR offers hardwar</w:t>
      </w:r>
      <w:r w:rsidR="00DE4D5B">
        <w:t>e redundancy within the box</w:t>
      </w:r>
      <w:r w:rsidR="00486470">
        <w:t xml:space="preserve"> and some offers software redundancy. This section discusses the various aspects for Inbox Redundancy on the Cisco ASR1000 platforms. </w:t>
      </w:r>
    </w:p>
    <w:p w14:paraId="5850E6BD" w14:textId="77777777" w:rsidR="00486470" w:rsidRPr="00486470" w:rsidRDefault="00486470" w:rsidP="00486470">
      <w:pPr>
        <w:pStyle w:val="NormalWeb"/>
        <w:ind w:left="720"/>
      </w:pPr>
      <w:r w:rsidRPr="00486470">
        <w:rPr>
          <w:b/>
        </w:rPr>
        <w:t xml:space="preserve">Hardware redundancy </w:t>
      </w:r>
      <w:r>
        <w:t xml:space="preserve">– </w:t>
      </w:r>
      <w:r w:rsidR="00DE4D5B">
        <w:t>supports stateful</w:t>
      </w:r>
      <w:r>
        <w:t xml:space="preserve"> </w:t>
      </w:r>
      <w:r w:rsidR="00DE4D5B">
        <w:t>failover from an active Enhanced Services Processor to a standby and from an active Route Processor to a standby on the same box. Cisco ASR1006 supports this type of failover</w:t>
      </w:r>
    </w:p>
    <w:p w14:paraId="32B0BC4C" w14:textId="77777777" w:rsidR="00486470" w:rsidRDefault="00DE4D5B" w:rsidP="00DE4D5B">
      <w:pPr>
        <w:pStyle w:val="NormalWeb"/>
        <w:ind w:left="720"/>
      </w:pPr>
      <w:r>
        <w:rPr>
          <w:b/>
        </w:rPr>
        <w:t>Software redundancy</w:t>
      </w:r>
      <w:r>
        <w:t xml:space="preserve"> – supports stateful failover from an active IOS process to a standby process, both running on the same Route processor. This is different than the platforms running Cisco IOS like the ISR-G2s where only 1 process can run on the operating system. Cisco ASR1001/1002/1004 supports this type of failover.</w:t>
      </w:r>
    </w:p>
    <w:p w14:paraId="41348F11" w14:textId="2E2950C3" w:rsidR="001F6C81" w:rsidRDefault="001F6C81" w:rsidP="001F6C81">
      <w:pPr>
        <w:pStyle w:val="NormalWeb"/>
        <w:rPr>
          <w:b/>
          <w:bCs/>
        </w:rPr>
      </w:pPr>
      <w:r>
        <w:t xml:space="preserve">This application note will provide detailed information on how to set up CUBE on the ASR platform for the Box-to-box </w:t>
      </w:r>
      <w:ins w:id="15" w:author="Pashmeen Mistry" w:date="2012-01-20T15:45:00Z">
        <w:r w:rsidR="0051084E">
          <w:t>redundancy</w:t>
        </w:r>
      </w:ins>
      <w:r>
        <w:t xml:space="preserve"> </w:t>
      </w:r>
      <w:ins w:id="16" w:author="Pashmeen  Mistry" w:date="2011-07-20T15:25:00Z">
        <w:r w:rsidR="00A33195">
          <w:t xml:space="preserve">and for Inbox redundancy </w:t>
        </w:r>
      </w:ins>
      <w:r>
        <w:t>option</w:t>
      </w:r>
      <w:ins w:id="17" w:author="Pashmeen Mistry" w:date="2012-01-20T15:45:00Z">
        <w:r w:rsidR="0051084E">
          <w:t>s</w:t>
        </w:r>
      </w:ins>
      <w:r>
        <w:t xml:space="preserve">. </w:t>
      </w:r>
    </w:p>
    <w:p w14:paraId="186168C1" w14:textId="77777777" w:rsidR="001F6C81" w:rsidRDefault="001F6C81" w:rsidP="00061187">
      <w:pPr>
        <w:pStyle w:val="Heading2"/>
      </w:pPr>
      <w:bookmarkStart w:id="18" w:name="_Prerequisites"/>
      <w:bookmarkStart w:id="19" w:name="prereq"/>
      <w:bookmarkStart w:id="20" w:name="_Toc268685311"/>
      <w:bookmarkStart w:id="21" w:name="_Toc168313045"/>
      <w:bookmarkStart w:id="22" w:name="_Toc169512122"/>
      <w:bookmarkEnd w:id="18"/>
    </w:p>
    <w:p w14:paraId="6BFC64F7" w14:textId="77777777" w:rsidR="00061187" w:rsidRDefault="00061187" w:rsidP="00061187">
      <w:pPr>
        <w:pStyle w:val="Heading2"/>
      </w:pPr>
      <w:r>
        <w:lastRenderedPageBreak/>
        <w:t>Prerequisites</w:t>
      </w:r>
      <w:bookmarkEnd w:id="19"/>
      <w:bookmarkEnd w:id="20"/>
      <w:bookmarkEnd w:id="21"/>
      <w:bookmarkEnd w:id="22"/>
      <w:r>
        <w:t xml:space="preserve"> </w:t>
      </w:r>
    </w:p>
    <w:p w14:paraId="4CBA420E" w14:textId="77777777" w:rsidR="00061187" w:rsidRPr="000D3680" w:rsidRDefault="00061187" w:rsidP="00061187">
      <w:pPr>
        <w:pStyle w:val="NormalWeb"/>
      </w:pPr>
      <w:r w:rsidRPr="000D3680">
        <w:t>Please review the information in this Prerequisite section.</w:t>
      </w:r>
    </w:p>
    <w:p w14:paraId="2084E356" w14:textId="77777777" w:rsidR="00061187" w:rsidRDefault="00061187" w:rsidP="001E5D8F">
      <w:pPr>
        <w:pStyle w:val="Heading3"/>
      </w:pPr>
      <w:bookmarkStart w:id="23" w:name="req"/>
      <w:bookmarkStart w:id="24" w:name="_Toc268685312"/>
      <w:bookmarkStart w:id="25" w:name="_Toc168313046"/>
      <w:bookmarkStart w:id="26" w:name="_Toc169512123"/>
      <w:r>
        <w:t>Requirements</w:t>
      </w:r>
      <w:bookmarkEnd w:id="23"/>
      <w:bookmarkEnd w:id="24"/>
      <w:bookmarkEnd w:id="25"/>
      <w:bookmarkEnd w:id="26"/>
      <w:r>
        <w:t xml:space="preserve"> </w:t>
      </w:r>
    </w:p>
    <w:p w14:paraId="25122253" w14:textId="77777777" w:rsidR="00F87296" w:rsidRDefault="00F87296" w:rsidP="00F87296">
      <w:pPr>
        <w:pStyle w:val="NormalWeb"/>
      </w:pPr>
      <w:r>
        <w:t>Ensure that you meet these requirements before you attempt this configuration:</w:t>
      </w:r>
    </w:p>
    <w:p w14:paraId="43BB99F3" w14:textId="77777777" w:rsidR="00F87296" w:rsidRDefault="00F87296" w:rsidP="00F87296">
      <w:pPr>
        <w:pStyle w:val="NormalWeb"/>
        <w:numPr>
          <w:ilvl w:val="0"/>
          <w:numId w:val="1"/>
        </w:numPr>
      </w:pPr>
      <w:r>
        <w:t>Basic knowledge of how to configure and use Cisco IOS</w:t>
      </w:r>
      <w:r>
        <w:rPr>
          <w:vertAlign w:val="superscript"/>
        </w:rPr>
        <w:t>®</w:t>
      </w:r>
      <w:r>
        <w:t xml:space="preserve"> voice</w:t>
      </w:r>
    </w:p>
    <w:p w14:paraId="0F0DEA47" w14:textId="77777777" w:rsidR="00F87296" w:rsidRDefault="00F87296" w:rsidP="00061187">
      <w:pPr>
        <w:pStyle w:val="NormalWeb"/>
        <w:numPr>
          <w:ilvl w:val="0"/>
          <w:numId w:val="1"/>
        </w:numPr>
      </w:pPr>
      <w:r>
        <w:t>Basic knowledge of how to configure and use CUBE</w:t>
      </w:r>
    </w:p>
    <w:p w14:paraId="23E167F5" w14:textId="77777777" w:rsidR="00F87296" w:rsidRDefault="00F87296" w:rsidP="00F87296">
      <w:pPr>
        <w:pStyle w:val="NormalWeb"/>
      </w:pPr>
    </w:p>
    <w:p w14:paraId="195DE465" w14:textId="77777777" w:rsidR="003A3525" w:rsidRPr="003A3525" w:rsidRDefault="00F87296" w:rsidP="003A3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MS Mincho" w:hAnsi="Times New Roman" w:cs="Times New Roman"/>
          <w:bCs/>
          <w:color w:val="000000"/>
          <w:lang w:eastAsia="ja-JP"/>
        </w:rPr>
      </w:pPr>
      <w:r>
        <w:rPr>
          <w:rFonts w:ascii="Times New Roman" w:eastAsia="MS Mincho" w:hAnsi="Times New Roman" w:cs="Times New Roman"/>
          <w:bCs/>
          <w:color w:val="000000"/>
          <w:lang w:eastAsia="ja-JP"/>
        </w:rPr>
        <w:t>The</w:t>
      </w:r>
      <w:r w:rsidR="003A3525" w:rsidRPr="003A3525">
        <w:rPr>
          <w:rFonts w:ascii="Times New Roman" w:eastAsia="MS Mincho" w:hAnsi="Times New Roman" w:cs="Times New Roman"/>
          <w:bCs/>
          <w:color w:val="000000"/>
          <w:lang w:eastAsia="ja-JP"/>
        </w:rPr>
        <w:t xml:space="preserve"> basic requirements for </w:t>
      </w:r>
      <w:r w:rsidR="00657138">
        <w:rPr>
          <w:rFonts w:ascii="Times New Roman" w:eastAsia="MS Mincho" w:hAnsi="Times New Roman" w:cs="Times New Roman"/>
          <w:bCs/>
          <w:color w:val="000000"/>
          <w:lang w:eastAsia="ja-JP"/>
        </w:rPr>
        <w:t>setting up CUBE ASR box-to-box redundancy include</w:t>
      </w:r>
      <w:r w:rsidR="003A3525" w:rsidRPr="003A3525">
        <w:rPr>
          <w:rFonts w:ascii="Times New Roman" w:eastAsia="MS Mincho" w:hAnsi="Times New Roman" w:cs="Times New Roman"/>
          <w:bCs/>
          <w:color w:val="000000"/>
          <w:lang w:eastAsia="ja-JP"/>
        </w:rPr>
        <w:t>:</w:t>
      </w:r>
    </w:p>
    <w:p w14:paraId="420FA79F" w14:textId="77777777" w:rsidR="003A3525" w:rsidRPr="003A3525" w:rsidRDefault="003A3525" w:rsidP="003A3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MS Mincho" w:hAnsi="Times New Roman" w:cs="Times New Roman"/>
          <w:bCs/>
          <w:color w:val="000000"/>
          <w:lang w:eastAsia="ja-JP"/>
        </w:rPr>
      </w:pPr>
    </w:p>
    <w:p w14:paraId="6D9E49B0" w14:textId="77777777" w:rsidR="003A3525" w:rsidRPr="00657138" w:rsidRDefault="003A3525" w:rsidP="00657138">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MS Mincho" w:hAnsi="Times New Roman" w:cs="Times New Roman"/>
          <w:bCs/>
          <w:color w:val="000000"/>
          <w:lang w:eastAsia="ja-JP"/>
        </w:rPr>
      </w:pPr>
      <w:r w:rsidRPr="00657138">
        <w:rPr>
          <w:rFonts w:ascii="Times New Roman" w:eastAsia="MS Mincho" w:hAnsi="Times New Roman" w:cs="Times New Roman"/>
          <w:bCs/>
          <w:color w:val="000000"/>
          <w:lang w:eastAsia="ja-JP"/>
        </w:rPr>
        <w:t xml:space="preserve">Two identical </w:t>
      </w:r>
      <w:r w:rsidR="0026305C" w:rsidRPr="00657138">
        <w:rPr>
          <w:rFonts w:ascii="Times New Roman" w:eastAsia="MS Mincho" w:hAnsi="Times New Roman" w:cs="Times New Roman"/>
          <w:bCs/>
          <w:color w:val="000000"/>
          <w:lang w:eastAsia="ja-JP"/>
        </w:rPr>
        <w:t xml:space="preserve">ASRs </w:t>
      </w:r>
      <w:r w:rsidR="00657138" w:rsidRPr="00657138">
        <w:rPr>
          <w:rFonts w:ascii="Times New Roman" w:eastAsia="MS Mincho" w:hAnsi="Times New Roman" w:cs="Times New Roman"/>
          <w:bCs/>
          <w:color w:val="000000"/>
          <w:lang w:eastAsia="ja-JP"/>
        </w:rPr>
        <w:t xml:space="preserve">equipped </w:t>
      </w:r>
      <w:r w:rsidR="0026305C" w:rsidRPr="00657138">
        <w:rPr>
          <w:rFonts w:ascii="Times New Roman" w:eastAsia="MS Mincho" w:hAnsi="Times New Roman" w:cs="Times New Roman"/>
          <w:bCs/>
          <w:color w:val="000000"/>
          <w:lang w:eastAsia="ja-JP"/>
        </w:rPr>
        <w:t xml:space="preserve">with Cisco release R3.2 </w:t>
      </w:r>
      <w:r w:rsidR="00E16FD0" w:rsidRPr="00657138">
        <w:rPr>
          <w:rFonts w:ascii="Times New Roman" w:eastAsia="MS Mincho" w:hAnsi="Times New Roman" w:cs="Times New Roman"/>
          <w:bCs/>
          <w:color w:val="000000"/>
          <w:lang w:eastAsia="ja-JP"/>
        </w:rPr>
        <w:t>image or</w:t>
      </w:r>
      <w:r w:rsidR="0026305C" w:rsidRPr="00657138">
        <w:rPr>
          <w:rFonts w:ascii="Times New Roman" w:eastAsia="MS Mincho" w:hAnsi="Times New Roman" w:cs="Times New Roman"/>
          <w:bCs/>
          <w:color w:val="000000"/>
          <w:lang w:eastAsia="ja-JP"/>
        </w:rPr>
        <w:t xml:space="preserve"> later</w:t>
      </w:r>
    </w:p>
    <w:p w14:paraId="6C7DD75A" w14:textId="77777777" w:rsidR="003A3525" w:rsidRDefault="003A3525" w:rsidP="00657138">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27" w:author="Pashmeen Mistry" w:date="2012-01-20T15:46:00Z"/>
          <w:rFonts w:ascii="Times New Roman" w:eastAsia="MS Mincho" w:hAnsi="Times New Roman" w:cs="Times New Roman"/>
          <w:bCs/>
          <w:color w:val="000000"/>
          <w:lang w:eastAsia="ja-JP"/>
        </w:rPr>
      </w:pPr>
      <w:r w:rsidRPr="00657138">
        <w:rPr>
          <w:rFonts w:ascii="Times New Roman" w:eastAsia="MS Mincho" w:hAnsi="Times New Roman" w:cs="Times New Roman"/>
          <w:bCs/>
          <w:color w:val="000000"/>
          <w:lang w:eastAsia="ja-JP"/>
        </w:rPr>
        <w:t xml:space="preserve">Both routers </w:t>
      </w:r>
      <w:r w:rsidR="0026305C" w:rsidRPr="00657138">
        <w:rPr>
          <w:rFonts w:ascii="Times New Roman" w:eastAsia="MS Mincho" w:hAnsi="Times New Roman" w:cs="Times New Roman"/>
          <w:bCs/>
          <w:color w:val="000000"/>
          <w:lang w:eastAsia="ja-JP"/>
        </w:rPr>
        <w:t xml:space="preserve">must be </w:t>
      </w:r>
      <w:r w:rsidRPr="00657138">
        <w:rPr>
          <w:rFonts w:ascii="Times New Roman" w:eastAsia="MS Mincho" w:hAnsi="Times New Roman" w:cs="Times New Roman"/>
          <w:bCs/>
          <w:color w:val="000000"/>
          <w:lang w:eastAsia="ja-JP"/>
        </w:rPr>
        <w:t>physically located on the same Ethernet LAN.</w:t>
      </w:r>
    </w:p>
    <w:p w14:paraId="020C05B0" w14:textId="382DAFBB" w:rsidR="0051084E" w:rsidRPr="00657138" w:rsidRDefault="0051084E" w:rsidP="00657138">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MS Mincho" w:hAnsi="Times New Roman" w:cs="Times New Roman"/>
          <w:bCs/>
          <w:color w:val="000000"/>
          <w:lang w:eastAsia="ja-JP"/>
        </w:rPr>
      </w:pPr>
      <w:ins w:id="28" w:author="Pashmeen Mistry" w:date="2012-01-20T15:46:00Z">
        <w:r>
          <w:rPr>
            <w:rFonts w:ascii="Times New Roman" w:eastAsia="MS Mincho" w:hAnsi="Times New Roman" w:cs="Times New Roman"/>
            <w:bCs/>
            <w:color w:val="000000"/>
            <w:lang w:eastAsia="ja-JP"/>
          </w:rPr>
          <w:t>A separate interface should be used for check-pointing control and data traffic across the 2 routers and must be connected via a switch</w:t>
        </w:r>
      </w:ins>
    </w:p>
    <w:p w14:paraId="32BB7F9F" w14:textId="77777777" w:rsidR="00657138" w:rsidRDefault="00657138" w:rsidP="00657138">
      <w:pPr>
        <w:pStyle w:val="ListParagraph"/>
        <w:numPr>
          <w:ilvl w:val="0"/>
          <w:numId w:val="17"/>
        </w:numPr>
        <w:tabs>
          <w:tab w:val="num" w:pos="720"/>
        </w:tabs>
        <w:rPr>
          <w:ins w:id="29" w:author="Pashmeen  Mistry" w:date="2011-07-20T15:30:00Z"/>
          <w:rFonts w:ascii="Times New Roman" w:eastAsia="MS Mincho" w:hAnsi="Times New Roman" w:cs="Times New Roman"/>
          <w:lang w:eastAsia="ja-JP"/>
        </w:rPr>
      </w:pPr>
      <w:r w:rsidRPr="00657138">
        <w:rPr>
          <w:rFonts w:ascii="Times New Roman" w:eastAsia="MS Mincho" w:hAnsi="Times New Roman" w:cs="Times New Roman"/>
          <w:lang w:eastAsia="ja-JP"/>
        </w:rPr>
        <w:t>The CUBE configuration of both routers is identical and must be manually copied from one router to the other</w:t>
      </w:r>
      <w:ins w:id="30" w:author="Pashmeen  Mistry" w:date="2011-07-18T15:41:00Z">
        <w:r w:rsidR="001B72DD">
          <w:rPr>
            <w:rFonts w:ascii="Times New Roman" w:eastAsia="MS Mincho" w:hAnsi="Times New Roman" w:cs="Times New Roman"/>
            <w:lang w:eastAsia="ja-JP"/>
          </w:rPr>
          <w:t>. One router is designated as the Active router and the second as the Standby.</w:t>
        </w:r>
      </w:ins>
    </w:p>
    <w:p w14:paraId="5E1BCE34" w14:textId="77777777" w:rsidR="00796B56" w:rsidRPr="00796B56" w:rsidRDefault="00796B56">
      <w:pPr>
        <w:ind w:left="360"/>
        <w:rPr>
          <w:rFonts w:ascii="Times New Roman" w:eastAsia="MS Mincho" w:hAnsi="Times New Roman" w:cs="Times New Roman"/>
          <w:lang w:eastAsia="ja-JP"/>
          <w:rPrChange w:id="31" w:author="Pashmeen  Mistry" w:date="2011-07-20T15:32:00Z">
            <w:rPr>
              <w:lang w:eastAsia="ja-JP"/>
            </w:rPr>
          </w:rPrChange>
        </w:rPr>
        <w:pPrChange w:id="32" w:author="Pashmeen  Mistry" w:date="2011-07-20T15:32:00Z">
          <w:pPr>
            <w:pStyle w:val="ListParagraph"/>
            <w:numPr>
              <w:numId w:val="17"/>
            </w:numPr>
            <w:tabs>
              <w:tab w:val="num" w:pos="720"/>
            </w:tabs>
            <w:ind w:hanging="360"/>
          </w:pPr>
        </w:pPrChange>
      </w:pPr>
    </w:p>
    <w:p w14:paraId="6BC279C1" w14:textId="77777777" w:rsidR="0026305C" w:rsidDel="001B72DD" w:rsidRDefault="00657138" w:rsidP="00061187">
      <w:pPr>
        <w:pStyle w:val="Bullet"/>
        <w:numPr>
          <w:ilvl w:val="0"/>
          <w:numId w:val="17"/>
        </w:numPr>
        <w:rPr>
          <w:del w:id="33" w:author="Pashmeen  Mistry" w:date="2011-07-18T15:41:00Z"/>
        </w:rPr>
      </w:pPr>
      <w:del w:id="34" w:author="Pashmeen  Mistry" w:date="2011-07-18T15:41:00Z">
        <w:r w:rsidDel="001B72DD">
          <w:delText>One router is designated the Active router, the second the Standby. There are slight differences in configuration between the Active and Standby routers</w:delText>
        </w:r>
        <w:bookmarkStart w:id="35" w:name="hw"/>
        <w:bookmarkStart w:id="36" w:name="_Toc268685313"/>
        <w:bookmarkStart w:id="37" w:name="_Toc168313047"/>
      </w:del>
    </w:p>
    <w:p w14:paraId="1EC5CB4A" w14:textId="77777777" w:rsidR="00061187" w:rsidRDefault="00061187" w:rsidP="00061187">
      <w:pPr>
        <w:pStyle w:val="Heading3"/>
      </w:pPr>
      <w:bookmarkStart w:id="38" w:name="_Toc169512124"/>
      <w:r>
        <w:t>Components Used</w:t>
      </w:r>
      <w:bookmarkEnd w:id="35"/>
      <w:bookmarkEnd w:id="36"/>
      <w:bookmarkEnd w:id="37"/>
      <w:bookmarkEnd w:id="38"/>
      <w:r>
        <w:t xml:space="preserve"> </w:t>
      </w:r>
    </w:p>
    <w:p w14:paraId="25149832" w14:textId="77777777" w:rsidR="00657138" w:rsidRDefault="00061187" w:rsidP="00061187">
      <w:pPr>
        <w:pStyle w:val="NormalWeb"/>
      </w:pPr>
      <w:r>
        <w:t xml:space="preserve">The information in this document is based on a minimum software release of </w:t>
      </w:r>
      <w:r w:rsidR="00E16FD0">
        <w:t>Cisco</w:t>
      </w:r>
      <w:r w:rsidR="00657138">
        <w:t xml:space="preserve"> IOS</w:t>
      </w:r>
      <w:r w:rsidR="00E42D50">
        <w:t xml:space="preserve"> XE</w:t>
      </w:r>
      <w:r w:rsidR="00657138">
        <w:t xml:space="preserve"> R</w:t>
      </w:r>
      <w:r w:rsidR="00E42D50">
        <w:t xml:space="preserve">elease </w:t>
      </w:r>
      <w:r w:rsidR="00657138">
        <w:t>3.2 implemented on a Cisco ASR1001, 1002 or 1004.</w:t>
      </w:r>
    </w:p>
    <w:p w14:paraId="221F867D" w14:textId="77777777" w:rsidR="00061187" w:rsidRDefault="00061187" w:rsidP="00061187">
      <w:pPr>
        <w:pStyle w:val="NormalWeb"/>
      </w:pPr>
      <w:r>
        <w:t>The information in this document was created from the devices in a specific lab environment. All of the devices used in this document started with a cleared (default) configuration. If your network is live, make sure that you understand the potential impact of any command.</w:t>
      </w:r>
    </w:p>
    <w:p w14:paraId="2E773876" w14:textId="77777777" w:rsidR="00061187" w:rsidRDefault="00061187" w:rsidP="00061187">
      <w:pPr>
        <w:pStyle w:val="Heading3"/>
      </w:pPr>
      <w:bookmarkStart w:id="39" w:name="conv"/>
      <w:bookmarkStart w:id="40" w:name="_Toc268685314"/>
      <w:bookmarkStart w:id="41" w:name="_Toc168313048"/>
      <w:bookmarkStart w:id="42" w:name="_Toc169512125"/>
      <w:r>
        <w:t>Conventions</w:t>
      </w:r>
      <w:bookmarkEnd w:id="39"/>
      <w:bookmarkEnd w:id="40"/>
      <w:bookmarkEnd w:id="41"/>
      <w:bookmarkEnd w:id="42"/>
      <w:r>
        <w:t xml:space="preserve"> </w:t>
      </w:r>
    </w:p>
    <w:p w14:paraId="2EBDD28C" w14:textId="68257A30" w:rsidR="00061187" w:rsidRDefault="00061187" w:rsidP="00061187">
      <w:pPr>
        <w:pStyle w:val="NormalWeb"/>
      </w:pPr>
      <w:r>
        <w:t xml:space="preserve">Refer to the </w:t>
      </w:r>
      <w:hyperlink r:id="rId7" w:history="1">
        <w:r>
          <w:rPr>
            <w:rStyle w:val="Hyperlink"/>
          </w:rPr>
          <w:t>Cisco Technical Tips Conventions</w:t>
        </w:r>
      </w:hyperlink>
      <w:r>
        <w:t xml:space="preserve"> for more information on document conventions.</w:t>
      </w:r>
    </w:p>
    <w:p w14:paraId="434309DE" w14:textId="77777777" w:rsidR="00061187" w:rsidRDefault="00061187"/>
    <w:p w14:paraId="7DDE6EA6" w14:textId="77777777" w:rsidR="00061187" w:rsidRPr="00061187" w:rsidRDefault="00061187" w:rsidP="00061187">
      <w:pPr>
        <w:rPr>
          <w:bCs/>
        </w:rPr>
      </w:pPr>
    </w:p>
    <w:p w14:paraId="5947D0D0" w14:textId="77777777" w:rsidR="002718FC" w:rsidRDefault="002718FC" w:rsidP="001E5D8F">
      <w:pPr>
        <w:pStyle w:val="Heading2"/>
      </w:pPr>
      <w:bookmarkStart w:id="43" w:name="_Background_Information"/>
      <w:bookmarkStart w:id="44" w:name="_Toc169512126"/>
      <w:bookmarkEnd w:id="43"/>
      <w:r>
        <w:t>Background Information</w:t>
      </w:r>
      <w:bookmarkEnd w:id="44"/>
    </w:p>
    <w:p w14:paraId="332294CE" w14:textId="4BBB7DB6" w:rsidR="009A1F46" w:rsidRPr="001E5D8F" w:rsidRDefault="00A201EC" w:rsidP="001E5D8F">
      <w:pPr>
        <w:rPr>
          <w:bCs/>
        </w:rPr>
      </w:pPr>
      <w:r>
        <w:rPr>
          <w:bCs/>
        </w:rPr>
        <w:t xml:space="preserve">Box-to-box redundancy requires two </w:t>
      </w:r>
      <w:r>
        <w:t xml:space="preserve">identical </w:t>
      </w:r>
      <w:r w:rsidR="00E15DFA">
        <w:t>ASR platforms</w:t>
      </w:r>
      <w:ins w:id="45" w:author="Pashmeen  Mistry" w:date="2011-07-18T15:41:00Z">
        <w:r w:rsidR="001B72DD">
          <w:t xml:space="preserve"> on the same LAN. </w:t>
        </w:r>
      </w:ins>
      <w:r>
        <w:t xml:space="preserve"> </w:t>
      </w:r>
    </w:p>
    <w:p w14:paraId="50B36320" w14:textId="77777777" w:rsidR="001B72DD" w:rsidRDefault="00E15DFA" w:rsidP="00E15DFA">
      <w:pPr>
        <w:pStyle w:val="NormalWeb"/>
        <w:rPr>
          <w:ins w:id="46" w:author="Pashmeen  Mistry" w:date="2011-07-18T15:43:00Z"/>
        </w:rPr>
      </w:pPr>
      <w:r w:rsidRPr="00E15DFA">
        <w:rPr>
          <w:b/>
        </w:rPr>
        <w:lastRenderedPageBreak/>
        <w:t>Redundan</w:t>
      </w:r>
      <w:ins w:id="47" w:author="Pashmeen  Mistry" w:date="2011-07-20T15:26:00Z">
        <w:r w:rsidR="00A33195">
          <w:rPr>
            <w:b/>
          </w:rPr>
          <w:t>cy</w:t>
        </w:r>
      </w:ins>
      <w:del w:id="48" w:author="Pashmeen  Mistry" w:date="2011-07-20T15:26:00Z">
        <w:r w:rsidRPr="00E15DFA" w:rsidDel="00A33195">
          <w:rPr>
            <w:b/>
          </w:rPr>
          <w:delText>t</w:delText>
        </w:r>
      </w:del>
      <w:r w:rsidRPr="00E15DFA">
        <w:rPr>
          <w:b/>
        </w:rPr>
        <w:t xml:space="preserve"> Group (RG) Infra</w:t>
      </w:r>
      <w:r>
        <w:t xml:space="preserve"> </w:t>
      </w:r>
      <w:r w:rsidRPr="00E15DFA">
        <w:t xml:space="preserve">component will provide the box-to-box communication infrastructure support between the two ASRs and will negotiate the final stable redundancy </w:t>
      </w:r>
      <w:del w:id="49" w:author="Pashmeen  Mistry" w:date="2011-07-18T15:43:00Z">
        <w:r w:rsidRPr="00E15DFA" w:rsidDel="001B72DD">
          <w:delText>state on behalf of IOS RF</w:delText>
        </w:r>
        <w:r w:rsidR="00E42D50" w:rsidDel="001B72DD">
          <w:delText xml:space="preserve"> (Redundancy Facility)</w:delText>
        </w:r>
        <w:r w:rsidRPr="00E15DFA" w:rsidDel="001B72DD">
          <w:delText>.  This</w:delText>
        </w:r>
      </w:del>
      <w:ins w:id="50" w:author="Pashmeen  Mistry" w:date="2011-07-18T15:43:00Z">
        <w:r w:rsidR="001B72DD" w:rsidRPr="00E15DFA">
          <w:t>state</w:t>
        </w:r>
        <w:r w:rsidR="001B72DD">
          <w:t>. The RG Infra component provides:</w:t>
        </w:r>
      </w:ins>
    </w:p>
    <w:p w14:paraId="0CEE96A0" w14:textId="77777777" w:rsidR="001B72DD" w:rsidRDefault="001B72DD" w:rsidP="00B4462B">
      <w:pPr>
        <w:pStyle w:val="NormalWeb"/>
        <w:numPr>
          <w:ilvl w:val="0"/>
          <w:numId w:val="18"/>
        </w:numPr>
        <w:rPr>
          <w:ins w:id="51" w:author="Pashmeen  Mistry" w:date="2011-07-18T15:45:00Z"/>
        </w:rPr>
      </w:pPr>
      <w:ins w:id="52" w:author="Pashmeen  Mistry" w:date="2011-07-18T15:45:00Z">
        <w:r>
          <w:t>An</w:t>
        </w:r>
      </w:ins>
      <w:ins w:id="53" w:author="Pashmeen  Mistry" w:date="2011-07-18T15:44:00Z">
        <w:r>
          <w:t xml:space="preserve"> HSRP-like protocol that negotiates the final redundancy </w:t>
        </w:r>
      </w:ins>
      <w:ins w:id="54" w:author="Pashmeen  Mistry" w:date="2011-07-18T15:51:00Z">
        <w:r w:rsidR="00E045B1">
          <w:t>state</w:t>
        </w:r>
      </w:ins>
      <w:ins w:id="55" w:author="Pashmeen  Mistry" w:date="2011-07-18T15:44:00Z">
        <w:r>
          <w:t xml:space="preserve"> for each router (via the control interface)</w:t>
        </w:r>
      </w:ins>
    </w:p>
    <w:p w14:paraId="38151CFE" w14:textId="77777777" w:rsidR="001B72DD" w:rsidRDefault="001B72DD" w:rsidP="00B4462B">
      <w:pPr>
        <w:pStyle w:val="NormalWeb"/>
        <w:numPr>
          <w:ilvl w:val="0"/>
          <w:numId w:val="18"/>
        </w:numPr>
        <w:rPr>
          <w:ins w:id="56" w:author="Pashmeen  Mistry" w:date="2011-07-18T15:46:00Z"/>
        </w:rPr>
      </w:pPr>
      <w:ins w:id="57" w:author="Pashmeen  Mistry" w:date="2011-07-18T15:45:00Z">
        <w:r>
          <w:t xml:space="preserve">A transport mechanism for </w:t>
        </w:r>
        <w:proofErr w:type="spellStart"/>
        <w:r>
          <w:t>checkpointing</w:t>
        </w:r>
        <w:proofErr w:type="spellEnd"/>
        <w:r>
          <w:t xml:space="preserve"> the</w:t>
        </w:r>
      </w:ins>
      <w:ins w:id="58" w:author="Pashmeen  Mistry" w:date="2011-07-18T15:46:00Z">
        <w:r>
          <w:t xml:space="preserve"> signaling and media state for each call from the ACTIVE to the STANDBY router (via the data interface)</w:t>
        </w:r>
      </w:ins>
    </w:p>
    <w:p w14:paraId="1D05FDD7" w14:textId="77777777" w:rsidR="001B72DD" w:rsidRDefault="001B72DD" w:rsidP="00B4462B">
      <w:pPr>
        <w:pStyle w:val="NormalWeb"/>
        <w:numPr>
          <w:ilvl w:val="0"/>
          <w:numId w:val="18"/>
        </w:numPr>
        <w:rPr>
          <w:ins w:id="59" w:author="Pashmeen  Mistry" w:date="2011-07-18T15:44:00Z"/>
        </w:rPr>
      </w:pPr>
      <w:ins w:id="60" w:author="Pashmeen  Mistry" w:date="2011-07-18T15:46:00Z">
        <w:r>
          <w:t xml:space="preserve">Configuration/management of the Virtual IP (VIP) </w:t>
        </w:r>
      </w:ins>
      <w:ins w:id="61" w:author="Pashmeen  Mistry" w:date="2011-07-18T15:47:00Z">
        <w:r>
          <w:t xml:space="preserve">interface </w:t>
        </w:r>
      </w:ins>
      <w:ins w:id="62" w:author="Pashmeen  Mistry" w:date="2011-07-18T15:46:00Z">
        <w:r>
          <w:t xml:space="preserve">for the </w:t>
        </w:r>
      </w:ins>
      <w:ins w:id="63" w:author="Pashmeen  Mistry" w:date="2011-07-18T15:47:00Z">
        <w:r>
          <w:t xml:space="preserve">traffic </w:t>
        </w:r>
      </w:ins>
      <w:ins w:id="64" w:author="Pashmeen  Mistry" w:date="2011-07-18T15:48:00Z">
        <w:r>
          <w:t>interfaces</w:t>
        </w:r>
        <w:r w:rsidR="00E045B1">
          <w:t xml:space="preserve"> (multiple traffic interfaces can be configured using the same RG)</w:t>
        </w:r>
      </w:ins>
    </w:p>
    <w:p w14:paraId="09E7D21D" w14:textId="77777777" w:rsidR="00E15DFA" w:rsidRPr="00E15DFA" w:rsidRDefault="00E15DFA" w:rsidP="00E15DFA">
      <w:pPr>
        <w:pStyle w:val="NormalWeb"/>
      </w:pPr>
      <w:r w:rsidRPr="00E15DFA">
        <w:t xml:space="preserve">This RG </w:t>
      </w:r>
      <w:ins w:id="65" w:author="Pashmeen  Mistry" w:date="2011-07-18T15:49:00Z">
        <w:r w:rsidR="00E045B1">
          <w:t xml:space="preserve">component </w:t>
        </w:r>
      </w:ins>
      <w:r w:rsidRPr="00E15DFA">
        <w:t xml:space="preserve">will have to be specifically configured to support voice B2B HA. </w:t>
      </w:r>
      <w:ins w:id="66" w:author="Pashmeen  Mistry" w:date="2011-07-18T15:49:00Z">
        <w:r w:rsidR="00E045B1">
          <w:t>Please note that only one RG component can be configured on each router for voice B2B HA.</w:t>
        </w:r>
      </w:ins>
    </w:p>
    <w:p w14:paraId="1D744E12" w14:textId="77777777" w:rsidR="00A201EC" w:rsidRDefault="009A1F46" w:rsidP="00A201EC">
      <w:pPr>
        <w:pStyle w:val="NormalWeb"/>
      </w:pPr>
      <w:r w:rsidRPr="009A1F46">
        <w:rPr>
          <w:b/>
        </w:rPr>
        <w:t>Virtual IP address management (VIP)</w:t>
      </w:r>
      <w:r w:rsidRPr="009A1F46">
        <w:t xml:space="preserve"> for both signaling and media</w:t>
      </w:r>
      <w:ins w:id="67" w:author="Pashmeen Mistry" w:date="2012-01-11T16:45:00Z">
        <w:r w:rsidR="002861E0">
          <w:t xml:space="preserve"> - </w:t>
        </w:r>
      </w:ins>
      <w:del w:id="68" w:author="Pashmeen Mistry" w:date="2012-01-11T16:45:00Z">
        <w:r w:rsidRPr="009A1F46" w:rsidDel="002861E0">
          <w:delText xml:space="preserve">. </w:delText>
        </w:r>
      </w:del>
      <w:r w:rsidRPr="009A1F46">
        <w:t xml:space="preserve">B2B HA relies on VIP to achieve redundancy.  The VIP and associated physical interfaces on both ASRs in the ASR B2B pair must reside on the same LAN subnet.  Configuration of the VIP and binding of the VIP interface to a particular Symphony voice application (SIP, H.323, SWMTP) is mandatory for voice B2B HA support.  External </w:t>
      </w:r>
      <w:r>
        <w:t>devices</w:t>
      </w:r>
      <w:r w:rsidRPr="009A1F46">
        <w:t xml:space="preserve">, such as CUCM, gateway </w:t>
      </w:r>
      <w:r>
        <w:t>or</w:t>
      </w:r>
      <w:r w:rsidRPr="009A1F46">
        <w:t xml:space="preserve"> proxy, will use VIP </w:t>
      </w:r>
      <w:ins w:id="69" w:author="Pashmeen Mistry" w:date="2012-01-11T16:45:00Z">
        <w:r w:rsidR="002861E0">
          <w:t xml:space="preserve">as the destination IP address </w:t>
        </w:r>
      </w:ins>
      <w:r w:rsidRPr="009A1F46">
        <w:t xml:space="preserve">for the calls traversing through </w:t>
      </w:r>
      <w:proofErr w:type="gramStart"/>
      <w:r w:rsidRPr="009A1F46">
        <w:t>CUBE(</w:t>
      </w:r>
      <w:proofErr w:type="gramEnd"/>
      <w:r w:rsidRPr="009A1F46">
        <w:t xml:space="preserve">Ent) router.  </w:t>
      </w:r>
    </w:p>
    <w:p w14:paraId="11E3D079" w14:textId="77777777" w:rsidR="004D5A05" w:rsidRDefault="00A201EC" w:rsidP="00A201EC">
      <w:pPr>
        <w:pStyle w:val="NormalWeb"/>
      </w:pPr>
      <w:r>
        <w:t xml:space="preserve">The </w:t>
      </w:r>
      <w:ins w:id="70" w:author="Pashmeen Mistry" w:date="2012-01-11T16:45:00Z">
        <w:r w:rsidR="002861E0">
          <w:t xml:space="preserve">signaling and </w:t>
        </w:r>
      </w:ins>
      <w:r>
        <w:t>RTP streams</w:t>
      </w:r>
      <w:r w:rsidR="004D5A05">
        <w:t xml:space="preserve"> </w:t>
      </w:r>
      <w:del w:id="71" w:author="Pashmeen Mistry" w:date="2012-01-11T16:45:00Z">
        <w:r w:rsidR="004D5A05" w:rsidDel="002861E0">
          <w:delText>and Signaling</w:delText>
        </w:r>
        <w:r w:rsidDel="002861E0">
          <w:delText xml:space="preserve"> </w:delText>
        </w:r>
      </w:del>
      <w:r>
        <w:t>of established calls are checkpointed between the Active an</w:t>
      </w:r>
      <w:r w:rsidR="004D5A05">
        <w:t>d Standby routers</w:t>
      </w:r>
      <w:r>
        <w:t xml:space="preserve">. </w:t>
      </w:r>
      <w:r w:rsidR="004D5A05">
        <w:t xml:space="preserve">In the case of a heartbeat failure when the Active router goes down, the Standby router takes over, and continues to forward the RTP </w:t>
      </w:r>
      <w:ins w:id="72" w:author="Pashmeen  Mistry" w:date="2011-07-20T15:38:00Z">
        <w:r w:rsidR="00B4462B">
          <w:t xml:space="preserve">stream </w:t>
        </w:r>
      </w:ins>
      <w:r w:rsidR="004D5A05">
        <w:t xml:space="preserve">that </w:t>
      </w:r>
      <w:ins w:id="73" w:author="Pashmeen  Mistry" w:date="2011-07-20T15:38:00Z">
        <w:r w:rsidR="00B4462B">
          <w:t xml:space="preserve">was </w:t>
        </w:r>
      </w:ins>
      <w:r w:rsidR="004D5A05">
        <w:t xml:space="preserve">previously routed </w:t>
      </w:r>
      <w:del w:id="74" w:author="Pashmeen Mistry" w:date="2012-01-11T16:46:00Z">
        <w:r w:rsidR="004D5A05" w:rsidDel="002861E0">
          <w:delText xml:space="preserve">to </w:delText>
        </w:r>
      </w:del>
      <w:ins w:id="75" w:author="Pashmeen Mistry" w:date="2012-01-11T16:46:00Z">
        <w:r w:rsidR="002861E0">
          <w:t xml:space="preserve">by </w:t>
        </w:r>
      </w:ins>
      <w:r w:rsidR="004D5A05">
        <w:t>the first router</w:t>
      </w:r>
      <w:ins w:id="76" w:author="Pashmeen  Mistry" w:date="2011-07-20T15:38:00Z">
        <w:r w:rsidR="00B4462B">
          <w:t>.</w:t>
        </w:r>
      </w:ins>
    </w:p>
    <w:p w14:paraId="6BC173D1" w14:textId="77777777" w:rsidR="00A201EC" w:rsidRDefault="00A201EC" w:rsidP="00A201EC">
      <w:pPr>
        <w:pStyle w:val="NormalWeb"/>
      </w:pPr>
      <w:r>
        <w:t>Calls in a transient state (i.e. calls that are not established yet, or are in the process of being modified with a transfer or hold function) at the time of failover are disconnected. Also, any calls using DSP services such as transcoding are not preserved.</w:t>
      </w:r>
    </w:p>
    <w:p w14:paraId="77850C2A" w14:textId="77777777" w:rsidR="00061187" w:rsidRPr="00061187" w:rsidRDefault="00061187" w:rsidP="00061187">
      <w:pPr>
        <w:rPr>
          <w:b/>
          <w:bCs/>
        </w:rPr>
      </w:pPr>
      <w:bookmarkStart w:id="77" w:name="_Toc246396376"/>
    </w:p>
    <w:bookmarkEnd w:id="77"/>
    <w:p w14:paraId="46308F2F" w14:textId="77777777" w:rsidR="0026305C" w:rsidRDefault="0026305C"/>
    <w:p w14:paraId="4FF1D584" w14:textId="77777777" w:rsidR="002A70A8" w:rsidRDefault="002A70A8">
      <w:pPr>
        <w:rPr>
          <w:rFonts w:ascii="Times New Roman" w:hAnsi="Times New Roman" w:cs="Times New Roman"/>
          <w:b/>
          <w:sz w:val="36"/>
          <w:szCs w:val="36"/>
        </w:rPr>
      </w:pPr>
      <w:bookmarkStart w:id="78" w:name="conf"/>
      <w:bookmarkStart w:id="79" w:name="_Toc268685316"/>
    </w:p>
    <w:p w14:paraId="0B9901D2" w14:textId="72D294B8" w:rsidR="0026305C" w:rsidRDefault="0051084E" w:rsidP="001E5D8F">
      <w:pPr>
        <w:pStyle w:val="Heading2"/>
      </w:pPr>
      <w:bookmarkStart w:id="80" w:name="_Configure"/>
      <w:bookmarkStart w:id="81" w:name="_Toc169512127"/>
      <w:bookmarkEnd w:id="80"/>
      <w:ins w:id="82" w:author="Pashmeen Mistry" w:date="2012-01-20T15:49:00Z">
        <w:r>
          <w:t xml:space="preserve">Steps to </w:t>
        </w:r>
      </w:ins>
      <w:r w:rsidR="0026305C" w:rsidRPr="0026305C">
        <w:t>Configure</w:t>
      </w:r>
      <w:bookmarkEnd w:id="78"/>
      <w:bookmarkEnd w:id="79"/>
      <w:bookmarkEnd w:id="81"/>
    </w:p>
    <w:p w14:paraId="07E7991A" w14:textId="77777777" w:rsidR="00E11DAC" w:rsidRPr="000C0FD5" w:rsidRDefault="0026305C" w:rsidP="0026305C">
      <w:pPr>
        <w:pStyle w:val="NormalWeb"/>
      </w:pPr>
      <w:r>
        <w:t xml:space="preserve">In this section, you are presented with the information to configure the features described in this document. </w:t>
      </w:r>
    </w:p>
    <w:p w14:paraId="5AE93CAE" w14:textId="3700973D" w:rsidR="0026305C" w:rsidRDefault="0026305C" w:rsidP="0026305C">
      <w:pPr>
        <w:pStyle w:val="NormalWeb"/>
      </w:pPr>
      <w:r>
        <w:t xml:space="preserve">CUBE </w:t>
      </w:r>
      <w:r w:rsidR="00392680">
        <w:t xml:space="preserve">B2B </w:t>
      </w:r>
      <w:r>
        <w:t xml:space="preserve">configuration </w:t>
      </w:r>
      <w:r w:rsidR="00392680">
        <w:t xml:space="preserve">on ASR </w:t>
      </w:r>
      <w:proofErr w:type="gramStart"/>
      <w:r w:rsidR="00392680">
        <w:t>platforms,</w:t>
      </w:r>
      <w:proofErr w:type="gramEnd"/>
      <w:r w:rsidR="00392680">
        <w:t xml:space="preserve"> </w:t>
      </w:r>
      <w:r>
        <w:t xml:space="preserve">follows a specific order of steps, </w:t>
      </w:r>
      <w:del w:id="83" w:author="Pashmeen Mistry" w:date="2012-01-20T15:49:00Z">
        <w:r w:rsidDel="0051084E">
          <w:delText>including</w:delText>
        </w:r>
      </w:del>
      <w:ins w:id="84" w:author="Pashmeen Mistry" w:date="2012-01-20T15:49:00Z">
        <w:r w:rsidR="0051084E">
          <w:t>outlined below</w:t>
        </w:r>
      </w:ins>
      <w:r>
        <w:t>:</w:t>
      </w:r>
    </w:p>
    <w:p w14:paraId="40C9CEEE" w14:textId="77777777" w:rsidR="0026305C" w:rsidRDefault="0026305C" w:rsidP="0026305C">
      <w:pPr>
        <w:pStyle w:val="Bullet"/>
      </w:pPr>
      <w:r>
        <w:t xml:space="preserve">Step 1: </w:t>
      </w:r>
      <w:r w:rsidR="00F63D26">
        <w:t xml:space="preserve">Disable </w:t>
      </w:r>
      <w:ins w:id="85" w:author="Pashmeen  Mistry" w:date="2011-07-20T15:44:00Z">
        <w:r w:rsidR="00B4462B">
          <w:t xml:space="preserve">inbox and </w:t>
        </w:r>
      </w:ins>
      <w:r w:rsidR="00F63D26">
        <w:t>software redundancy</w:t>
      </w:r>
    </w:p>
    <w:p w14:paraId="191453A2" w14:textId="77777777" w:rsidR="0026305C" w:rsidRDefault="0026305C" w:rsidP="0026305C">
      <w:pPr>
        <w:pStyle w:val="Bullet"/>
      </w:pPr>
      <w:r>
        <w:t>Step 2: Configure Redundan</w:t>
      </w:r>
      <w:ins w:id="86" w:author="Pashmeen  Mistry" w:date="2011-07-20T15:27:00Z">
        <w:r w:rsidR="00A33195">
          <w:t>cy</w:t>
        </w:r>
      </w:ins>
      <w:r>
        <w:t xml:space="preserve"> Group (RG)</w:t>
      </w:r>
    </w:p>
    <w:p w14:paraId="3BD93928" w14:textId="77777777" w:rsidR="0026305C" w:rsidRPr="002640F0" w:rsidRDefault="0026305C" w:rsidP="0026305C">
      <w:pPr>
        <w:pStyle w:val="Bullet"/>
        <w:rPr>
          <w:lang w:val="fr-FR"/>
        </w:rPr>
      </w:pPr>
      <w:r>
        <w:rPr>
          <w:lang w:val="fr-FR"/>
        </w:rPr>
        <w:t>Step 3: Configure interfaces</w:t>
      </w:r>
    </w:p>
    <w:p w14:paraId="17727C11" w14:textId="77777777" w:rsidR="0026305C" w:rsidRDefault="0026305C" w:rsidP="0026305C">
      <w:pPr>
        <w:pStyle w:val="Bullet"/>
      </w:pPr>
      <w:r>
        <w:lastRenderedPageBreak/>
        <w:t xml:space="preserve">Step 4: Configure SIP </w:t>
      </w:r>
      <w:r w:rsidR="00392680">
        <w:t>binding</w:t>
      </w:r>
      <w:ins w:id="87" w:author="Pashmeen  Mistry" w:date="2011-07-20T15:39:00Z">
        <w:r w:rsidR="00B4462B">
          <w:t xml:space="preserve"> (only for SIP calls)</w:t>
        </w:r>
      </w:ins>
    </w:p>
    <w:p w14:paraId="1E0E450F" w14:textId="77777777" w:rsidR="0026305C" w:rsidRDefault="0026305C" w:rsidP="0026305C">
      <w:pPr>
        <w:pStyle w:val="Bullet"/>
      </w:pPr>
      <w:r w:rsidRPr="0089075D">
        <w:t xml:space="preserve">Step 5: Configure </w:t>
      </w:r>
      <w:r>
        <w:t xml:space="preserve">H.323 </w:t>
      </w:r>
      <w:r w:rsidR="00392680">
        <w:t>binding (only for H.323 calls)</w:t>
      </w:r>
    </w:p>
    <w:p w14:paraId="247C22B9" w14:textId="77777777" w:rsidR="0026305C" w:rsidRDefault="0026305C" w:rsidP="0026305C">
      <w:pPr>
        <w:pStyle w:val="Bullet"/>
      </w:pPr>
      <w:r>
        <w:t xml:space="preserve">Step 6: Enable </w:t>
      </w:r>
      <w:ins w:id="88" w:author="Pashmeen  Mistry" w:date="2011-07-20T15:40:00Z">
        <w:r w:rsidR="00B4462B">
          <w:t xml:space="preserve">B2B </w:t>
        </w:r>
      </w:ins>
      <w:r>
        <w:t>Redundancy</w:t>
      </w:r>
    </w:p>
    <w:p w14:paraId="494CD79E" w14:textId="1F4CAE17" w:rsidR="0026305C" w:rsidRDefault="0026305C" w:rsidP="0026305C">
      <w:pPr>
        <w:pStyle w:val="Bullet"/>
      </w:pPr>
      <w:r w:rsidRPr="00114804">
        <w:t xml:space="preserve">Step 7: </w:t>
      </w:r>
      <w:r>
        <w:t>Configure Media Inactivity timer</w:t>
      </w:r>
      <w:ins w:id="89" w:author="Pashmeen  Mistry" w:date="2011-07-18T15:17:00Z">
        <w:r w:rsidR="00454BFC">
          <w:t xml:space="preserve"> </w:t>
        </w:r>
      </w:ins>
    </w:p>
    <w:p w14:paraId="23F89C05" w14:textId="5BEFD579" w:rsidR="0026305C" w:rsidRDefault="0026305C" w:rsidP="0026305C">
      <w:pPr>
        <w:pStyle w:val="Bullet"/>
      </w:pPr>
      <w:r>
        <w:t>Step 8</w:t>
      </w:r>
      <w:r w:rsidRPr="00B90F39">
        <w:t>: Reload the Router</w:t>
      </w:r>
      <w:ins w:id="90" w:author="Pashmeen Mistry" w:date="2012-01-20T15:50:00Z">
        <w:r w:rsidR="0051084E">
          <w:t>s</w:t>
        </w:r>
      </w:ins>
    </w:p>
    <w:p w14:paraId="13863A92" w14:textId="77777777" w:rsidR="0026305C" w:rsidDel="00B4462B" w:rsidRDefault="0026305C" w:rsidP="0026305C">
      <w:pPr>
        <w:pStyle w:val="NormalWeb"/>
        <w:rPr>
          <w:del w:id="91" w:author="Pashmeen  Mistry" w:date="2011-07-20T15:41:00Z"/>
        </w:rPr>
      </w:pPr>
      <w:del w:id="92" w:author="Pashmeen  Mistry" w:date="2011-07-20T15:41:00Z">
        <w:r w:rsidDel="00B4462B">
          <w:delText>Reload both the routers after the steps 1-7 are completed. A reload is required only when ASR Redundancy is configured for the first time on a router.</w:delText>
        </w:r>
      </w:del>
    </w:p>
    <w:p w14:paraId="1F81A2D8" w14:textId="77777777" w:rsidR="0026305C" w:rsidRDefault="0026305C" w:rsidP="0026305C">
      <w:pPr>
        <w:pStyle w:val="NormalWeb"/>
      </w:pPr>
      <w:r>
        <w:t xml:space="preserve">Both the ASRs within a B2B HA pair must be manually configured, as B2B infrastructure does not provide configuration-sync to maintain the configuration between the two ASRs used for voice B2B HA. </w:t>
      </w:r>
    </w:p>
    <w:p w14:paraId="4B510DF6" w14:textId="03943798" w:rsidR="0026305C" w:rsidRPr="000C0FD5" w:rsidRDefault="0026305C" w:rsidP="000C0FD5">
      <w:pPr>
        <w:pStyle w:val="NormalWeb"/>
      </w:pPr>
      <w:r>
        <w:rPr>
          <w:b/>
          <w:bCs/>
        </w:rPr>
        <w:t>Note: </w:t>
      </w:r>
      <w:r>
        <w:t xml:space="preserve">Use the </w:t>
      </w:r>
      <w:hyperlink r:id="rId8" w:history="1">
        <w:r>
          <w:rPr>
            <w:rStyle w:val="Hyperlink"/>
          </w:rPr>
          <w:t>Command Lookup Tool</w:t>
        </w:r>
      </w:hyperlink>
      <w:proofErr w:type="gramStart"/>
      <w:r>
        <w:t xml:space="preserve"> (</w:t>
      </w:r>
      <w:r>
        <w:rPr>
          <w:sz w:val="20"/>
          <w:szCs w:val="20"/>
        </w:rPr>
        <w:t xml:space="preserve"> </w:t>
      </w:r>
      <w:proofErr w:type="gramEnd"/>
      <w:r w:rsidR="006C0878">
        <w:fldChar w:fldCharType="begin"/>
      </w:r>
      <w:r w:rsidR="00AD1932">
        <w:instrText xml:space="preserve"> HYPERLINK "http://tools.cisco.com/RPF/register/register.do" </w:instrText>
      </w:r>
      <w:r w:rsidR="006C0878">
        <w:fldChar w:fldCharType="separate"/>
      </w:r>
      <w:r>
        <w:rPr>
          <w:rStyle w:val="Hyperlink"/>
          <w:sz w:val="20"/>
          <w:szCs w:val="20"/>
        </w:rPr>
        <w:t>registered</w:t>
      </w:r>
      <w:r w:rsidR="006C0878">
        <w:rPr>
          <w:rStyle w:val="Hyperlink"/>
          <w:sz w:val="20"/>
          <w:szCs w:val="20"/>
        </w:rPr>
        <w:fldChar w:fldCharType="end"/>
      </w:r>
      <w:r>
        <w:rPr>
          <w:sz w:val="20"/>
          <w:szCs w:val="20"/>
        </w:rPr>
        <w:t xml:space="preserve"> customers only</w:t>
      </w:r>
      <w:r>
        <w:t>) to obtain more information on the commands used in this section.</w:t>
      </w:r>
    </w:p>
    <w:p w14:paraId="7F9179DE" w14:textId="77777777" w:rsidR="000C0FD5" w:rsidRDefault="000C0FD5" w:rsidP="000C0FD5">
      <w:pPr>
        <w:pStyle w:val="Heading3"/>
      </w:pPr>
      <w:bookmarkStart w:id="93" w:name="diag"/>
      <w:bookmarkStart w:id="94" w:name="_Toc268685317"/>
      <w:r>
        <w:t>Network Diagram</w:t>
      </w:r>
      <w:bookmarkEnd w:id="93"/>
      <w:bookmarkEnd w:id="94"/>
      <w:r>
        <w:t xml:space="preserve"> </w:t>
      </w:r>
    </w:p>
    <w:p w14:paraId="1ADD75F9" w14:textId="1DF0E402" w:rsidR="0051084E" w:rsidRDefault="000C0FD5" w:rsidP="000C0FD5">
      <w:pPr>
        <w:pStyle w:val="NormalWeb"/>
        <w:rPr>
          <w:ins w:id="95" w:author="Pashmeen Mistry" w:date="2012-01-20T15:50:00Z"/>
        </w:rPr>
      </w:pPr>
      <w:r>
        <w:t>Figure 1 shows the topology of an Active/Standby pair of ASR routers used in a SIP trunk deployment between a Cisco Unified Communications Manager (CUCM) and a service provider (SP) SIP trunk for PSTN access.</w:t>
      </w:r>
    </w:p>
    <w:p w14:paraId="30E32375" w14:textId="77777777" w:rsidR="000C0FD5" w:rsidDel="00A801C0" w:rsidRDefault="000C0FD5" w:rsidP="00A801C0">
      <w:pPr>
        <w:pStyle w:val="NormalWeb"/>
        <w:rPr>
          <w:del w:id="96" w:author="Pashmeen Mistry" w:date="2012-01-20T15:57:00Z"/>
        </w:rPr>
      </w:pPr>
    </w:p>
    <w:p w14:paraId="14D41EAA" w14:textId="73FBCCE8" w:rsidR="000C0FD5" w:rsidRDefault="000C0FD5">
      <w:pPr>
        <w:rPr>
          <w:ins w:id="97" w:author="Pashmeen Mistry" w:date="2012-01-20T15:56:00Z"/>
          <w:rFonts w:ascii="Times New Roman" w:hAnsi="Times New Roman" w:cs="Times New Roman"/>
          <w:b/>
          <w:sz w:val="36"/>
          <w:szCs w:val="36"/>
        </w:rPr>
      </w:pPr>
    </w:p>
    <w:p w14:paraId="32F29566" w14:textId="652D96E3" w:rsidR="0051084E" w:rsidRDefault="0051084E">
      <w:pPr>
        <w:rPr>
          <w:rFonts w:ascii="Times New Roman" w:hAnsi="Times New Roman" w:cs="Times New Roman"/>
          <w:b/>
          <w:sz w:val="36"/>
          <w:szCs w:val="36"/>
        </w:rPr>
      </w:pPr>
      <w:ins w:id="98" w:author="Pashmeen Mistry" w:date="2012-01-20T15:56:00Z">
        <w:r>
          <w:rPr>
            <w:rFonts w:ascii="Times New Roman" w:hAnsi="Times New Roman" w:cs="Times New Roman"/>
            <w:b/>
            <w:noProof/>
            <w:sz w:val="36"/>
            <w:szCs w:val="36"/>
            <w:rPrChange w:id="99">
              <w:rPr>
                <w:noProof/>
              </w:rPr>
            </w:rPrChange>
          </w:rPr>
          <w:drawing>
            <wp:inline distT="0" distB="0" distL="0" distR="0" wp14:anchorId="21027029" wp14:editId="68520816">
              <wp:extent cx="5486400" cy="2782570"/>
              <wp:effectExtent l="25400" t="25400" r="25400" b="368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r.png"/>
                      <pic:cNvPicPr/>
                    </pic:nvPicPr>
                    <pic:blipFill>
                      <a:blip r:embed="rId9">
                        <a:extLst>
                          <a:ext uri="{28A0092B-C50C-407E-A947-70E740481C1C}">
                            <a14:useLocalDpi xmlns:a14="http://schemas.microsoft.com/office/drawing/2010/main" val="0"/>
                          </a:ext>
                        </a:extLst>
                      </a:blip>
                      <a:stretch>
                        <a:fillRect/>
                      </a:stretch>
                    </pic:blipFill>
                    <pic:spPr>
                      <a:xfrm>
                        <a:off x="0" y="0"/>
                        <a:ext cx="5486400" cy="2782570"/>
                      </a:xfrm>
                      <a:prstGeom prst="rect">
                        <a:avLst/>
                      </a:prstGeom>
                      <a:ln w="19050" cmpd="sng">
                        <a:solidFill>
                          <a:schemeClr val="tx1"/>
                        </a:solidFill>
                      </a:ln>
                    </pic:spPr>
                  </pic:pic>
                </a:graphicData>
              </a:graphic>
            </wp:inline>
          </w:drawing>
        </w:r>
      </w:ins>
    </w:p>
    <w:p w14:paraId="7C031B45" w14:textId="77777777" w:rsidR="00A801C0" w:rsidRDefault="00A801C0" w:rsidP="00A801C0">
      <w:pPr>
        <w:pStyle w:val="NormalWeb"/>
        <w:rPr>
          <w:ins w:id="100" w:author="Pashmeen Mistry" w:date="2012-01-20T15:57:00Z"/>
        </w:rPr>
      </w:pPr>
      <w:ins w:id="101" w:author="Pashmeen Mistry" w:date="2012-01-20T15:57:00Z">
        <w:r>
          <w:t xml:space="preserve">Note: The Gig0/2 interface used for </w:t>
        </w:r>
        <w:proofErr w:type="spellStart"/>
        <w:r>
          <w:t>checkpointing</w:t>
        </w:r>
        <w:proofErr w:type="spellEnd"/>
        <w:r>
          <w:t xml:space="preserve"> traffic, should be connected via a switch and not directly connected</w:t>
        </w:r>
      </w:ins>
    </w:p>
    <w:p w14:paraId="68C5816D" w14:textId="77777777" w:rsidR="00A801C0" w:rsidRDefault="00A801C0">
      <w:pPr>
        <w:rPr>
          <w:rFonts w:ascii="Times New Roman" w:hAnsi="Times New Roman" w:cs="Times New Roman"/>
          <w:b/>
          <w:sz w:val="36"/>
          <w:szCs w:val="36"/>
        </w:rPr>
      </w:pPr>
    </w:p>
    <w:p w14:paraId="7D41C934" w14:textId="77777777" w:rsidR="0033297C" w:rsidRPr="0033297C" w:rsidRDefault="0033297C" w:rsidP="001E5D8F">
      <w:pPr>
        <w:pStyle w:val="Heading3"/>
      </w:pPr>
      <w:bookmarkStart w:id="102" w:name="_Toc169512128"/>
      <w:r w:rsidRPr="0033297C">
        <w:t xml:space="preserve">Step 1: Disable </w:t>
      </w:r>
      <w:ins w:id="103" w:author="Pashmeen  Mistry" w:date="2011-07-20T15:44:00Z">
        <w:r w:rsidR="00B4462B">
          <w:t xml:space="preserve">inbox and </w:t>
        </w:r>
      </w:ins>
      <w:r w:rsidRPr="0033297C">
        <w:t>software redundancy</w:t>
      </w:r>
      <w:bookmarkEnd w:id="102"/>
      <w:r w:rsidRPr="0033297C">
        <w:t xml:space="preserve"> </w:t>
      </w:r>
    </w:p>
    <w:p w14:paraId="5FD0B8B7" w14:textId="77777777" w:rsidR="0033297C" w:rsidRDefault="0033297C">
      <w:pPr>
        <w:rPr>
          <w:rFonts w:ascii="Times New Roman" w:hAnsi="Times New Roman" w:cs="Times New Roman"/>
          <w:b/>
          <w:sz w:val="36"/>
          <w:szCs w:val="36"/>
        </w:rPr>
      </w:pPr>
    </w:p>
    <w:p w14:paraId="654B22D0" w14:textId="77777777" w:rsidR="0033297C" w:rsidRDefault="00624891">
      <w:pPr>
        <w:rPr>
          <w:rFonts w:ascii="Times New Roman" w:hAnsi="Times New Roman" w:cs="Times New Roman"/>
        </w:rPr>
      </w:pPr>
      <w:r>
        <w:rPr>
          <w:rFonts w:ascii="Times New Roman" w:hAnsi="Times New Roman" w:cs="Times New Roman"/>
        </w:rPr>
        <w:t>1. Change</w:t>
      </w:r>
      <w:r w:rsidR="0033297C">
        <w:rPr>
          <w:rFonts w:ascii="Times New Roman" w:hAnsi="Times New Roman" w:cs="Times New Roman"/>
        </w:rPr>
        <w:t xml:space="preserve"> the redundancy mode to “none”</w:t>
      </w:r>
    </w:p>
    <w:p w14:paraId="0E8379B4" w14:textId="77777777" w:rsidR="0033297C" w:rsidRPr="0033297C" w:rsidRDefault="0033297C" w:rsidP="0033297C">
      <w:pPr>
        <w:ind w:left="720"/>
        <w:rPr>
          <w:rFonts w:ascii="Courier New" w:hAnsi="Courier New" w:cs="Courier New"/>
          <w:sz w:val="20"/>
          <w:szCs w:val="20"/>
        </w:rPr>
      </w:pPr>
      <w:r w:rsidRPr="0033297C">
        <w:rPr>
          <w:rFonts w:ascii="Courier New" w:hAnsi="Courier New" w:cs="Courier New"/>
          <w:sz w:val="20"/>
          <w:szCs w:val="20"/>
        </w:rPr>
        <w:lastRenderedPageBreak/>
        <w:t>redundancy</w:t>
      </w:r>
    </w:p>
    <w:p w14:paraId="64E0B6B2" w14:textId="77777777" w:rsidR="0033297C" w:rsidRPr="0033297C" w:rsidRDefault="0033297C" w:rsidP="0033297C">
      <w:pPr>
        <w:rPr>
          <w:rFonts w:ascii="Courier New" w:hAnsi="Courier New" w:cs="Courier New"/>
          <w:sz w:val="20"/>
          <w:szCs w:val="20"/>
        </w:rPr>
      </w:pPr>
      <w:r w:rsidRPr="0033297C">
        <w:rPr>
          <w:rFonts w:ascii="Courier New" w:hAnsi="Courier New" w:cs="Courier New"/>
          <w:sz w:val="20"/>
          <w:szCs w:val="20"/>
        </w:rPr>
        <w:t xml:space="preserve">        mode none</w:t>
      </w:r>
    </w:p>
    <w:p w14:paraId="1BCDAF5F" w14:textId="77777777" w:rsidR="0033297C" w:rsidRDefault="0033297C">
      <w:pPr>
        <w:rPr>
          <w:rFonts w:ascii="Times New Roman" w:hAnsi="Times New Roman" w:cs="Times New Roman"/>
        </w:rPr>
      </w:pPr>
    </w:p>
    <w:p w14:paraId="3CCD87C9" w14:textId="77777777" w:rsidR="0033297C" w:rsidRDefault="00624891">
      <w:pPr>
        <w:rPr>
          <w:rFonts w:ascii="Times New Roman" w:hAnsi="Times New Roman" w:cs="Times New Roman"/>
        </w:rPr>
      </w:pPr>
      <w:r>
        <w:rPr>
          <w:rFonts w:ascii="Times New Roman" w:hAnsi="Times New Roman" w:cs="Times New Roman"/>
        </w:rPr>
        <w:t xml:space="preserve">2. </w:t>
      </w:r>
      <w:r w:rsidR="0033297C">
        <w:rPr>
          <w:rFonts w:ascii="Times New Roman" w:hAnsi="Times New Roman" w:cs="Times New Roman"/>
        </w:rPr>
        <w:t>Save the running configuration to a text file in bootflash:</w:t>
      </w:r>
    </w:p>
    <w:p w14:paraId="33DEED4E" w14:textId="77777777" w:rsidR="0033297C" w:rsidRDefault="0033297C">
      <w:pPr>
        <w:rPr>
          <w:rFonts w:ascii="Courier New" w:hAnsi="Courier New" w:cs="Courier New"/>
          <w:sz w:val="20"/>
        </w:rPr>
      </w:pPr>
      <w:r>
        <w:rPr>
          <w:rFonts w:ascii="Times New Roman" w:hAnsi="Times New Roman" w:cs="Times New Roman"/>
        </w:rPr>
        <w:tab/>
      </w:r>
      <w:r w:rsidR="00624891">
        <w:rPr>
          <w:rFonts w:ascii="Courier New" w:hAnsi="Courier New" w:cs="Courier New"/>
          <w:sz w:val="20"/>
        </w:rPr>
        <w:t>Router# c</w:t>
      </w:r>
      <w:r w:rsidRPr="0033297C">
        <w:rPr>
          <w:rFonts w:ascii="Courier New" w:hAnsi="Courier New" w:cs="Courier New"/>
          <w:sz w:val="20"/>
        </w:rPr>
        <w:t>opy running-configuration bootflash:&lt;filename&gt;</w:t>
      </w:r>
    </w:p>
    <w:p w14:paraId="0A42A786" w14:textId="77777777" w:rsidR="0033297C" w:rsidRDefault="0033297C">
      <w:pPr>
        <w:rPr>
          <w:rFonts w:ascii="Courier New" w:hAnsi="Courier New" w:cs="Courier New"/>
          <w:sz w:val="20"/>
        </w:rPr>
      </w:pPr>
    </w:p>
    <w:p w14:paraId="3A217F85" w14:textId="77777777" w:rsidR="0033297C" w:rsidRDefault="0033297C">
      <w:pPr>
        <w:rPr>
          <w:rFonts w:ascii="Courier New" w:hAnsi="Courier New" w:cs="Courier New"/>
          <w:sz w:val="20"/>
        </w:rPr>
      </w:pPr>
    </w:p>
    <w:p w14:paraId="3225E1DE" w14:textId="77777777" w:rsidR="0033297C" w:rsidRPr="00624891" w:rsidRDefault="00624891">
      <w:pPr>
        <w:rPr>
          <w:rFonts w:ascii="Times New Roman" w:hAnsi="Times New Roman" w:cs="Times New Roman"/>
        </w:rPr>
      </w:pPr>
      <w:r>
        <w:rPr>
          <w:rFonts w:ascii="Times New Roman" w:hAnsi="Times New Roman" w:cs="Times New Roman"/>
        </w:rPr>
        <w:t xml:space="preserve">3. </w:t>
      </w:r>
      <w:r w:rsidR="0033297C" w:rsidRPr="00624891">
        <w:rPr>
          <w:rFonts w:ascii="Times New Roman" w:hAnsi="Times New Roman" w:cs="Times New Roman"/>
        </w:rPr>
        <w:t>Force the router to go into rommon upon next reload:</w:t>
      </w:r>
    </w:p>
    <w:p w14:paraId="7256BF3D" w14:textId="77777777" w:rsidR="0033297C" w:rsidRDefault="0033297C">
      <w:pPr>
        <w:rPr>
          <w:rFonts w:ascii="Courier New" w:hAnsi="Courier New" w:cs="Courier New"/>
          <w:sz w:val="20"/>
        </w:rPr>
      </w:pPr>
      <w:r>
        <w:rPr>
          <w:rFonts w:ascii="Courier New" w:hAnsi="Courier New" w:cs="Courier New"/>
          <w:sz w:val="20"/>
        </w:rPr>
        <w:tab/>
      </w:r>
      <w:r w:rsidR="00624891">
        <w:rPr>
          <w:rFonts w:ascii="Courier New" w:hAnsi="Courier New" w:cs="Courier New"/>
          <w:sz w:val="20"/>
        </w:rPr>
        <w:t>Router(config)</w:t>
      </w:r>
      <w:r>
        <w:rPr>
          <w:rFonts w:ascii="Courier New" w:hAnsi="Courier New" w:cs="Courier New"/>
          <w:sz w:val="20"/>
        </w:rPr>
        <w:t>Config-register 0x0</w:t>
      </w:r>
    </w:p>
    <w:p w14:paraId="04F36CD7" w14:textId="77777777" w:rsidR="0033297C" w:rsidRDefault="0033297C">
      <w:pPr>
        <w:rPr>
          <w:rFonts w:ascii="Courier New" w:hAnsi="Courier New" w:cs="Courier New"/>
          <w:sz w:val="20"/>
        </w:rPr>
      </w:pPr>
      <w:r>
        <w:rPr>
          <w:rFonts w:ascii="Courier New" w:hAnsi="Courier New" w:cs="Courier New"/>
          <w:sz w:val="20"/>
        </w:rPr>
        <w:tab/>
      </w:r>
      <w:r w:rsidR="00624891">
        <w:rPr>
          <w:rFonts w:ascii="Courier New" w:hAnsi="Courier New" w:cs="Courier New"/>
          <w:sz w:val="20"/>
        </w:rPr>
        <w:t>Router(config)w</w:t>
      </w:r>
      <w:r>
        <w:rPr>
          <w:rFonts w:ascii="Courier New" w:hAnsi="Courier New" w:cs="Courier New"/>
          <w:sz w:val="20"/>
        </w:rPr>
        <w:t>rite erase</w:t>
      </w:r>
    </w:p>
    <w:p w14:paraId="09A33A51" w14:textId="77777777" w:rsidR="0033297C" w:rsidRDefault="0033297C">
      <w:pPr>
        <w:rPr>
          <w:rFonts w:ascii="Courier New" w:hAnsi="Courier New" w:cs="Courier New"/>
          <w:sz w:val="20"/>
        </w:rPr>
      </w:pPr>
    </w:p>
    <w:p w14:paraId="5600F078" w14:textId="77777777" w:rsidR="0033297C" w:rsidRPr="00624891" w:rsidRDefault="00624891">
      <w:pPr>
        <w:rPr>
          <w:rFonts w:ascii="Times New Roman" w:hAnsi="Times New Roman" w:cs="Times New Roman"/>
        </w:rPr>
      </w:pPr>
      <w:r>
        <w:rPr>
          <w:rFonts w:ascii="Times New Roman" w:hAnsi="Times New Roman" w:cs="Times New Roman"/>
        </w:rPr>
        <w:t xml:space="preserve">4. </w:t>
      </w:r>
      <w:r w:rsidR="0033297C" w:rsidRPr="00624891">
        <w:rPr>
          <w:rFonts w:ascii="Times New Roman" w:hAnsi="Times New Roman" w:cs="Times New Roman"/>
        </w:rPr>
        <w:t>Reload the router</w:t>
      </w:r>
    </w:p>
    <w:p w14:paraId="7D160A86" w14:textId="77777777" w:rsidR="0033297C" w:rsidRPr="00624891" w:rsidRDefault="0033297C">
      <w:pPr>
        <w:rPr>
          <w:rFonts w:ascii="Times New Roman" w:hAnsi="Times New Roman" w:cs="Times New Roman"/>
        </w:rPr>
      </w:pPr>
    </w:p>
    <w:p w14:paraId="519EBC33" w14:textId="77777777" w:rsidR="0033297C" w:rsidRPr="00624891" w:rsidRDefault="00624891">
      <w:pPr>
        <w:rPr>
          <w:rFonts w:ascii="Times New Roman" w:hAnsi="Times New Roman" w:cs="Times New Roman"/>
        </w:rPr>
      </w:pPr>
      <w:r>
        <w:rPr>
          <w:rFonts w:ascii="Times New Roman" w:hAnsi="Times New Roman" w:cs="Times New Roman"/>
        </w:rPr>
        <w:t xml:space="preserve">5. </w:t>
      </w:r>
      <w:r w:rsidR="0033297C" w:rsidRPr="00624891">
        <w:rPr>
          <w:rFonts w:ascii="Times New Roman" w:hAnsi="Times New Roman" w:cs="Times New Roman"/>
        </w:rPr>
        <w:t>At rommon prompt, unset the IOSXE_Dual_IOS variable to disable the software redundancy</w:t>
      </w:r>
    </w:p>
    <w:p w14:paraId="51A6E4BE" w14:textId="77777777" w:rsidR="0033297C" w:rsidRDefault="0033297C">
      <w:pPr>
        <w:rPr>
          <w:rFonts w:ascii="Courier New" w:hAnsi="Courier New" w:cs="Courier New"/>
          <w:sz w:val="20"/>
        </w:rPr>
      </w:pPr>
      <w:r>
        <w:rPr>
          <w:rFonts w:ascii="Courier New" w:hAnsi="Courier New" w:cs="Courier New"/>
          <w:sz w:val="20"/>
        </w:rPr>
        <w:tab/>
        <w:t>Rommon1&gt; IOSXE_DUAL_IOS=0</w:t>
      </w:r>
    </w:p>
    <w:p w14:paraId="0AA21C4D" w14:textId="77777777" w:rsidR="0033297C" w:rsidRDefault="0033297C">
      <w:pPr>
        <w:rPr>
          <w:rFonts w:ascii="Courier New" w:hAnsi="Courier New" w:cs="Courier New"/>
          <w:sz w:val="20"/>
        </w:rPr>
      </w:pPr>
      <w:r>
        <w:rPr>
          <w:rFonts w:ascii="Courier New" w:hAnsi="Courier New" w:cs="Courier New"/>
          <w:sz w:val="20"/>
        </w:rPr>
        <w:tab/>
        <w:t>Rommon2&gt; sync</w:t>
      </w:r>
    </w:p>
    <w:p w14:paraId="08247032" w14:textId="77777777" w:rsidR="0033297C" w:rsidRDefault="0033297C">
      <w:pPr>
        <w:rPr>
          <w:rFonts w:ascii="Courier New" w:hAnsi="Courier New" w:cs="Courier New"/>
          <w:sz w:val="20"/>
        </w:rPr>
      </w:pPr>
    </w:p>
    <w:p w14:paraId="78F0E6CF" w14:textId="77777777" w:rsidR="0033297C" w:rsidRPr="00624891" w:rsidRDefault="00624891">
      <w:pPr>
        <w:rPr>
          <w:rFonts w:ascii="Times New Roman" w:hAnsi="Times New Roman" w:cs="Times New Roman"/>
        </w:rPr>
      </w:pPr>
      <w:r>
        <w:rPr>
          <w:rFonts w:ascii="Times New Roman" w:hAnsi="Times New Roman" w:cs="Times New Roman"/>
        </w:rPr>
        <w:t xml:space="preserve">6. </w:t>
      </w:r>
      <w:r w:rsidR="0033297C" w:rsidRPr="00624891">
        <w:rPr>
          <w:rFonts w:ascii="Times New Roman" w:hAnsi="Times New Roman" w:cs="Times New Roman"/>
        </w:rPr>
        <w:t>Boot the ASR image from the bootflash or harddisk: or from the network</w:t>
      </w:r>
    </w:p>
    <w:p w14:paraId="4CD37953" w14:textId="77777777" w:rsidR="0033297C" w:rsidRPr="00624891" w:rsidRDefault="0033297C">
      <w:pPr>
        <w:rPr>
          <w:rFonts w:ascii="Times New Roman" w:hAnsi="Times New Roman" w:cs="Times New Roman"/>
        </w:rPr>
      </w:pPr>
    </w:p>
    <w:p w14:paraId="67E2552B" w14:textId="77777777" w:rsidR="0033297C" w:rsidRPr="00624891" w:rsidRDefault="00624891">
      <w:pPr>
        <w:rPr>
          <w:rFonts w:ascii="Times New Roman" w:hAnsi="Times New Roman" w:cs="Times New Roman"/>
        </w:rPr>
      </w:pPr>
      <w:r>
        <w:rPr>
          <w:rFonts w:ascii="Times New Roman" w:hAnsi="Times New Roman" w:cs="Times New Roman"/>
        </w:rPr>
        <w:t xml:space="preserve">7. </w:t>
      </w:r>
      <w:r w:rsidR="0033297C" w:rsidRPr="00624891">
        <w:rPr>
          <w:rFonts w:ascii="Times New Roman" w:hAnsi="Times New Roman" w:cs="Times New Roman"/>
        </w:rPr>
        <w:t>When the router is up, re-apply the old configuration by copying the configuration file to the running-configuration</w:t>
      </w:r>
    </w:p>
    <w:p w14:paraId="70EA41AA" w14:textId="77777777" w:rsidR="0033297C" w:rsidRDefault="0033297C">
      <w:pPr>
        <w:rPr>
          <w:rFonts w:ascii="Courier New" w:hAnsi="Courier New" w:cs="Courier New"/>
          <w:sz w:val="20"/>
        </w:rPr>
      </w:pPr>
      <w:r>
        <w:rPr>
          <w:rFonts w:ascii="Courier New" w:hAnsi="Courier New" w:cs="Courier New"/>
          <w:sz w:val="20"/>
        </w:rPr>
        <w:tab/>
        <w:t>Router# copy bootflash:&lt;filename&gt; running-configuration</w:t>
      </w:r>
    </w:p>
    <w:p w14:paraId="65E5F7F0" w14:textId="77777777" w:rsidR="0033297C" w:rsidRDefault="0033297C">
      <w:pPr>
        <w:rPr>
          <w:rFonts w:ascii="Courier New" w:hAnsi="Courier New" w:cs="Courier New"/>
          <w:sz w:val="20"/>
        </w:rPr>
      </w:pPr>
    </w:p>
    <w:p w14:paraId="4265A2A8" w14:textId="77777777" w:rsidR="0033297C" w:rsidRPr="00E42D50" w:rsidRDefault="00624891">
      <w:pPr>
        <w:rPr>
          <w:rFonts w:ascii="Times New Roman" w:hAnsi="Times New Roman" w:cs="Times New Roman"/>
        </w:rPr>
      </w:pPr>
      <w:r w:rsidRPr="00E42D50">
        <w:rPr>
          <w:rFonts w:ascii="Times New Roman" w:hAnsi="Times New Roman" w:cs="Times New Roman"/>
        </w:rPr>
        <w:t>8. Change the config register back to</w:t>
      </w:r>
      <w:r w:rsidR="00E42D50">
        <w:rPr>
          <w:rFonts w:ascii="Times New Roman" w:hAnsi="Times New Roman" w:cs="Times New Roman"/>
        </w:rPr>
        <w:t xml:space="preserve"> a</w:t>
      </w:r>
      <w:r w:rsidRPr="00E42D50">
        <w:rPr>
          <w:rFonts w:ascii="Times New Roman" w:hAnsi="Times New Roman" w:cs="Times New Roman"/>
        </w:rPr>
        <w:t xml:space="preserve"> non-zero value </w:t>
      </w:r>
    </w:p>
    <w:p w14:paraId="501DD328" w14:textId="77777777" w:rsidR="004D5A05" w:rsidRDefault="004D5A05">
      <w:pPr>
        <w:rPr>
          <w:rFonts w:ascii="Times New Roman" w:hAnsi="Times New Roman" w:cs="Times New Roman"/>
          <w:color w:val="FF0000"/>
        </w:rPr>
      </w:pPr>
      <w:r>
        <w:rPr>
          <w:rFonts w:ascii="Times New Roman" w:hAnsi="Times New Roman" w:cs="Times New Roman"/>
          <w:color w:val="FF0000"/>
        </w:rPr>
        <w:t xml:space="preserve">           </w:t>
      </w:r>
      <w:proofErr w:type="gramStart"/>
      <w:r>
        <w:rPr>
          <w:rFonts w:ascii="Courier New" w:hAnsi="Courier New" w:cs="Courier New"/>
          <w:sz w:val="20"/>
        </w:rPr>
        <w:t>Router(</w:t>
      </w:r>
      <w:proofErr w:type="spellStart"/>
      <w:proofErr w:type="gramEnd"/>
      <w:r>
        <w:rPr>
          <w:rFonts w:ascii="Courier New" w:hAnsi="Courier New" w:cs="Courier New"/>
          <w:sz w:val="20"/>
        </w:rPr>
        <w:t>config</w:t>
      </w:r>
      <w:proofErr w:type="spellEnd"/>
      <w:r>
        <w:rPr>
          <w:rFonts w:ascii="Courier New" w:hAnsi="Courier New" w:cs="Courier New"/>
          <w:sz w:val="20"/>
        </w:rPr>
        <w:t>)</w:t>
      </w:r>
      <w:proofErr w:type="spellStart"/>
      <w:r>
        <w:rPr>
          <w:rFonts w:ascii="Courier New" w:hAnsi="Courier New" w:cs="Courier New"/>
          <w:sz w:val="20"/>
        </w:rPr>
        <w:t>Config</w:t>
      </w:r>
      <w:proofErr w:type="spellEnd"/>
      <w:r>
        <w:rPr>
          <w:rFonts w:ascii="Courier New" w:hAnsi="Courier New" w:cs="Courier New"/>
          <w:sz w:val="20"/>
        </w:rPr>
        <w:t xml:space="preserve">-register </w:t>
      </w:r>
      <w:r w:rsidRPr="004D5A05">
        <w:rPr>
          <w:rFonts w:ascii="Courier New" w:hAnsi="Courier New" w:cs="Courier New"/>
          <w:sz w:val="20"/>
        </w:rPr>
        <w:t>0x2102</w:t>
      </w:r>
    </w:p>
    <w:p w14:paraId="233A945A" w14:textId="77777777" w:rsidR="00624891" w:rsidRDefault="00624891">
      <w:pPr>
        <w:rPr>
          <w:rFonts w:ascii="Times New Roman" w:hAnsi="Times New Roman" w:cs="Times New Roman"/>
          <w:color w:val="FF0000"/>
        </w:rPr>
      </w:pPr>
    </w:p>
    <w:p w14:paraId="195A0CFA" w14:textId="77777777" w:rsidR="00624891" w:rsidRDefault="00624891">
      <w:pPr>
        <w:pStyle w:val="Heading3"/>
        <w:pPrChange w:id="104" w:author="Pashmeen  Mistry" w:date="2011-07-20T15:48:00Z">
          <w:pPr/>
        </w:pPrChange>
      </w:pPr>
      <w:bookmarkStart w:id="105" w:name="_Toc169512129"/>
      <w:r>
        <w:t>Step 2</w:t>
      </w:r>
      <w:r w:rsidRPr="0033297C">
        <w:t xml:space="preserve">: </w:t>
      </w:r>
      <w:r>
        <w:t>Configure Redundan</w:t>
      </w:r>
      <w:ins w:id="106" w:author="Pashmeen  Mistry" w:date="2011-07-20T15:27:00Z">
        <w:r w:rsidR="00A33195">
          <w:t>cy</w:t>
        </w:r>
      </w:ins>
      <w:del w:id="107" w:author="Pashmeen  Mistry" w:date="2011-07-20T15:27:00Z">
        <w:r w:rsidDel="00A33195">
          <w:delText>t</w:delText>
        </w:r>
      </w:del>
      <w:r>
        <w:t xml:space="preserve"> Group (RG)</w:t>
      </w:r>
      <w:bookmarkEnd w:id="105"/>
    </w:p>
    <w:p w14:paraId="2EB082DA" w14:textId="77777777" w:rsidR="00624891" w:rsidRPr="00624891" w:rsidRDefault="00624891" w:rsidP="00624891">
      <w:pPr>
        <w:rPr>
          <w:rFonts w:ascii="Times New Roman" w:hAnsi="Times New Roman" w:cs="Times New Roman"/>
        </w:rPr>
      </w:pPr>
      <w:r>
        <w:rPr>
          <w:rFonts w:ascii="Times New Roman" w:hAnsi="Times New Roman" w:cs="Times New Roman"/>
        </w:rPr>
        <w:t>C</w:t>
      </w:r>
      <w:r w:rsidRPr="00624891">
        <w:rPr>
          <w:rFonts w:ascii="Times New Roman" w:hAnsi="Times New Roman" w:cs="Times New Roman"/>
        </w:rPr>
        <w:t xml:space="preserve">onfigure an RG group for use with VoIP HA under the “application redundancy” submode </w:t>
      </w:r>
    </w:p>
    <w:p w14:paraId="4498A93B" w14:textId="77777777" w:rsidR="00624891" w:rsidRPr="00624891" w:rsidRDefault="00624891" w:rsidP="00624891">
      <w:pPr>
        <w:rPr>
          <w:rFonts w:ascii="Times New Roman" w:hAnsi="Times New Roman" w:cs="Times New Roman"/>
        </w:rPr>
      </w:pPr>
    </w:p>
    <w:p w14:paraId="008AC12A" w14:textId="77777777" w:rsidR="00497F38" w:rsidRDefault="00497F38" w:rsidP="00624891">
      <w:pPr>
        <w:rPr>
          <w:ins w:id="108" w:author="Pashmeen Mistry" w:date="2012-01-20T15:59:00Z"/>
          <w:rFonts w:ascii="Courier New" w:hAnsi="Courier New" w:cs="Courier New"/>
          <w:sz w:val="20"/>
          <w:szCs w:val="20"/>
        </w:rPr>
      </w:pPr>
      <w:proofErr w:type="gramStart"/>
      <w:ins w:id="109" w:author="Pashmeen Mistry" w:date="2012-01-20T15:59:00Z">
        <w:r>
          <w:rPr>
            <w:rFonts w:ascii="Courier New" w:hAnsi="Courier New" w:cs="Courier New"/>
            <w:sz w:val="20"/>
            <w:szCs w:val="20"/>
          </w:rPr>
          <w:t>redundancy</w:t>
        </w:r>
        <w:proofErr w:type="gramEnd"/>
      </w:ins>
    </w:p>
    <w:p w14:paraId="2FA11394" w14:textId="2198F14C" w:rsidR="00624891" w:rsidRPr="00F83A6D" w:rsidDel="0040311B" w:rsidRDefault="00497F38" w:rsidP="00624891">
      <w:pPr>
        <w:rPr>
          <w:del w:id="110" w:author="Pashmeen Mistry" w:date="2012-01-11T17:20:00Z"/>
          <w:rFonts w:ascii="Courier New" w:hAnsi="Courier New" w:cs="Courier New"/>
          <w:sz w:val="20"/>
          <w:szCs w:val="20"/>
        </w:rPr>
      </w:pPr>
      <w:ins w:id="111" w:author="Pashmeen Mistry" w:date="2012-01-20T15:59:00Z">
        <w:r>
          <w:rPr>
            <w:rFonts w:ascii="Courier New" w:hAnsi="Courier New" w:cs="Courier New"/>
            <w:sz w:val="20"/>
            <w:szCs w:val="20"/>
          </w:rPr>
          <w:t xml:space="preserve"> </w:t>
        </w:r>
        <w:proofErr w:type="gramStart"/>
        <w:r>
          <w:rPr>
            <w:rFonts w:ascii="Courier New" w:hAnsi="Courier New" w:cs="Courier New"/>
            <w:sz w:val="20"/>
            <w:szCs w:val="20"/>
          </w:rPr>
          <w:t>mode</w:t>
        </w:r>
        <w:proofErr w:type="gramEnd"/>
        <w:r>
          <w:rPr>
            <w:rFonts w:ascii="Courier New" w:hAnsi="Courier New" w:cs="Courier New"/>
            <w:sz w:val="20"/>
            <w:szCs w:val="20"/>
          </w:rPr>
          <w:t xml:space="preserve"> none</w:t>
        </w:r>
      </w:ins>
      <w:del w:id="112" w:author="Pashmeen Mistry" w:date="2012-01-11T17:20:00Z">
        <w:r w:rsidR="00624891" w:rsidRPr="00F83A6D" w:rsidDel="0040311B">
          <w:rPr>
            <w:rFonts w:ascii="Courier New" w:hAnsi="Courier New" w:cs="Courier New"/>
            <w:sz w:val="20"/>
            <w:szCs w:val="20"/>
          </w:rPr>
          <w:delText>redundancy</w:delText>
        </w:r>
      </w:del>
    </w:p>
    <w:p w14:paraId="5178D1C2" w14:textId="77777777" w:rsidR="00624891" w:rsidRPr="00F83A6D" w:rsidDel="0040311B" w:rsidRDefault="00624891" w:rsidP="00624891">
      <w:pPr>
        <w:rPr>
          <w:del w:id="113" w:author="Pashmeen Mistry" w:date="2012-01-11T17:20:00Z"/>
          <w:rFonts w:ascii="Courier New" w:hAnsi="Courier New" w:cs="Courier New"/>
          <w:sz w:val="20"/>
          <w:szCs w:val="20"/>
        </w:rPr>
      </w:pPr>
      <w:del w:id="114" w:author="Pashmeen Mistry" w:date="2012-01-11T17:20:00Z">
        <w:r w:rsidRPr="00F83A6D" w:rsidDel="0040311B">
          <w:rPr>
            <w:rFonts w:ascii="Courier New" w:hAnsi="Courier New" w:cs="Courier New"/>
            <w:sz w:val="20"/>
            <w:szCs w:val="20"/>
          </w:rPr>
          <w:delText xml:space="preserve"> mode none</w:delText>
        </w:r>
      </w:del>
    </w:p>
    <w:p w14:paraId="2313D3C6" w14:textId="77777777" w:rsidR="00624891" w:rsidRPr="00F83A6D" w:rsidDel="0040311B" w:rsidRDefault="00624891" w:rsidP="00624891">
      <w:pPr>
        <w:rPr>
          <w:del w:id="115" w:author="Pashmeen Mistry" w:date="2012-01-11T17:20:00Z"/>
          <w:rFonts w:ascii="Courier New" w:hAnsi="Courier New" w:cs="Courier New"/>
          <w:sz w:val="20"/>
          <w:szCs w:val="20"/>
        </w:rPr>
      </w:pPr>
    </w:p>
    <w:p w14:paraId="4C88782B" w14:textId="77777777" w:rsidR="00497F38" w:rsidRDefault="00624891" w:rsidP="00624891">
      <w:pPr>
        <w:rPr>
          <w:ins w:id="116" w:author="Pashmeen Mistry" w:date="2012-01-20T15:59:00Z"/>
          <w:rFonts w:ascii="Courier New" w:hAnsi="Courier New" w:cs="Courier New"/>
          <w:sz w:val="20"/>
          <w:szCs w:val="20"/>
        </w:rPr>
      </w:pPr>
      <w:r w:rsidRPr="00F83A6D">
        <w:rPr>
          <w:rFonts w:ascii="Courier New" w:hAnsi="Courier New" w:cs="Courier New"/>
          <w:sz w:val="20"/>
          <w:szCs w:val="20"/>
        </w:rPr>
        <w:t xml:space="preserve"> </w:t>
      </w:r>
    </w:p>
    <w:p w14:paraId="4AB013AB" w14:textId="036DAF8E" w:rsidR="00624891" w:rsidRPr="00F83A6D" w:rsidRDefault="00497F38" w:rsidP="00624891">
      <w:pPr>
        <w:rPr>
          <w:rFonts w:ascii="Courier New" w:hAnsi="Courier New" w:cs="Courier New"/>
          <w:sz w:val="20"/>
          <w:szCs w:val="20"/>
        </w:rPr>
      </w:pPr>
      <w:ins w:id="117" w:author="Pashmeen Mistry" w:date="2012-01-20T15:59:00Z">
        <w:r>
          <w:rPr>
            <w:rFonts w:ascii="Courier New" w:hAnsi="Courier New" w:cs="Courier New"/>
            <w:sz w:val="20"/>
            <w:szCs w:val="20"/>
          </w:rPr>
          <w:t xml:space="preserve"> </w:t>
        </w:r>
      </w:ins>
      <w:proofErr w:type="gramStart"/>
      <w:r w:rsidR="00624891" w:rsidRPr="00F83A6D">
        <w:rPr>
          <w:rFonts w:ascii="Courier New" w:hAnsi="Courier New" w:cs="Courier New"/>
          <w:sz w:val="20"/>
          <w:szCs w:val="20"/>
        </w:rPr>
        <w:t>application</w:t>
      </w:r>
      <w:proofErr w:type="gramEnd"/>
      <w:r w:rsidR="00624891" w:rsidRPr="00F83A6D">
        <w:rPr>
          <w:rFonts w:ascii="Courier New" w:hAnsi="Courier New" w:cs="Courier New"/>
          <w:sz w:val="20"/>
          <w:szCs w:val="20"/>
        </w:rPr>
        <w:t xml:space="preserve"> redundancy</w:t>
      </w:r>
    </w:p>
    <w:p w14:paraId="5FEF5E90" w14:textId="21F47DE1" w:rsidR="00624891" w:rsidRPr="00F83A6D" w:rsidRDefault="00624891" w:rsidP="00624891">
      <w:pPr>
        <w:rPr>
          <w:rFonts w:ascii="Courier New" w:hAnsi="Courier New" w:cs="Courier New"/>
          <w:sz w:val="20"/>
          <w:szCs w:val="20"/>
        </w:rPr>
      </w:pPr>
      <w:r w:rsidRPr="00F83A6D">
        <w:rPr>
          <w:rFonts w:ascii="Courier New" w:hAnsi="Courier New" w:cs="Courier New"/>
          <w:sz w:val="20"/>
          <w:szCs w:val="20"/>
        </w:rPr>
        <w:t xml:space="preserve">  </w:t>
      </w:r>
      <w:proofErr w:type="gramStart"/>
      <w:r w:rsidRPr="00F83A6D">
        <w:rPr>
          <w:rFonts w:ascii="Courier New" w:hAnsi="Courier New" w:cs="Courier New"/>
          <w:sz w:val="20"/>
          <w:szCs w:val="20"/>
        </w:rPr>
        <w:t>group</w:t>
      </w:r>
      <w:proofErr w:type="gramEnd"/>
      <w:r w:rsidRPr="00F83A6D">
        <w:rPr>
          <w:rFonts w:ascii="Courier New" w:hAnsi="Courier New" w:cs="Courier New"/>
          <w:sz w:val="20"/>
          <w:szCs w:val="20"/>
        </w:rPr>
        <w:t xml:space="preserve"> 1 </w:t>
      </w:r>
    </w:p>
    <w:p w14:paraId="7D0B932D" w14:textId="3B8DE96B" w:rsidR="00624891" w:rsidRPr="00F83A6D" w:rsidRDefault="00624891" w:rsidP="00624891">
      <w:pPr>
        <w:rPr>
          <w:rFonts w:ascii="Courier New" w:hAnsi="Courier New" w:cs="Courier New"/>
          <w:sz w:val="20"/>
          <w:szCs w:val="20"/>
        </w:rPr>
      </w:pPr>
      <w:r w:rsidRPr="00F83A6D">
        <w:rPr>
          <w:rFonts w:ascii="Courier New" w:hAnsi="Courier New" w:cs="Courier New"/>
          <w:sz w:val="20"/>
          <w:szCs w:val="20"/>
        </w:rPr>
        <w:t xml:space="preserve">   </w:t>
      </w:r>
      <w:proofErr w:type="gramStart"/>
      <w:r w:rsidRPr="00F83A6D">
        <w:rPr>
          <w:rFonts w:ascii="Courier New" w:hAnsi="Courier New" w:cs="Courier New"/>
          <w:sz w:val="20"/>
          <w:szCs w:val="20"/>
        </w:rPr>
        <w:t>name</w:t>
      </w:r>
      <w:proofErr w:type="gramEnd"/>
      <w:r w:rsidRPr="00F83A6D">
        <w:rPr>
          <w:rFonts w:ascii="Courier New" w:hAnsi="Courier New" w:cs="Courier New"/>
          <w:sz w:val="20"/>
          <w:szCs w:val="20"/>
        </w:rPr>
        <w:t xml:space="preserve"> voice-b2bha</w:t>
      </w:r>
    </w:p>
    <w:p w14:paraId="401A0F85" w14:textId="4E408F0D" w:rsidR="00624891" w:rsidRPr="00F83A6D" w:rsidRDefault="00624891" w:rsidP="00624891">
      <w:pPr>
        <w:rPr>
          <w:rFonts w:ascii="Courier New" w:hAnsi="Courier New" w:cs="Courier New"/>
          <w:sz w:val="20"/>
          <w:szCs w:val="20"/>
        </w:rPr>
      </w:pPr>
      <w:r w:rsidRPr="00F83A6D">
        <w:rPr>
          <w:rFonts w:ascii="Courier New" w:hAnsi="Courier New" w:cs="Courier New"/>
          <w:sz w:val="20"/>
          <w:szCs w:val="20"/>
        </w:rPr>
        <w:t xml:space="preserve">   </w:t>
      </w:r>
      <w:proofErr w:type="gramStart"/>
      <w:r w:rsidRPr="00F83A6D">
        <w:rPr>
          <w:rFonts w:ascii="Courier New" w:hAnsi="Courier New" w:cs="Courier New"/>
          <w:sz w:val="20"/>
          <w:szCs w:val="20"/>
        </w:rPr>
        <w:t>priority</w:t>
      </w:r>
      <w:proofErr w:type="gramEnd"/>
      <w:r w:rsidRPr="00F83A6D">
        <w:rPr>
          <w:rFonts w:ascii="Courier New" w:hAnsi="Courier New" w:cs="Courier New"/>
          <w:sz w:val="20"/>
          <w:szCs w:val="20"/>
        </w:rPr>
        <w:t xml:space="preserve"> 100</w:t>
      </w:r>
      <w:r w:rsidR="00CC1471">
        <w:rPr>
          <w:rFonts w:ascii="Courier New" w:hAnsi="Courier New" w:cs="Courier New"/>
          <w:sz w:val="20"/>
          <w:szCs w:val="20"/>
        </w:rPr>
        <w:t xml:space="preserve"> </w:t>
      </w:r>
      <w:r w:rsidR="00CC1471" w:rsidRPr="00CC1471">
        <w:rPr>
          <w:rFonts w:ascii="Courier New" w:hAnsi="Courier New" w:cs="Courier New"/>
          <w:sz w:val="20"/>
        </w:rPr>
        <w:t>failover threshold 75</w:t>
      </w:r>
    </w:p>
    <w:p w14:paraId="42D249FE" w14:textId="1DBCD61E" w:rsidR="00624891" w:rsidRPr="00F83A6D" w:rsidRDefault="00624891" w:rsidP="00624891">
      <w:pPr>
        <w:rPr>
          <w:rFonts w:ascii="Courier New" w:hAnsi="Courier New" w:cs="Courier New"/>
          <w:sz w:val="20"/>
          <w:szCs w:val="20"/>
        </w:rPr>
      </w:pPr>
      <w:r w:rsidRPr="00F83A6D">
        <w:rPr>
          <w:rFonts w:ascii="Courier New" w:hAnsi="Courier New" w:cs="Courier New"/>
          <w:sz w:val="20"/>
          <w:szCs w:val="20"/>
        </w:rPr>
        <w:t xml:space="preserve">   </w:t>
      </w:r>
      <w:proofErr w:type="gramStart"/>
      <w:r w:rsidRPr="00F83A6D">
        <w:rPr>
          <w:rFonts w:ascii="Courier New" w:hAnsi="Courier New" w:cs="Courier New"/>
          <w:sz w:val="20"/>
          <w:szCs w:val="20"/>
        </w:rPr>
        <w:t>timers</w:t>
      </w:r>
      <w:proofErr w:type="gramEnd"/>
      <w:r w:rsidRPr="00F83A6D">
        <w:rPr>
          <w:rFonts w:ascii="Courier New" w:hAnsi="Courier New" w:cs="Courier New"/>
          <w:sz w:val="20"/>
          <w:szCs w:val="20"/>
        </w:rPr>
        <w:t xml:space="preserve"> delay 30 reload 60</w:t>
      </w:r>
    </w:p>
    <w:p w14:paraId="186D6599" w14:textId="706F020E" w:rsidR="00624891" w:rsidRPr="00F83A6D" w:rsidRDefault="00624891" w:rsidP="00624891">
      <w:pPr>
        <w:rPr>
          <w:rFonts w:ascii="Courier New" w:hAnsi="Courier New" w:cs="Courier New"/>
          <w:sz w:val="20"/>
          <w:szCs w:val="20"/>
        </w:rPr>
      </w:pPr>
      <w:r w:rsidRPr="00F83A6D">
        <w:rPr>
          <w:rFonts w:ascii="Courier New" w:hAnsi="Courier New" w:cs="Courier New"/>
          <w:sz w:val="20"/>
          <w:szCs w:val="20"/>
        </w:rPr>
        <w:t xml:space="preserve">   </w:t>
      </w:r>
      <w:proofErr w:type="gramStart"/>
      <w:r w:rsidRPr="00F83A6D">
        <w:rPr>
          <w:rFonts w:ascii="Courier New" w:hAnsi="Courier New" w:cs="Courier New"/>
          <w:sz w:val="20"/>
          <w:szCs w:val="20"/>
        </w:rPr>
        <w:t>control</w:t>
      </w:r>
      <w:proofErr w:type="gramEnd"/>
      <w:r w:rsidRPr="00F83A6D">
        <w:rPr>
          <w:rFonts w:ascii="Courier New" w:hAnsi="Courier New" w:cs="Courier New"/>
          <w:sz w:val="20"/>
          <w:szCs w:val="20"/>
        </w:rPr>
        <w:t xml:space="preserve"> GigabitEthernet0/0/2 protocol 1   </w:t>
      </w:r>
    </w:p>
    <w:p w14:paraId="37DF6DA2" w14:textId="6DAEC606" w:rsidR="00624891" w:rsidRDefault="00624891" w:rsidP="00624891">
      <w:pPr>
        <w:rPr>
          <w:rFonts w:ascii="Courier New" w:hAnsi="Courier New" w:cs="Courier New"/>
          <w:sz w:val="20"/>
          <w:szCs w:val="20"/>
        </w:rPr>
      </w:pPr>
      <w:r w:rsidRPr="00F83A6D">
        <w:rPr>
          <w:rFonts w:ascii="Courier New" w:hAnsi="Courier New" w:cs="Courier New"/>
          <w:sz w:val="20"/>
          <w:szCs w:val="20"/>
        </w:rPr>
        <w:t xml:space="preserve">   </w:t>
      </w:r>
      <w:proofErr w:type="gramStart"/>
      <w:r w:rsidRPr="00F83A6D">
        <w:rPr>
          <w:rFonts w:ascii="Courier New" w:hAnsi="Courier New" w:cs="Courier New"/>
          <w:sz w:val="20"/>
          <w:szCs w:val="20"/>
        </w:rPr>
        <w:t>data</w:t>
      </w:r>
      <w:proofErr w:type="gramEnd"/>
      <w:r w:rsidRPr="00F83A6D">
        <w:rPr>
          <w:rFonts w:ascii="Courier New" w:hAnsi="Courier New" w:cs="Courier New"/>
          <w:sz w:val="20"/>
          <w:szCs w:val="20"/>
        </w:rPr>
        <w:t xml:space="preserve"> GigabitEthernet0/0/2</w:t>
      </w:r>
    </w:p>
    <w:p w14:paraId="117DAB88" w14:textId="5DA29D25" w:rsidR="00CC1471" w:rsidRPr="00CC1471" w:rsidDel="00362227" w:rsidRDefault="00362227" w:rsidP="00CC1471">
      <w:pPr>
        <w:rPr>
          <w:del w:id="118" w:author="Pashmeen Mistry" w:date="2012-01-11T17:24:00Z"/>
          <w:rFonts w:ascii="Courier New" w:hAnsi="Courier New" w:cs="Courier New"/>
          <w:sz w:val="20"/>
        </w:rPr>
      </w:pPr>
      <w:ins w:id="119" w:author="Pashmeen Mistry" w:date="2012-01-11T17:24:00Z">
        <w:r>
          <w:rPr>
            <w:rFonts w:ascii="Courier New" w:hAnsi="Courier New" w:cs="Courier New"/>
            <w:sz w:val="20"/>
            <w:szCs w:val="20"/>
          </w:rPr>
          <w:t xml:space="preserve">  </w:t>
        </w:r>
      </w:ins>
      <w:del w:id="120" w:author="Pashmeen Mistry" w:date="2012-01-11T17:24:00Z">
        <w:r w:rsidR="00CC1471" w:rsidDel="00362227">
          <w:rPr>
            <w:rFonts w:ascii="Courier New" w:hAnsi="Courier New" w:cs="Courier New"/>
            <w:sz w:val="20"/>
            <w:szCs w:val="20"/>
          </w:rPr>
          <w:delText xml:space="preserve">   </w:delText>
        </w:r>
        <w:r w:rsidR="00CC1471" w:rsidRPr="00CC1471" w:rsidDel="00362227">
          <w:rPr>
            <w:rFonts w:ascii="Courier New" w:hAnsi="Courier New" w:cs="Courier New"/>
            <w:sz w:val="20"/>
          </w:rPr>
          <w:delText xml:space="preserve">track 1 shutdown  </w:delText>
        </w:r>
      </w:del>
    </w:p>
    <w:p w14:paraId="1D2A456B" w14:textId="3585F2E4" w:rsidR="00CC1471" w:rsidRPr="00CC1471" w:rsidDel="00362227" w:rsidRDefault="00CC1471" w:rsidP="00624891">
      <w:pPr>
        <w:rPr>
          <w:del w:id="121" w:author="Pashmeen Mistry" w:date="2012-01-11T17:24:00Z"/>
          <w:rFonts w:ascii="Courier New" w:hAnsi="Courier New" w:cs="Courier New"/>
          <w:sz w:val="20"/>
        </w:rPr>
      </w:pPr>
      <w:del w:id="122" w:author="Pashmeen Mistry" w:date="2012-01-11T17:24:00Z">
        <w:r w:rsidRPr="00CC1471" w:rsidDel="00362227">
          <w:rPr>
            <w:rFonts w:ascii="Courier New" w:hAnsi="Courier New" w:cs="Courier New"/>
            <w:sz w:val="20"/>
          </w:rPr>
          <w:delText>  </w:delText>
        </w:r>
        <w:r w:rsidDel="00362227">
          <w:rPr>
            <w:rFonts w:ascii="Courier New" w:hAnsi="Courier New" w:cs="Courier New"/>
            <w:sz w:val="20"/>
          </w:rPr>
          <w:delText xml:space="preserve"> </w:delText>
        </w:r>
        <w:r w:rsidRPr="00CC1471" w:rsidDel="00362227">
          <w:rPr>
            <w:rFonts w:ascii="Courier New" w:hAnsi="Courier New" w:cs="Courier New"/>
            <w:sz w:val="20"/>
          </w:rPr>
          <w:delText>track 2 shutdown</w:delText>
        </w:r>
      </w:del>
    </w:p>
    <w:p w14:paraId="79B5D882" w14:textId="6EC3E347" w:rsidR="00624891" w:rsidRPr="00F83A6D" w:rsidRDefault="00624891" w:rsidP="00624891">
      <w:pPr>
        <w:rPr>
          <w:rFonts w:ascii="Courier New" w:hAnsi="Courier New" w:cs="Courier New"/>
          <w:sz w:val="20"/>
          <w:szCs w:val="20"/>
        </w:rPr>
      </w:pPr>
      <w:del w:id="123" w:author="Pashmeen Mistry" w:date="2012-01-11T17:24:00Z">
        <w:r w:rsidRPr="00F83A6D" w:rsidDel="00362227">
          <w:rPr>
            <w:rFonts w:ascii="Courier New" w:hAnsi="Courier New" w:cs="Courier New"/>
            <w:sz w:val="20"/>
            <w:szCs w:val="20"/>
          </w:rPr>
          <w:delText xml:space="preserve">   </w:delText>
        </w:r>
      </w:del>
      <w:proofErr w:type="gramStart"/>
      <w:r w:rsidRPr="00F83A6D">
        <w:rPr>
          <w:rFonts w:ascii="Courier New" w:hAnsi="Courier New" w:cs="Courier New"/>
          <w:sz w:val="20"/>
          <w:szCs w:val="20"/>
        </w:rPr>
        <w:t>protocol</w:t>
      </w:r>
      <w:proofErr w:type="gramEnd"/>
      <w:r w:rsidRPr="00F83A6D">
        <w:rPr>
          <w:rFonts w:ascii="Courier New" w:hAnsi="Courier New" w:cs="Courier New"/>
          <w:sz w:val="20"/>
          <w:szCs w:val="20"/>
        </w:rPr>
        <w:t xml:space="preserve"> 1</w:t>
      </w:r>
    </w:p>
    <w:p w14:paraId="503FEDBC" w14:textId="77777777" w:rsidR="00624891" w:rsidRPr="00F83A6D" w:rsidRDefault="00624891" w:rsidP="00624891">
      <w:pPr>
        <w:rPr>
          <w:rFonts w:ascii="Courier New" w:hAnsi="Courier New" w:cs="Courier New"/>
          <w:sz w:val="20"/>
          <w:szCs w:val="20"/>
        </w:rPr>
      </w:pPr>
      <w:r w:rsidRPr="00F83A6D">
        <w:rPr>
          <w:rFonts w:ascii="Courier New" w:hAnsi="Courier New" w:cs="Courier New"/>
          <w:sz w:val="20"/>
          <w:szCs w:val="20"/>
        </w:rPr>
        <w:t xml:space="preserve">  </w:t>
      </w:r>
      <w:ins w:id="124" w:author="Pashmeen  Mistry" w:date="2011-07-18T15:56:00Z">
        <w:r w:rsidR="00E045B1">
          <w:rPr>
            <w:rFonts w:ascii="Courier New" w:hAnsi="Courier New" w:cs="Courier New"/>
            <w:sz w:val="20"/>
            <w:szCs w:val="20"/>
          </w:rPr>
          <w:t xml:space="preserve">   </w:t>
        </w:r>
      </w:ins>
      <w:del w:id="125" w:author="Pashmeen Mistry" w:date="2012-01-20T15:59:00Z">
        <w:r w:rsidRPr="00F83A6D" w:rsidDel="00497F38">
          <w:rPr>
            <w:rFonts w:ascii="Courier New" w:hAnsi="Courier New" w:cs="Courier New"/>
            <w:sz w:val="20"/>
            <w:szCs w:val="20"/>
          </w:rPr>
          <w:delText xml:space="preserve"> </w:delText>
        </w:r>
      </w:del>
      <w:proofErr w:type="gramStart"/>
      <w:r w:rsidRPr="00F83A6D">
        <w:rPr>
          <w:rFonts w:ascii="Courier New" w:hAnsi="Courier New" w:cs="Courier New"/>
          <w:sz w:val="20"/>
          <w:szCs w:val="20"/>
        </w:rPr>
        <w:t>timers</w:t>
      </w:r>
      <w:proofErr w:type="gramEnd"/>
      <w:r w:rsidRPr="00F83A6D">
        <w:rPr>
          <w:rFonts w:ascii="Courier New" w:hAnsi="Courier New" w:cs="Courier New"/>
          <w:sz w:val="20"/>
          <w:szCs w:val="20"/>
        </w:rPr>
        <w:t xml:space="preserve"> hellotime 3 holdtime 10</w:t>
      </w:r>
    </w:p>
    <w:p w14:paraId="3F901E89" w14:textId="77777777" w:rsidR="00624891" w:rsidRDefault="00624891" w:rsidP="00624891">
      <w:pPr>
        <w:rPr>
          <w:rFonts w:ascii="Times New Roman" w:hAnsi="Times New Roman" w:cs="Times New Roman"/>
        </w:rPr>
      </w:pPr>
    </w:p>
    <w:p w14:paraId="16F0546D" w14:textId="77777777" w:rsidR="005579F8" w:rsidRDefault="005579F8" w:rsidP="005579F8">
      <w:pPr>
        <w:pStyle w:val="NormalWeb"/>
      </w:pPr>
      <w:r>
        <w:t>An explanation of the fields used in this configuration is as follows:</w:t>
      </w:r>
    </w:p>
    <w:p w14:paraId="1CE3873B" w14:textId="77777777" w:rsidR="005579F8" w:rsidRPr="00624891" w:rsidRDefault="005579F8" w:rsidP="00624891">
      <w:pPr>
        <w:rPr>
          <w:rFonts w:ascii="Times New Roman" w:hAnsi="Times New Roman" w:cs="Times New Roman"/>
        </w:rPr>
      </w:pPr>
    </w:p>
    <w:p w14:paraId="5FC7ADA9" w14:textId="77777777" w:rsidR="00624891" w:rsidRPr="00624891" w:rsidRDefault="00624891" w:rsidP="00624891">
      <w:pPr>
        <w:numPr>
          <w:ilvl w:val="0"/>
          <w:numId w:val="4"/>
        </w:numPr>
        <w:rPr>
          <w:rFonts w:ascii="Times New Roman" w:hAnsi="Times New Roman" w:cs="Times New Roman"/>
        </w:rPr>
      </w:pPr>
      <w:r w:rsidRPr="005579F8">
        <w:rPr>
          <w:rFonts w:ascii="Times New Roman" w:hAnsi="Times New Roman" w:cs="Times New Roman"/>
          <w:b/>
        </w:rPr>
        <w:t>data GigabitEthernet0/0/2</w:t>
      </w:r>
      <w:r w:rsidRPr="00624891">
        <w:rPr>
          <w:rFonts w:ascii="Times New Roman" w:hAnsi="Times New Roman" w:cs="Times New Roman"/>
        </w:rPr>
        <w:t xml:space="preserve"> </w:t>
      </w:r>
      <w:r w:rsidR="005579F8">
        <w:rPr>
          <w:rFonts w:ascii="Times New Roman" w:hAnsi="Times New Roman" w:cs="Times New Roman"/>
        </w:rPr>
        <w:t xml:space="preserve">– Configures the interface </w:t>
      </w:r>
      <w:r w:rsidRPr="00624891">
        <w:rPr>
          <w:rFonts w:ascii="Times New Roman" w:hAnsi="Times New Roman" w:cs="Times New Roman"/>
        </w:rPr>
        <w:t>used for checkpointing</w:t>
      </w:r>
      <w:r w:rsidR="005579F8">
        <w:rPr>
          <w:rFonts w:ascii="Times New Roman" w:hAnsi="Times New Roman" w:cs="Times New Roman"/>
        </w:rPr>
        <w:t xml:space="preserve"> of data traffic</w:t>
      </w:r>
    </w:p>
    <w:p w14:paraId="0A5E1453" w14:textId="77777777" w:rsidR="00624891" w:rsidRPr="00624891" w:rsidRDefault="00624891" w:rsidP="00624891">
      <w:pPr>
        <w:numPr>
          <w:ilvl w:val="0"/>
          <w:numId w:val="4"/>
        </w:numPr>
        <w:rPr>
          <w:rFonts w:ascii="Times New Roman" w:hAnsi="Times New Roman" w:cs="Times New Roman"/>
        </w:rPr>
      </w:pPr>
      <w:r w:rsidRPr="005579F8">
        <w:rPr>
          <w:rFonts w:ascii="Times New Roman" w:hAnsi="Times New Roman" w:cs="Times New Roman"/>
          <w:b/>
        </w:rPr>
        <w:lastRenderedPageBreak/>
        <w:t>control GigabitEthernet0/0/2 protocol 1</w:t>
      </w:r>
      <w:r w:rsidRPr="00624891">
        <w:rPr>
          <w:rFonts w:ascii="Times New Roman" w:hAnsi="Times New Roman" w:cs="Times New Roman"/>
        </w:rPr>
        <w:t xml:space="preserve"> </w:t>
      </w:r>
      <w:r w:rsidR="005579F8">
        <w:rPr>
          <w:rFonts w:ascii="Times New Roman" w:hAnsi="Times New Roman" w:cs="Times New Roman"/>
        </w:rPr>
        <w:t xml:space="preserve">– Configures the interface </w:t>
      </w:r>
      <w:r w:rsidRPr="00624891">
        <w:rPr>
          <w:rFonts w:ascii="Times New Roman" w:hAnsi="Times New Roman" w:cs="Times New Roman"/>
        </w:rPr>
        <w:t>used to exchange keepalive and</w:t>
      </w:r>
      <w:r w:rsidR="005579F8">
        <w:rPr>
          <w:rFonts w:ascii="Times New Roman" w:hAnsi="Times New Roman" w:cs="Times New Roman"/>
        </w:rPr>
        <w:t xml:space="preserve"> hello messages between the </w:t>
      </w:r>
      <w:r w:rsidRPr="00624891">
        <w:rPr>
          <w:rFonts w:ascii="Times New Roman" w:hAnsi="Times New Roman" w:cs="Times New Roman"/>
        </w:rPr>
        <w:t>ASRs pair</w:t>
      </w:r>
    </w:p>
    <w:p w14:paraId="563E6528" w14:textId="77777777" w:rsidR="00624891" w:rsidRPr="00624891" w:rsidRDefault="00624891" w:rsidP="00624891">
      <w:pPr>
        <w:numPr>
          <w:ilvl w:val="0"/>
          <w:numId w:val="4"/>
        </w:numPr>
        <w:rPr>
          <w:rFonts w:ascii="Times New Roman" w:hAnsi="Times New Roman" w:cs="Times New Roman"/>
        </w:rPr>
      </w:pPr>
      <w:r w:rsidRPr="00E42D50">
        <w:rPr>
          <w:rFonts w:ascii="Times New Roman" w:hAnsi="Times New Roman" w:cs="Times New Roman"/>
          <w:b/>
        </w:rPr>
        <w:t>name voice-b2bha</w:t>
      </w:r>
      <w:r w:rsidRPr="00624891">
        <w:rPr>
          <w:rFonts w:ascii="Times New Roman" w:hAnsi="Times New Roman" w:cs="Times New Roman"/>
        </w:rPr>
        <w:t xml:space="preserve"> config is optional</w:t>
      </w:r>
    </w:p>
    <w:p w14:paraId="32BB816E" w14:textId="77777777" w:rsidR="005B2A81" w:rsidRPr="00E42D50" w:rsidRDefault="005579F8" w:rsidP="00E42D50">
      <w:pPr>
        <w:numPr>
          <w:ilvl w:val="0"/>
          <w:numId w:val="4"/>
        </w:numPr>
        <w:rPr>
          <w:rFonts w:ascii="Times New Roman" w:hAnsi="Times New Roman" w:cs="Times New Roman"/>
        </w:rPr>
      </w:pPr>
      <w:r w:rsidRPr="005579F8">
        <w:rPr>
          <w:rFonts w:ascii="Times New Roman" w:hAnsi="Times New Roman" w:cs="Times New Roman"/>
          <w:b/>
        </w:rPr>
        <w:t>timers delay 30 reload 60</w:t>
      </w:r>
      <w:r>
        <w:rPr>
          <w:rFonts w:ascii="Times New Roman" w:hAnsi="Times New Roman" w:cs="Times New Roman"/>
        </w:rPr>
        <w:t xml:space="preserve"> – Configures the two timers for delay and reload:</w:t>
      </w:r>
    </w:p>
    <w:p w14:paraId="5E6120E4" w14:textId="77777777" w:rsidR="00624891" w:rsidRDefault="00624891" w:rsidP="005579F8">
      <w:pPr>
        <w:numPr>
          <w:ilvl w:val="1"/>
          <w:numId w:val="4"/>
        </w:numPr>
        <w:rPr>
          <w:rFonts w:ascii="Times New Roman" w:hAnsi="Times New Roman" w:cs="Times New Roman"/>
        </w:rPr>
      </w:pPr>
      <w:r w:rsidRPr="00624891">
        <w:rPr>
          <w:rFonts w:ascii="Times New Roman" w:hAnsi="Times New Roman" w:cs="Times New Roman"/>
        </w:rPr>
        <w:t xml:space="preserve">Delay </w:t>
      </w:r>
      <w:r w:rsidR="005579F8">
        <w:rPr>
          <w:rFonts w:ascii="Times New Roman" w:hAnsi="Times New Roman" w:cs="Times New Roman"/>
        </w:rPr>
        <w:t xml:space="preserve">timer which </w:t>
      </w:r>
      <w:r w:rsidRPr="00624891">
        <w:rPr>
          <w:rFonts w:ascii="Times New Roman" w:hAnsi="Times New Roman" w:cs="Times New Roman"/>
        </w:rPr>
        <w:t>is the amount of time to delay RG group’s initialization and role negotiation after the interface comes up – Default 30 seconds. Range is 0-10000 seconds</w:t>
      </w:r>
    </w:p>
    <w:p w14:paraId="4F37B30E" w14:textId="77777777" w:rsidR="005579F8" w:rsidRPr="005579F8" w:rsidRDefault="005579F8" w:rsidP="005579F8">
      <w:pPr>
        <w:numPr>
          <w:ilvl w:val="1"/>
          <w:numId w:val="4"/>
        </w:numPr>
        <w:rPr>
          <w:rFonts w:ascii="Times New Roman" w:hAnsi="Times New Roman" w:cs="Times New Roman"/>
        </w:rPr>
      </w:pPr>
      <w:r w:rsidRPr="005579F8">
        <w:rPr>
          <w:rFonts w:ascii="Times New Roman" w:hAnsi="Times New Roman" w:cs="Times New Roman"/>
        </w:rPr>
        <w:t>Reload -  This is the amount of time to delay RG group initialization and role-negotiation after a reload – Default 60 seconds. Range is 0-10000 seconds</w:t>
      </w:r>
    </w:p>
    <w:p w14:paraId="26DCECF7" w14:textId="77777777" w:rsidR="005579F8" w:rsidRDefault="005579F8" w:rsidP="00624891">
      <w:pPr>
        <w:numPr>
          <w:ilvl w:val="0"/>
          <w:numId w:val="4"/>
        </w:numPr>
        <w:rPr>
          <w:rFonts w:ascii="Times New Roman" w:hAnsi="Times New Roman" w:cs="Times New Roman"/>
        </w:rPr>
      </w:pPr>
      <w:r w:rsidRPr="005579F8">
        <w:rPr>
          <w:rFonts w:ascii="Times New Roman" w:hAnsi="Times New Roman" w:cs="Times New Roman"/>
          <w:b/>
        </w:rPr>
        <w:t>timers hellotime 3 holdtime 10</w:t>
      </w:r>
      <w:r>
        <w:rPr>
          <w:rFonts w:ascii="Times New Roman" w:hAnsi="Times New Roman" w:cs="Times New Roman"/>
        </w:rPr>
        <w:t xml:space="preserve"> – Configures the two timers for hellotime and holdtime:</w:t>
      </w:r>
    </w:p>
    <w:p w14:paraId="047B8126" w14:textId="77777777" w:rsidR="005579F8" w:rsidRDefault="00624891" w:rsidP="005579F8">
      <w:pPr>
        <w:numPr>
          <w:ilvl w:val="1"/>
          <w:numId w:val="4"/>
        </w:numPr>
        <w:rPr>
          <w:rFonts w:ascii="Times New Roman" w:hAnsi="Times New Roman" w:cs="Times New Roman"/>
        </w:rPr>
      </w:pPr>
      <w:r w:rsidRPr="00624891">
        <w:rPr>
          <w:rFonts w:ascii="Times New Roman" w:hAnsi="Times New Roman" w:cs="Times New Roman"/>
        </w:rPr>
        <w:t>Hello</w:t>
      </w:r>
      <w:r w:rsidR="00F83A6D">
        <w:rPr>
          <w:rFonts w:ascii="Times New Roman" w:hAnsi="Times New Roman" w:cs="Times New Roman"/>
        </w:rPr>
        <w:t>time</w:t>
      </w:r>
      <w:r w:rsidRPr="00624891">
        <w:rPr>
          <w:rFonts w:ascii="Times New Roman" w:hAnsi="Times New Roman" w:cs="Times New Roman"/>
        </w:rPr>
        <w:t xml:space="preserve"> - Interval </w:t>
      </w:r>
      <w:r w:rsidR="00F83A6D">
        <w:rPr>
          <w:rFonts w:ascii="Times New Roman" w:hAnsi="Times New Roman" w:cs="Times New Roman"/>
        </w:rPr>
        <w:t>between successive</w:t>
      </w:r>
      <w:r w:rsidRPr="00624891">
        <w:rPr>
          <w:rFonts w:ascii="Times New Roman" w:hAnsi="Times New Roman" w:cs="Times New Roman"/>
        </w:rPr>
        <w:t xml:space="preserve"> hello messages – Default 3 seconds. Range is 250 milliseconds-254 seconds</w:t>
      </w:r>
    </w:p>
    <w:p w14:paraId="111631E0" w14:textId="77777777" w:rsidR="00624891" w:rsidRDefault="00624891" w:rsidP="005579F8">
      <w:pPr>
        <w:numPr>
          <w:ilvl w:val="1"/>
          <w:numId w:val="4"/>
        </w:numPr>
        <w:rPr>
          <w:ins w:id="126" w:author="Pashmeen  Mistry" w:date="2011-07-18T15:56:00Z"/>
          <w:rFonts w:ascii="Times New Roman" w:hAnsi="Times New Roman" w:cs="Times New Roman"/>
        </w:rPr>
      </w:pPr>
      <w:r w:rsidRPr="005579F8">
        <w:rPr>
          <w:rFonts w:ascii="Times New Roman" w:hAnsi="Times New Roman" w:cs="Times New Roman"/>
        </w:rPr>
        <w:t>Hold</w:t>
      </w:r>
      <w:r w:rsidR="00F83A6D">
        <w:rPr>
          <w:rFonts w:ascii="Times New Roman" w:hAnsi="Times New Roman" w:cs="Times New Roman"/>
        </w:rPr>
        <w:t>time</w:t>
      </w:r>
      <w:r w:rsidRPr="005579F8">
        <w:rPr>
          <w:rFonts w:ascii="Times New Roman" w:hAnsi="Times New Roman" w:cs="Times New Roman"/>
        </w:rPr>
        <w:t xml:space="preserve"> </w:t>
      </w:r>
      <w:r w:rsidR="00F83A6D">
        <w:rPr>
          <w:rFonts w:ascii="Times New Roman" w:hAnsi="Times New Roman" w:cs="Times New Roman"/>
        </w:rPr>
        <w:t>–</w:t>
      </w:r>
      <w:r w:rsidRPr="005579F8">
        <w:rPr>
          <w:rFonts w:ascii="Times New Roman" w:hAnsi="Times New Roman" w:cs="Times New Roman"/>
        </w:rPr>
        <w:t xml:space="preserve"> </w:t>
      </w:r>
      <w:r w:rsidR="00F83A6D">
        <w:rPr>
          <w:rFonts w:ascii="Times New Roman" w:hAnsi="Times New Roman" w:cs="Times New Roman"/>
        </w:rPr>
        <w:t>The interval between the receipt of a Hello message and the presumption that the sending router has failed. T</w:t>
      </w:r>
      <w:r w:rsidRPr="005579F8">
        <w:rPr>
          <w:rFonts w:ascii="Times New Roman" w:hAnsi="Times New Roman" w:cs="Times New Roman"/>
        </w:rPr>
        <w:t xml:space="preserve">his duration has to be </w:t>
      </w:r>
      <w:r w:rsidR="00F83A6D">
        <w:rPr>
          <w:rFonts w:ascii="Times New Roman" w:hAnsi="Times New Roman" w:cs="Times New Roman"/>
        </w:rPr>
        <w:t>g</w:t>
      </w:r>
      <w:r w:rsidR="005579F8">
        <w:rPr>
          <w:rFonts w:ascii="Times New Roman" w:hAnsi="Times New Roman" w:cs="Times New Roman"/>
        </w:rPr>
        <w:t>reater than</w:t>
      </w:r>
      <w:r w:rsidRPr="005579F8">
        <w:rPr>
          <w:rFonts w:ascii="Times New Roman" w:hAnsi="Times New Roman" w:cs="Times New Roman"/>
        </w:rPr>
        <w:t xml:space="preserve"> </w:t>
      </w:r>
      <w:r w:rsidR="00F83A6D">
        <w:rPr>
          <w:rFonts w:ascii="Times New Roman" w:hAnsi="Times New Roman" w:cs="Times New Roman"/>
        </w:rPr>
        <w:t xml:space="preserve">the </w:t>
      </w:r>
      <w:r w:rsidRPr="005579F8">
        <w:rPr>
          <w:rFonts w:ascii="Times New Roman" w:hAnsi="Times New Roman" w:cs="Times New Roman"/>
        </w:rPr>
        <w:t>hello-time – Default 10 seconds. Range is 750 milliseconds-255 seconds</w:t>
      </w:r>
    </w:p>
    <w:p w14:paraId="1B841227" w14:textId="77777777" w:rsidR="00E045B1" w:rsidRPr="005579F8" w:rsidRDefault="00E045B1" w:rsidP="00497F38">
      <w:pPr>
        <w:ind w:left="1080"/>
        <w:rPr>
          <w:rFonts w:ascii="Times New Roman" w:hAnsi="Times New Roman" w:cs="Times New Roman"/>
        </w:rPr>
      </w:pPr>
      <w:ins w:id="127" w:author="Pashmeen  Mistry" w:date="2011-07-18T15:56:00Z">
        <w:r>
          <w:rPr>
            <w:rFonts w:ascii="Times New Roman" w:hAnsi="Times New Roman" w:cs="Times New Roman"/>
          </w:rPr>
          <w:t xml:space="preserve">It is recommended to have the </w:t>
        </w:r>
        <w:proofErr w:type="spellStart"/>
        <w:r>
          <w:rPr>
            <w:rFonts w:ascii="Times New Roman" w:hAnsi="Times New Roman" w:cs="Times New Roman"/>
          </w:rPr>
          <w:t>holdtime</w:t>
        </w:r>
        <w:proofErr w:type="spellEnd"/>
        <w:r>
          <w:rPr>
            <w:rFonts w:ascii="Times New Roman" w:hAnsi="Times New Roman" w:cs="Times New Roman"/>
          </w:rPr>
          <w:t xml:space="preserve"> </w:t>
        </w:r>
      </w:ins>
      <w:ins w:id="128" w:author="Pashmeen  Mistry" w:date="2011-07-20T15:49:00Z">
        <w:r w:rsidR="00B64803">
          <w:rPr>
            <w:rFonts w:ascii="Times New Roman" w:hAnsi="Times New Roman" w:cs="Times New Roman"/>
          </w:rPr>
          <w:t xml:space="preserve">timer </w:t>
        </w:r>
      </w:ins>
      <w:ins w:id="129" w:author="Pashmeen  Mistry" w:date="2011-07-18T15:56:00Z">
        <w:r>
          <w:rPr>
            <w:rFonts w:ascii="Times New Roman" w:hAnsi="Times New Roman" w:cs="Times New Roman"/>
          </w:rPr>
          <w:t xml:space="preserve">configured to be at least 3 times the value of the </w:t>
        </w:r>
        <w:proofErr w:type="spellStart"/>
        <w:r>
          <w:rPr>
            <w:rFonts w:ascii="Times New Roman" w:hAnsi="Times New Roman" w:cs="Times New Roman"/>
          </w:rPr>
          <w:t>hellotime</w:t>
        </w:r>
      </w:ins>
      <w:proofErr w:type="spellEnd"/>
      <w:ins w:id="130" w:author="Pashmeen  Mistry" w:date="2011-07-20T15:49:00Z">
        <w:r w:rsidR="00B64803">
          <w:rPr>
            <w:rFonts w:ascii="Times New Roman" w:hAnsi="Times New Roman" w:cs="Times New Roman"/>
          </w:rPr>
          <w:t xml:space="preserve"> timer</w:t>
        </w:r>
      </w:ins>
    </w:p>
    <w:p w14:paraId="34B9295A" w14:textId="77777777" w:rsidR="00B64803" w:rsidRDefault="00B64803" w:rsidP="00497F38">
      <w:pPr>
        <w:rPr>
          <w:ins w:id="131" w:author="Pashmeen  Mistry" w:date="2011-07-20T15:53:00Z"/>
          <w:rFonts w:ascii="Times New Roman" w:hAnsi="Times New Roman" w:cs="Times New Roman"/>
          <w:b/>
        </w:rPr>
      </w:pPr>
    </w:p>
    <w:p w14:paraId="3E742A9A" w14:textId="77777777" w:rsidR="00B64803" w:rsidRDefault="00B64803" w:rsidP="00497F38">
      <w:pPr>
        <w:rPr>
          <w:ins w:id="132" w:author="Pashmeen  Mistry" w:date="2011-07-20T15:53:00Z"/>
          <w:rFonts w:ascii="Times New Roman" w:hAnsi="Times New Roman" w:cs="Times New Roman"/>
          <w:b/>
        </w:rPr>
      </w:pPr>
    </w:p>
    <w:p w14:paraId="099325AC" w14:textId="77777777" w:rsidR="00B64803" w:rsidRPr="00E42D50" w:rsidRDefault="00B64803" w:rsidP="00B64803">
      <w:pPr>
        <w:pStyle w:val="Heading3"/>
        <w:rPr>
          <w:ins w:id="133" w:author="Pashmeen  Mistry" w:date="2011-07-20T15:53:00Z"/>
        </w:rPr>
      </w:pPr>
      <w:ins w:id="134" w:author="Pashmeen  Mistry" w:date="2011-07-20T15:53:00Z">
        <w:r>
          <w:t xml:space="preserve">Step 3: Configure </w:t>
        </w:r>
      </w:ins>
      <w:ins w:id="135" w:author="Pashmeen  Mistry" w:date="2011-07-20T15:54:00Z">
        <w:r>
          <w:t>interface tracking:</w:t>
        </w:r>
      </w:ins>
      <w:ins w:id="136" w:author="Pashmeen  Mistry" w:date="2011-07-20T15:53:00Z">
        <w:r>
          <w:t xml:space="preserve"> </w:t>
        </w:r>
      </w:ins>
    </w:p>
    <w:p w14:paraId="6D18F526" w14:textId="42736BCF" w:rsidR="00672D1D" w:rsidRDefault="00672D1D" w:rsidP="00B64803">
      <w:pPr>
        <w:rPr>
          <w:ins w:id="137" w:author="Pashmeen  Mistry" w:date="2011-07-20T15:57:00Z"/>
          <w:rFonts w:ascii="Times New Roman" w:hAnsi="Times New Roman" w:cs="Times New Roman"/>
        </w:rPr>
      </w:pPr>
      <w:r w:rsidRPr="00672D1D">
        <w:rPr>
          <w:rFonts w:ascii="Times New Roman" w:hAnsi="Times New Roman" w:cs="Times New Roman"/>
        </w:rPr>
        <w:t>Track CLI is used in RG to track the</w:t>
      </w:r>
      <w:ins w:id="138" w:author="Pashmeen Mistry" w:date="2012-01-20T16:01:00Z">
        <w:r w:rsidR="00497F38">
          <w:rPr>
            <w:rFonts w:ascii="Times New Roman" w:hAnsi="Times New Roman" w:cs="Times New Roman"/>
          </w:rPr>
          <w:t xml:space="preserve"> voice</w:t>
        </w:r>
      </w:ins>
      <w:r w:rsidRPr="00672D1D">
        <w:rPr>
          <w:rFonts w:ascii="Times New Roman" w:hAnsi="Times New Roman" w:cs="Times New Roman"/>
        </w:rPr>
        <w:t xml:space="preserve"> traffic interface state so that the Active router will </w:t>
      </w:r>
      <w:ins w:id="139" w:author="Pashmeen  Mistry" w:date="2011-07-20T15:55:00Z">
        <w:r w:rsidR="00B64803">
          <w:rPr>
            <w:rFonts w:ascii="Times New Roman" w:hAnsi="Times New Roman" w:cs="Times New Roman"/>
          </w:rPr>
          <w:t>initiate switchover</w:t>
        </w:r>
        <w:r w:rsidR="00B64803" w:rsidRPr="00672D1D">
          <w:rPr>
            <w:rFonts w:ascii="Times New Roman" w:hAnsi="Times New Roman" w:cs="Times New Roman"/>
          </w:rPr>
          <w:t xml:space="preserve"> </w:t>
        </w:r>
        <w:r w:rsidR="00B64803">
          <w:rPr>
            <w:rFonts w:ascii="Times New Roman" w:hAnsi="Times New Roman" w:cs="Times New Roman"/>
          </w:rPr>
          <w:t>after</w:t>
        </w:r>
      </w:ins>
      <w:r w:rsidRPr="00672D1D">
        <w:rPr>
          <w:rFonts w:ascii="Times New Roman" w:hAnsi="Times New Roman" w:cs="Times New Roman"/>
        </w:rPr>
        <w:t xml:space="preserve"> the traffic interface is down</w:t>
      </w:r>
    </w:p>
    <w:p w14:paraId="71819F73" w14:textId="77777777" w:rsidR="00B64803" w:rsidRDefault="00B64803" w:rsidP="00B64803">
      <w:pPr>
        <w:rPr>
          <w:ins w:id="140" w:author="Pashmeen  Mistry" w:date="2011-07-20T15:57:00Z"/>
          <w:rFonts w:ascii="Times New Roman" w:hAnsi="Times New Roman" w:cs="Times New Roman"/>
        </w:rPr>
      </w:pPr>
    </w:p>
    <w:p w14:paraId="14CEE74E" w14:textId="77777777" w:rsidR="00B64803" w:rsidRDefault="00B64803" w:rsidP="00B64803">
      <w:pPr>
        <w:rPr>
          <w:ins w:id="141" w:author="Pashmeen  Mistry" w:date="2011-07-20T15:57:00Z"/>
          <w:rFonts w:ascii="Times New Roman" w:hAnsi="Times New Roman" w:cs="Times New Roman"/>
          <w:lang w:eastAsia="ja-JP"/>
        </w:rPr>
      </w:pPr>
      <w:ins w:id="142" w:author="Pashmeen  Mistry" w:date="2011-07-20T15:57:00Z">
        <w:r w:rsidRPr="00CC1471">
          <w:rPr>
            <w:rFonts w:ascii="Times New Roman" w:hAnsi="Times New Roman" w:cs="Times New Roman"/>
            <w:lang w:eastAsia="ja-JP"/>
          </w:rPr>
          <w:t xml:space="preserve">Configure the below at global level </w:t>
        </w:r>
        <w:r>
          <w:rPr>
            <w:rFonts w:ascii="Times New Roman" w:hAnsi="Times New Roman" w:cs="Times New Roman"/>
            <w:lang w:eastAsia="ja-JP"/>
          </w:rPr>
          <w:t>to track the status of the</w:t>
        </w:r>
        <w:r w:rsidRPr="00CC1471">
          <w:rPr>
            <w:rFonts w:ascii="Times New Roman" w:hAnsi="Times New Roman" w:cs="Times New Roman"/>
            <w:lang w:eastAsia="ja-JP"/>
          </w:rPr>
          <w:t xml:space="preserve"> interface</w:t>
        </w:r>
        <w:r>
          <w:rPr>
            <w:rFonts w:ascii="Times New Roman" w:hAnsi="Times New Roman" w:cs="Times New Roman"/>
            <w:lang w:eastAsia="ja-JP"/>
          </w:rPr>
          <w:t xml:space="preserve">. </w:t>
        </w:r>
      </w:ins>
    </w:p>
    <w:p w14:paraId="608C5DCC" w14:textId="77777777" w:rsidR="00B64803" w:rsidRPr="00CC1471" w:rsidRDefault="00B64803" w:rsidP="00B64803">
      <w:pPr>
        <w:rPr>
          <w:ins w:id="143" w:author="Pashmeen  Mistry" w:date="2011-07-20T15:57:00Z"/>
          <w:rFonts w:ascii="Times New Roman" w:hAnsi="Times New Roman" w:cs="Times New Roman"/>
          <w:lang w:eastAsia="ja-JP"/>
        </w:rPr>
      </w:pPr>
    </w:p>
    <w:p w14:paraId="03F73960" w14:textId="77777777" w:rsidR="00B64803" w:rsidRPr="00CC1471" w:rsidRDefault="00B64803" w:rsidP="00B64803">
      <w:pPr>
        <w:rPr>
          <w:ins w:id="144" w:author="Pashmeen  Mistry" w:date="2011-07-20T15:57:00Z"/>
          <w:rFonts w:ascii="Courier New" w:hAnsi="Courier New" w:cs="Courier New"/>
          <w:sz w:val="20"/>
        </w:rPr>
      </w:pPr>
      <w:proofErr w:type="gramStart"/>
      <w:ins w:id="145" w:author="Pashmeen  Mistry" w:date="2011-07-20T15:57:00Z">
        <w:r w:rsidRPr="00CC1471">
          <w:rPr>
            <w:rFonts w:ascii="Courier New" w:hAnsi="Courier New" w:cs="Courier New"/>
            <w:sz w:val="20"/>
          </w:rPr>
          <w:t>track</w:t>
        </w:r>
        <w:proofErr w:type="gramEnd"/>
        <w:r w:rsidRPr="00CC1471">
          <w:rPr>
            <w:rFonts w:ascii="Courier New" w:hAnsi="Courier New" w:cs="Courier New"/>
            <w:sz w:val="20"/>
          </w:rPr>
          <w:t xml:space="preserve"> 1 interface GigabitEthernet0/0/0 line-protocol</w:t>
        </w:r>
      </w:ins>
    </w:p>
    <w:p w14:paraId="3E60B852" w14:textId="77777777" w:rsidR="00B64803" w:rsidRPr="00E258FC" w:rsidRDefault="00B64803" w:rsidP="00B64803">
      <w:pPr>
        <w:rPr>
          <w:ins w:id="146" w:author="Pashmeen  Mistry" w:date="2011-07-20T15:57:00Z"/>
          <w:rFonts w:ascii="Courier New" w:hAnsi="Courier New" w:cs="Courier New"/>
          <w:sz w:val="20"/>
        </w:rPr>
      </w:pPr>
      <w:proofErr w:type="gramStart"/>
      <w:ins w:id="147" w:author="Pashmeen  Mistry" w:date="2011-07-20T15:57:00Z">
        <w:r w:rsidRPr="00CC1471">
          <w:rPr>
            <w:rFonts w:ascii="Courier New" w:hAnsi="Courier New" w:cs="Courier New"/>
            <w:sz w:val="20"/>
          </w:rPr>
          <w:t>track</w:t>
        </w:r>
        <w:proofErr w:type="gramEnd"/>
        <w:r w:rsidRPr="00CC1471">
          <w:rPr>
            <w:rFonts w:ascii="Courier New" w:hAnsi="Courier New" w:cs="Courier New"/>
            <w:sz w:val="20"/>
          </w:rPr>
          <w:t xml:space="preserve"> 2 interface GigabitEthernet0/0/1 line-protocol</w:t>
        </w:r>
      </w:ins>
    </w:p>
    <w:p w14:paraId="1F8BEE38" w14:textId="77777777" w:rsidR="00B64803" w:rsidRDefault="00B64803" w:rsidP="00B64803">
      <w:pPr>
        <w:rPr>
          <w:ins w:id="148" w:author="Pashmeen  Mistry" w:date="2011-07-20T15:54:00Z"/>
          <w:rFonts w:ascii="Times New Roman" w:hAnsi="Times New Roman" w:cs="Times New Roman"/>
          <w:b/>
          <w:sz w:val="28"/>
          <w:szCs w:val="28"/>
        </w:rPr>
      </w:pPr>
    </w:p>
    <w:p w14:paraId="563E984F" w14:textId="77777777" w:rsidR="00B64803" w:rsidRPr="00F83A6D" w:rsidRDefault="00B64803" w:rsidP="00B64803">
      <w:pPr>
        <w:rPr>
          <w:ins w:id="149" w:author="Pashmeen  Mistry" w:date="2011-07-20T15:54:00Z"/>
          <w:rFonts w:ascii="Courier New" w:hAnsi="Courier New" w:cs="Courier New"/>
          <w:sz w:val="20"/>
          <w:szCs w:val="20"/>
        </w:rPr>
      </w:pPr>
      <w:proofErr w:type="gramStart"/>
      <w:ins w:id="150" w:author="Pashmeen  Mistry" w:date="2011-07-20T15:54:00Z">
        <w:r w:rsidRPr="00F83A6D">
          <w:rPr>
            <w:rFonts w:ascii="Courier New" w:hAnsi="Courier New" w:cs="Courier New"/>
            <w:sz w:val="20"/>
            <w:szCs w:val="20"/>
          </w:rPr>
          <w:t>application</w:t>
        </w:r>
        <w:proofErr w:type="gramEnd"/>
        <w:r w:rsidRPr="00F83A6D">
          <w:rPr>
            <w:rFonts w:ascii="Courier New" w:hAnsi="Courier New" w:cs="Courier New"/>
            <w:sz w:val="20"/>
            <w:szCs w:val="20"/>
          </w:rPr>
          <w:t xml:space="preserve"> redundancy</w:t>
        </w:r>
      </w:ins>
    </w:p>
    <w:p w14:paraId="3A65F0DB" w14:textId="77777777" w:rsidR="00B64803" w:rsidRDefault="00B64803" w:rsidP="00B64803">
      <w:pPr>
        <w:ind w:left="360"/>
        <w:rPr>
          <w:ins w:id="151" w:author="Pashmeen  Mistry" w:date="2011-07-20T15:54:00Z"/>
          <w:rFonts w:ascii="Times New Roman" w:hAnsi="Times New Roman" w:cs="Times New Roman"/>
          <w:b/>
          <w:sz w:val="28"/>
          <w:szCs w:val="28"/>
        </w:rPr>
      </w:pPr>
      <w:ins w:id="152" w:author="Pashmeen  Mistry" w:date="2011-07-20T15:54:00Z">
        <w:r w:rsidRPr="00F83A6D">
          <w:rPr>
            <w:rFonts w:ascii="Courier New" w:hAnsi="Courier New" w:cs="Courier New"/>
            <w:sz w:val="20"/>
            <w:szCs w:val="20"/>
          </w:rPr>
          <w:t xml:space="preserve">  </w:t>
        </w:r>
        <w:proofErr w:type="gramStart"/>
        <w:r w:rsidRPr="00F83A6D">
          <w:rPr>
            <w:rFonts w:ascii="Courier New" w:hAnsi="Courier New" w:cs="Courier New"/>
            <w:sz w:val="20"/>
            <w:szCs w:val="20"/>
          </w:rPr>
          <w:t>group</w:t>
        </w:r>
        <w:proofErr w:type="gramEnd"/>
        <w:r w:rsidRPr="00F83A6D">
          <w:rPr>
            <w:rFonts w:ascii="Courier New" w:hAnsi="Courier New" w:cs="Courier New"/>
            <w:sz w:val="20"/>
            <w:szCs w:val="20"/>
          </w:rPr>
          <w:t xml:space="preserve"> 1</w:t>
        </w:r>
      </w:ins>
    </w:p>
    <w:p w14:paraId="73D5D972" w14:textId="77777777" w:rsidR="00B64803" w:rsidRPr="00CC1471" w:rsidRDefault="00B64803" w:rsidP="00B64803">
      <w:pPr>
        <w:ind w:firstLine="360"/>
        <w:rPr>
          <w:ins w:id="153" w:author="Pashmeen  Mistry" w:date="2011-07-20T15:54:00Z"/>
          <w:rFonts w:ascii="Courier New" w:hAnsi="Courier New" w:cs="Courier New"/>
          <w:sz w:val="20"/>
        </w:rPr>
      </w:pPr>
      <w:ins w:id="154" w:author="Pashmeen  Mistry" w:date="2011-07-20T15:54:00Z">
        <w:r>
          <w:rPr>
            <w:rFonts w:ascii="Courier New" w:hAnsi="Courier New" w:cs="Courier New"/>
            <w:sz w:val="20"/>
          </w:rPr>
          <w:t xml:space="preserve">  </w:t>
        </w:r>
        <w:r>
          <w:rPr>
            <w:rFonts w:ascii="Courier New" w:hAnsi="Courier New" w:cs="Courier New"/>
            <w:sz w:val="20"/>
          </w:rPr>
          <w:tab/>
        </w:r>
        <w:proofErr w:type="gramStart"/>
        <w:r w:rsidRPr="00CC1471">
          <w:rPr>
            <w:rFonts w:ascii="Courier New" w:hAnsi="Courier New" w:cs="Courier New"/>
            <w:sz w:val="20"/>
          </w:rPr>
          <w:t>track</w:t>
        </w:r>
        <w:proofErr w:type="gramEnd"/>
        <w:r w:rsidRPr="00CC1471">
          <w:rPr>
            <w:rFonts w:ascii="Courier New" w:hAnsi="Courier New" w:cs="Courier New"/>
            <w:sz w:val="20"/>
          </w:rPr>
          <w:t xml:space="preserve"> 1 shutdown  </w:t>
        </w:r>
      </w:ins>
    </w:p>
    <w:p w14:paraId="6E03ED16" w14:textId="77777777" w:rsidR="00B64803" w:rsidRDefault="00B64803" w:rsidP="00B64803">
      <w:pPr>
        <w:ind w:left="360"/>
        <w:rPr>
          <w:ins w:id="155" w:author="Pashmeen  Mistry" w:date="2011-07-20T15:54:00Z"/>
          <w:rFonts w:ascii="Courier New" w:hAnsi="Courier New" w:cs="Courier New"/>
          <w:sz w:val="20"/>
        </w:rPr>
      </w:pPr>
      <w:ins w:id="156" w:author="Pashmeen  Mistry" w:date="2011-07-20T15:54:00Z">
        <w:r w:rsidRPr="00CC1471">
          <w:rPr>
            <w:rFonts w:ascii="Courier New" w:hAnsi="Courier New" w:cs="Courier New"/>
            <w:sz w:val="20"/>
          </w:rPr>
          <w:t>  </w:t>
        </w:r>
        <w:r>
          <w:rPr>
            <w:rFonts w:ascii="Courier New" w:hAnsi="Courier New" w:cs="Courier New"/>
            <w:sz w:val="20"/>
          </w:rPr>
          <w:t xml:space="preserve"> </w:t>
        </w:r>
        <w:proofErr w:type="gramStart"/>
        <w:r w:rsidRPr="00CC1471">
          <w:rPr>
            <w:rFonts w:ascii="Courier New" w:hAnsi="Courier New" w:cs="Courier New"/>
            <w:sz w:val="20"/>
          </w:rPr>
          <w:t>track</w:t>
        </w:r>
        <w:proofErr w:type="gramEnd"/>
        <w:r w:rsidRPr="00CC1471">
          <w:rPr>
            <w:rFonts w:ascii="Courier New" w:hAnsi="Courier New" w:cs="Courier New"/>
            <w:sz w:val="20"/>
          </w:rPr>
          <w:t xml:space="preserve"> 2 shutdown</w:t>
        </w:r>
      </w:ins>
    </w:p>
    <w:p w14:paraId="27AB5CCE" w14:textId="77777777" w:rsidR="00B64803" w:rsidRPr="00672D1D" w:rsidRDefault="00B64803" w:rsidP="00B64803">
      <w:pPr>
        <w:ind w:left="360"/>
        <w:rPr>
          <w:rFonts w:ascii="Times New Roman" w:hAnsi="Times New Roman" w:cs="Times New Roman"/>
          <w:b/>
          <w:sz w:val="28"/>
          <w:szCs w:val="28"/>
        </w:rPr>
      </w:pPr>
    </w:p>
    <w:p w14:paraId="74140F64" w14:textId="77777777" w:rsidR="00F83A6D" w:rsidRPr="00E42D50" w:rsidRDefault="00F83A6D" w:rsidP="00E42D50">
      <w:pPr>
        <w:pStyle w:val="Heading3"/>
      </w:pPr>
      <w:bookmarkStart w:id="157" w:name="_Toc169512130"/>
      <w:r>
        <w:t xml:space="preserve">Step </w:t>
      </w:r>
      <w:ins w:id="158" w:author="Pashmeen  Mistry" w:date="2011-07-20T15:57:00Z">
        <w:r w:rsidR="00B64803">
          <w:t>4</w:t>
        </w:r>
      </w:ins>
      <w:del w:id="159" w:author="Pashmeen  Mistry" w:date="2011-07-20T15:57:00Z">
        <w:r w:rsidDel="00B64803">
          <w:delText>3</w:delText>
        </w:r>
      </w:del>
      <w:r w:rsidRPr="0033297C">
        <w:t xml:space="preserve">: </w:t>
      </w:r>
      <w:r>
        <w:t>Configure the interfaces</w:t>
      </w:r>
      <w:bookmarkEnd w:id="157"/>
    </w:p>
    <w:p w14:paraId="409F7740" w14:textId="77777777" w:rsidR="00F83A6D" w:rsidRPr="00F83A6D" w:rsidRDefault="00F83A6D" w:rsidP="00F83A6D">
      <w:pPr>
        <w:rPr>
          <w:rFonts w:ascii="Times New Roman" w:hAnsi="Times New Roman" w:cs="Times New Roman"/>
        </w:rPr>
      </w:pPr>
      <w:r w:rsidRPr="00F83A6D">
        <w:rPr>
          <w:rFonts w:ascii="Times New Roman" w:hAnsi="Times New Roman" w:cs="Times New Roman"/>
        </w:rPr>
        <w:t>Under each physical interface to be used, configure the following CLIs</w:t>
      </w:r>
    </w:p>
    <w:p w14:paraId="40AE98E8" w14:textId="77777777" w:rsidR="00F83A6D" w:rsidRPr="00F83A6D" w:rsidRDefault="00F83A6D" w:rsidP="00F83A6D">
      <w:pPr>
        <w:rPr>
          <w:rFonts w:ascii="Times New Roman" w:hAnsi="Times New Roman" w:cs="Times New Roman"/>
          <w:b/>
          <w:bCs/>
        </w:rPr>
      </w:pPr>
    </w:p>
    <w:p w14:paraId="052CE123" w14:textId="77777777" w:rsidR="00F83A6D" w:rsidRPr="009961AD" w:rsidRDefault="00F83A6D" w:rsidP="00F83A6D">
      <w:pPr>
        <w:pStyle w:val="HTMLPreformatted"/>
        <w:jc w:val="both"/>
        <w:rPr>
          <w:rFonts w:eastAsia="MS Mincho"/>
          <w:bCs/>
          <w:color w:val="000000"/>
          <w:sz w:val="22"/>
          <w:szCs w:val="22"/>
          <w:lang w:eastAsia="ja-JP"/>
          <w:rPrChange w:id="160" w:author="Pashmeen Mistry" w:date="2012-01-20T19:29:00Z">
            <w:rPr>
              <w:rFonts w:ascii="Times New Roman" w:eastAsia="MS Mincho" w:hAnsi="Times New Roman" w:cs="Times New Roman"/>
              <w:bCs/>
              <w:color w:val="000000"/>
              <w:sz w:val="24"/>
              <w:szCs w:val="24"/>
              <w:lang w:eastAsia="ja-JP"/>
            </w:rPr>
          </w:rPrChange>
        </w:rPr>
      </w:pPr>
      <w:proofErr w:type="gramStart"/>
      <w:r w:rsidRPr="009961AD">
        <w:rPr>
          <w:rFonts w:eastAsia="MS Mincho"/>
          <w:bCs/>
          <w:color w:val="000000"/>
          <w:sz w:val="22"/>
          <w:szCs w:val="22"/>
          <w:lang w:eastAsia="ja-JP"/>
          <w:rPrChange w:id="161" w:author="Pashmeen Mistry" w:date="2012-01-20T19:29:00Z">
            <w:rPr>
              <w:rFonts w:ascii="Times New Roman" w:eastAsia="MS Mincho" w:hAnsi="Times New Roman" w:cs="Times New Roman"/>
              <w:bCs/>
              <w:color w:val="000000"/>
              <w:sz w:val="24"/>
              <w:szCs w:val="24"/>
              <w:lang w:eastAsia="ja-JP"/>
            </w:rPr>
          </w:rPrChange>
        </w:rPr>
        <w:t>interface</w:t>
      </w:r>
      <w:proofErr w:type="gramEnd"/>
      <w:r w:rsidRPr="009961AD">
        <w:rPr>
          <w:rFonts w:eastAsia="MS Mincho"/>
          <w:bCs/>
          <w:color w:val="000000"/>
          <w:sz w:val="22"/>
          <w:szCs w:val="22"/>
          <w:lang w:eastAsia="ja-JP"/>
          <w:rPrChange w:id="162" w:author="Pashmeen Mistry" w:date="2012-01-20T19:29:00Z">
            <w:rPr>
              <w:rFonts w:ascii="Times New Roman" w:eastAsia="MS Mincho" w:hAnsi="Times New Roman" w:cs="Times New Roman"/>
              <w:bCs/>
              <w:color w:val="000000"/>
              <w:sz w:val="24"/>
              <w:szCs w:val="24"/>
              <w:lang w:eastAsia="ja-JP"/>
            </w:rPr>
          </w:rPrChange>
        </w:rPr>
        <w:t xml:space="preserve"> GigabitEthernet0/0/0</w:t>
      </w:r>
    </w:p>
    <w:p w14:paraId="25C5C1ED" w14:textId="77777777" w:rsidR="00F83A6D" w:rsidRPr="009961AD" w:rsidRDefault="003C2E42" w:rsidP="00F83A6D">
      <w:pPr>
        <w:pStyle w:val="HTMLPreformatted"/>
        <w:jc w:val="both"/>
        <w:rPr>
          <w:rFonts w:eastAsia="MS Mincho"/>
          <w:bCs/>
          <w:color w:val="000000"/>
          <w:sz w:val="22"/>
          <w:szCs w:val="22"/>
          <w:lang w:eastAsia="ja-JP"/>
          <w:rPrChange w:id="163" w:author="Pashmeen Mistry" w:date="2012-01-20T19:29:00Z">
            <w:rPr>
              <w:rFonts w:ascii="Times New Roman" w:eastAsia="MS Mincho" w:hAnsi="Times New Roman" w:cs="Times New Roman"/>
              <w:bCs/>
              <w:color w:val="000000"/>
              <w:sz w:val="24"/>
              <w:szCs w:val="24"/>
              <w:lang w:eastAsia="ja-JP"/>
            </w:rPr>
          </w:rPrChange>
        </w:rPr>
      </w:pPr>
      <w:r w:rsidRPr="009961AD">
        <w:rPr>
          <w:rFonts w:eastAsia="MS Mincho"/>
          <w:bCs/>
          <w:color w:val="000000"/>
          <w:sz w:val="22"/>
          <w:szCs w:val="22"/>
          <w:lang w:eastAsia="ja-JP"/>
          <w:rPrChange w:id="164" w:author="Pashmeen Mistry" w:date="2012-01-20T19:29:00Z">
            <w:rPr>
              <w:rFonts w:ascii="Times New Roman" w:eastAsia="MS Mincho" w:hAnsi="Times New Roman" w:cs="Times New Roman"/>
              <w:bCs/>
              <w:color w:val="000000"/>
              <w:sz w:val="24"/>
              <w:szCs w:val="24"/>
              <w:lang w:eastAsia="ja-JP"/>
            </w:rPr>
          </w:rPrChange>
        </w:rPr>
        <w:t xml:space="preserve"> </w:t>
      </w:r>
      <w:proofErr w:type="spellStart"/>
      <w:proofErr w:type="gramStart"/>
      <w:r w:rsidRPr="009961AD">
        <w:rPr>
          <w:rFonts w:eastAsia="MS Mincho"/>
          <w:bCs/>
          <w:color w:val="000000"/>
          <w:sz w:val="22"/>
          <w:szCs w:val="22"/>
          <w:lang w:eastAsia="ja-JP"/>
          <w:rPrChange w:id="165" w:author="Pashmeen Mistry" w:date="2012-01-20T19:29:00Z">
            <w:rPr>
              <w:rFonts w:ascii="Times New Roman" w:eastAsia="MS Mincho" w:hAnsi="Times New Roman" w:cs="Times New Roman"/>
              <w:bCs/>
              <w:color w:val="000000"/>
              <w:sz w:val="24"/>
              <w:szCs w:val="24"/>
              <w:lang w:eastAsia="ja-JP"/>
            </w:rPr>
          </w:rPrChange>
        </w:rPr>
        <w:t>ip</w:t>
      </w:r>
      <w:proofErr w:type="spellEnd"/>
      <w:proofErr w:type="gramEnd"/>
      <w:r w:rsidRPr="009961AD">
        <w:rPr>
          <w:rFonts w:eastAsia="MS Mincho"/>
          <w:bCs/>
          <w:color w:val="000000"/>
          <w:sz w:val="22"/>
          <w:szCs w:val="22"/>
          <w:lang w:eastAsia="ja-JP"/>
          <w:rPrChange w:id="166" w:author="Pashmeen Mistry" w:date="2012-01-20T19:29:00Z">
            <w:rPr>
              <w:rFonts w:ascii="Times New Roman" w:eastAsia="MS Mincho" w:hAnsi="Times New Roman" w:cs="Times New Roman"/>
              <w:bCs/>
              <w:color w:val="000000"/>
              <w:sz w:val="24"/>
              <w:szCs w:val="24"/>
              <w:lang w:eastAsia="ja-JP"/>
            </w:rPr>
          </w:rPrChange>
        </w:rPr>
        <w:t xml:space="preserve"> address 9.13.25.190</w:t>
      </w:r>
      <w:r w:rsidR="00F83A6D" w:rsidRPr="009961AD">
        <w:rPr>
          <w:rFonts w:eastAsia="MS Mincho"/>
          <w:bCs/>
          <w:color w:val="000000"/>
          <w:sz w:val="22"/>
          <w:szCs w:val="22"/>
          <w:lang w:eastAsia="ja-JP"/>
          <w:rPrChange w:id="167" w:author="Pashmeen Mistry" w:date="2012-01-20T19:29:00Z">
            <w:rPr>
              <w:rFonts w:ascii="Times New Roman" w:eastAsia="MS Mincho" w:hAnsi="Times New Roman" w:cs="Times New Roman"/>
              <w:bCs/>
              <w:color w:val="000000"/>
              <w:sz w:val="24"/>
              <w:szCs w:val="24"/>
              <w:lang w:eastAsia="ja-JP"/>
            </w:rPr>
          </w:rPrChange>
        </w:rPr>
        <w:t xml:space="preserve"> 255.255.0.0</w:t>
      </w:r>
    </w:p>
    <w:p w14:paraId="2EAD5C24" w14:textId="77777777" w:rsidR="00F83A6D" w:rsidRPr="009961AD" w:rsidRDefault="00F83A6D" w:rsidP="00F83A6D">
      <w:pPr>
        <w:pStyle w:val="HTMLPreformatted"/>
        <w:jc w:val="both"/>
        <w:rPr>
          <w:rFonts w:eastAsia="MS Mincho"/>
          <w:bCs/>
          <w:color w:val="000000"/>
          <w:sz w:val="22"/>
          <w:szCs w:val="22"/>
          <w:lang w:eastAsia="ja-JP"/>
          <w:rPrChange w:id="168" w:author="Pashmeen Mistry" w:date="2012-01-20T19:29:00Z">
            <w:rPr>
              <w:rFonts w:ascii="Times New Roman" w:eastAsia="MS Mincho" w:hAnsi="Times New Roman" w:cs="Times New Roman"/>
              <w:bCs/>
              <w:color w:val="000000"/>
              <w:sz w:val="24"/>
              <w:szCs w:val="24"/>
              <w:lang w:eastAsia="ja-JP"/>
            </w:rPr>
          </w:rPrChange>
        </w:rPr>
      </w:pPr>
      <w:r w:rsidRPr="009961AD">
        <w:rPr>
          <w:rFonts w:eastAsia="MS Mincho"/>
          <w:bCs/>
          <w:color w:val="000000"/>
          <w:sz w:val="22"/>
          <w:szCs w:val="22"/>
          <w:lang w:eastAsia="ja-JP"/>
          <w:rPrChange w:id="169" w:author="Pashmeen Mistry" w:date="2012-01-20T19:29:00Z">
            <w:rPr>
              <w:rFonts w:ascii="Times New Roman" w:eastAsia="MS Mincho" w:hAnsi="Times New Roman" w:cs="Times New Roman"/>
              <w:bCs/>
              <w:color w:val="000000"/>
              <w:sz w:val="24"/>
              <w:szCs w:val="24"/>
              <w:lang w:eastAsia="ja-JP"/>
            </w:rPr>
          </w:rPrChange>
        </w:rPr>
        <w:t xml:space="preserve"> </w:t>
      </w:r>
      <w:proofErr w:type="gramStart"/>
      <w:r w:rsidRPr="009961AD">
        <w:rPr>
          <w:rFonts w:eastAsia="MS Mincho"/>
          <w:bCs/>
          <w:color w:val="000000"/>
          <w:sz w:val="22"/>
          <w:szCs w:val="22"/>
          <w:lang w:eastAsia="ja-JP"/>
          <w:rPrChange w:id="170" w:author="Pashmeen Mistry" w:date="2012-01-20T19:29:00Z">
            <w:rPr>
              <w:rFonts w:ascii="Times New Roman" w:eastAsia="MS Mincho" w:hAnsi="Times New Roman" w:cs="Times New Roman"/>
              <w:bCs/>
              <w:color w:val="000000"/>
              <w:sz w:val="24"/>
              <w:szCs w:val="24"/>
              <w:lang w:eastAsia="ja-JP"/>
            </w:rPr>
          </w:rPrChange>
        </w:rPr>
        <w:t>negotiation</w:t>
      </w:r>
      <w:proofErr w:type="gramEnd"/>
      <w:r w:rsidRPr="009961AD">
        <w:rPr>
          <w:rFonts w:eastAsia="MS Mincho"/>
          <w:bCs/>
          <w:color w:val="000000"/>
          <w:sz w:val="22"/>
          <w:szCs w:val="22"/>
          <w:lang w:eastAsia="ja-JP"/>
          <w:rPrChange w:id="171" w:author="Pashmeen Mistry" w:date="2012-01-20T19:29:00Z">
            <w:rPr>
              <w:rFonts w:ascii="Times New Roman" w:eastAsia="MS Mincho" w:hAnsi="Times New Roman" w:cs="Times New Roman"/>
              <w:bCs/>
              <w:color w:val="000000"/>
              <w:sz w:val="24"/>
              <w:szCs w:val="24"/>
              <w:lang w:eastAsia="ja-JP"/>
            </w:rPr>
          </w:rPrChange>
        </w:rPr>
        <w:t xml:space="preserve"> auto</w:t>
      </w:r>
    </w:p>
    <w:p w14:paraId="4BB4B003" w14:textId="77777777" w:rsidR="00F83A6D" w:rsidRPr="009961AD" w:rsidRDefault="00F83A6D" w:rsidP="00F83A6D">
      <w:pPr>
        <w:pStyle w:val="HTMLPreformatted"/>
        <w:jc w:val="both"/>
        <w:rPr>
          <w:rFonts w:eastAsia="MS Mincho"/>
          <w:b/>
          <w:bCs/>
          <w:color w:val="000000"/>
          <w:sz w:val="22"/>
          <w:szCs w:val="22"/>
          <w:lang w:eastAsia="ja-JP"/>
          <w:rPrChange w:id="172" w:author="Pashmeen Mistry" w:date="2012-01-20T19:29:00Z">
            <w:rPr>
              <w:rFonts w:ascii="Times New Roman" w:eastAsia="MS Mincho" w:hAnsi="Times New Roman" w:cs="Times New Roman"/>
              <w:b/>
              <w:bCs/>
              <w:color w:val="000000"/>
              <w:sz w:val="24"/>
              <w:szCs w:val="24"/>
              <w:lang w:eastAsia="ja-JP"/>
            </w:rPr>
          </w:rPrChange>
        </w:rPr>
      </w:pPr>
      <w:r w:rsidRPr="009961AD">
        <w:rPr>
          <w:rFonts w:eastAsia="MS Mincho"/>
          <w:bCs/>
          <w:color w:val="000000"/>
          <w:sz w:val="22"/>
          <w:szCs w:val="22"/>
          <w:lang w:eastAsia="ja-JP"/>
          <w:rPrChange w:id="173" w:author="Pashmeen Mistry" w:date="2012-01-20T19:29:00Z">
            <w:rPr>
              <w:rFonts w:ascii="Times New Roman" w:eastAsia="MS Mincho" w:hAnsi="Times New Roman" w:cs="Times New Roman"/>
              <w:bCs/>
              <w:color w:val="000000"/>
              <w:sz w:val="24"/>
              <w:szCs w:val="24"/>
              <w:lang w:eastAsia="ja-JP"/>
            </w:rPr>
          </w:rPrChange>
        </w:rPr>
        <w:t xml:space="preserve"> </w:t>
      </w:r>
      <w:proofErr w:type="gramStart"/>
      <w:r w:rsidRPr="009961AD">
        <w:rPr>
          <w:rFonts w:eastAsia="MS Mincho"/>
          <w:b/>
          <w:bCs/>
          <w:color w:val="000000"/>
          <w:sz w:val="22"/>
          <w:szCs w:val="22"/>
          <w:lang w:eastAsia="ja-JP"/>
          <w:rPrChange w:id="174" w:author="Pashmeen Mistry" w:date="2012-01-20T19:29:00Z">
            <w:rPr>
              <w:rFonts w:ascii="Times New Roman" w:eastAsia="MS Mincho" w:hAnsi="Times New Roman" w:cs="Times New Roman"/>
              <w:b/>
              <w:bCs/>
              <w:color w:val="000000"/>
              <w:sz w:val="24"/>
              <w:szCs w:val="24"/>
              <w:lang w:eastAsia="ja-JP"/>
            </w:rPr>
          </w:rPrChange>
        </w:rPr>
        <w:t>bfd</w:t>
      </w:r>
      <w:proofErr w:type="gramEnd"/>
      <w:r w:rsidRPr="009961AD">
        <w:rPr>
          <w:rFonts w:eastAsia="MS Mincho"/>
          <w:b/>
          <w:bCs/>
          <w:color w:val="000000"/>
          <w:sz w:val="22"/>
          <w:szCs w:val="22"/>
          <w:lang w:eastAsia="ja-JP"/>
          <w:rPrChange w:id="175" w:author="Pashmeen Mistry" w:date="2012-01-20T19:29:00Z">
            <w:rPr>
              <w:rFonts w:ascii="Times New Roman" w:eastAsia="MS Mincho" w:hAnsi="Times New Roman" w:cs="Times New Roman"/>
              <w:b/>
              <w:bCs/>
              <w:color w:val="000000"/>
              <w:sz w:val="24"/>
              <w:szCs w:val="24"/>
              <w:lang w:eastAsia="ja-JP"/>
            </w:rPr>
          </w:rPrChange>
        </w:rPr>
        <w:t xml:space="preserve"> interval 50 min_rx 50 multiplier 3</w:t>
      </w:r>
    </w:p>
    <w:p w14:paraId="6DD1423F" w14:textId="77777777" w:rsidR="00F83A6D" w:rsidRPr="009961AD" w:rsidRDefault="00F83A6D" w:rsidP="00F83A6D">
      <w:pPr>
        <w:pStyle w:val="HTMLPreformatted"/>
        <w:jc w:val="both"/>
        <w:rPr>
          <w:rFonts w:eastAsia="MS Mincho"/>
          <w:b/>
          <w:bCs/>
          <w:color w:val="000000"/>
          <w:sz w:val="22"/>
          <w:szCs w:val="22"/>
          <w:lang w:eastAsia="ja-JP"/>
          <w:rPrChange w:id="176" w:author="Pashmeen Mistry" w:date="2012-01-20T19:29:00Z">
            <w:rPr>
              <w:rFonts w:ascii="Times New Roman" w:eastAsia="MS Mincho" w:hAnsi="Times New Roman" w:cs="Times New Roman"/>
              <w:b/>
              <w:bCs/>
              <w:color w:val="000000"/>
              <w:sz w:val="24"/>
              <w:szCs w:val="24"/>
              <w:lang w:eastAsia="ja-JP"/>
            </w:rPr>
          </w:rPrChange>
        </w:rPr>
      </w:pPr>
      <w:r w:rsidRPr="009961AD">
        <w:rPr>
          <w:rFonts w:eastAsia="MS Mincho"/>
          <w:b/>
          <w:bCs/>
          <w:color w:val="000000"/>
          <w:sz w:val="22"/>
          <w:szCs w:val="22"/>
          <w:lang w:eastAsia="ja-JP"/>
          <w:rPrChange w:id="177" w:author="Pashmeen Mistry" w:date="2012-01-20T19:29:00Z">
            <w:rPr>
              <w:rFonts w:ascii="Times New Roman" w:eastAsia="MS Mincho" w:hAnsi="Times New Roman" w:cs="Times New Roman"/>
              <w:b/>
              <w:bCs/>
              <w:color w:val="000000"/>
              <w:sz w:val="24"/>
              <w:szCs w:val="24"/>
              <w:lang w:eastAsia="ja-JP"/>
            </w:rPr>
          </w:rPrChange>
        </w:rPr>
        <w:lastRenderedPageBreak/>
        <w:t xml:space="preserve"> </w:t>
      </w:r>
      <w:proofErr w:type="gramStart"/>
      <w:r w:rsidRPr="009961AD">
        <w:rPr>
          <w:rFonts w:eastAsia="MS Mincho"/>
          <w:b/>
          <w:bCs/>
          <w:color w:val="000000"/>
          <w:sz w:val="22"/>
          <w:szCs w:val="22"/>
          <w:lang w:eastAsia="ja-JP"/>
          <w:rPrChange w:id="178" w:author="Pashmeen Mistry" w:date="2012-01-20T19:29:00Z">
            <w:rPr>
              <w:rFonts w:ascii="Times New Roman" w:eastAsia="MS Mincho" w:hAnsi="Times New Roman" w:cs="Times New Roman"/>
              <w:b/>
              <w:bCs/>
              <w:color w:val="000000"/>
              <w:sz w:val="24"/>
              <w:szCs w:val="24"/>
              <w:lang w:eastAsia="ja-JP"/>
            </w:rPr>
          </w:rPrChange>
        </w:rPr>
        <w:t>redundancy</w:t>
      </w:r>
      <w:proofErr w:type="gramEnd"/>
      <w:r w:rsidRPr="009961AD">
        <w:rPr>
          <w:rFonts w:eastAsia="MS Mincho"/>
          <w:b/>
          <w:bCs/>
          <w:color w:val="000000"/>
          <w:sz w:val="22"/>
          <w:szCs w:val="22"/>
          <w:lang w:eastAsia="ja-JP"/>
          <w:rPrChange w:id="179" w:author="Pashmeen Mistry" w:date="2012-01-20T19:29:00Z">
            <w:rPr>
              <w:rFonts w:ascii="Times New Roman" w:eastAsia="MS Mincho" w:hAnsi="Times New Roman" w:cs="Times New Roman"/>
              <w:b/>
              <w:bCs/>
              <w:color w:val="000000"/>
              <w:sz w:val="24"/>
              <w:szCs w:val="24"/>
              <w:lang w:eastAsia="ja-JP"/>
            </w:rPr>
          </w:rPrChange>
        </w:rPr>
        <w:t xml:space="preserve"> rii 1</w:t>
      </w:r>
    </w:p>
    <w:p w14:paraId="0FE75EF4" w14:textId="77777777" w:rsidR="00F83A6D" w:rsidRPr="009961AD" w:rsidRDefault="003C2E42" w:rsidP="00F83A6D">
      <w:pPr>
        <w:pStyle w:val="HTMLPreformatted"/>
        <w:jc w:val="both"/>
        <w:rPr>
          <w:rFonts w:eastAsia="MS Mincho"/>
          <w:b/>
          <w:bCs/>
          <w:color w:val="000000"/>
          <w:sz w:val="22"/>
          <w:szCs w:val="22"/>
          <w:lang w:eastAsia="ja-JP"/>
          <w:rPrChange w:id="180" w:author="Pashmeen Mistry" w:date="2012-01-20T19:29:00Z">
            <w:rPr>
              <w:rFonts w:ascii="Times New Roman" w:eastAsia="MS Mincho" w:hAnsi="Times New Roman" w:cs="Times New Roman"/>
              <w:b/>
              <w:bCs/>
              <w:color w:val="000000"/>
              <w:sz w:val="24"/>
              <w:szCs w:val="24"/>
              <w:lang w:eastAsia="ja-JP"/>
            </w:rPr>
          </w:rPrChange>
        </w:rPr>
      </w:pPr>
      <w:r w:rsidRPr="009961AD">
        <w:rPr>
          <w:rFonts w:eastAsia="MS Mincho"/>
          <w:b/>
          <w:bCs/>
          <w:color w:val="000000"/>
          <w:sz w:val="22"/>
          <w:szCs w:val="22"/>
          <w:lang w:eastAsia="ja-JP"/>
          <w:rPrChange w:id="181" w:author="Pashmeen Mistry" w:date="2012-01-20T19:29:00Z">
            <w:rPr>
              <w:rFonts w:ascii="Times New Roman" w:eastAsia="MS Mincho" w:hAnsi="Times New Roman" w:cs="Times New Roman"/>
              <w:b/>
              <w:bCs/>
              <w:color w:val="000000"/>
              <w:sz w:val="24"/>
              <w:szCs w:val="24"/>
              <w:lang w:eastAsia="ja-JP"/>
            </w:rPr>
          </w:rPrChange>
        </w:rPr>
        <w:t xml:space="preserve"> </w:t>
      </w:r>
      <w:proofErr w:type="gramStart"/>
      <w:r w:rsidRPr="009961AD">
        <w:rPr>
          <w:rFonts w:eastAsia="MS Mincho"/>
          <w:b/>
          <w:bCs/>
          <w:color w:val="000000"/>
          <w:sz w:val="22"/>
          <w:szCs w:val="22"/>
          <w:lang w:eastAsia="ja-JP"/>
          <w:rPrChange w:id="182" w:author="Pashmeen Mistry" w:date="2012-01-20T19:29:00Z">
            <w:rPr>
              <w:rFonts w:ascii="Times New Roman" w:eastAsia="MS Mincho" w:hAnsi="Times New Roman" w:cs="Times New Roman"/>
              <w:b/>
              <w:bCs/>
              <w:color w:val="000000"/>
              <w:sz w:val="24"/>
              <w:szCs w:val="24"/>
              <w:lang w:eastAsia="ja-JP"/>
            </w:rPr>
          </w:rPrChange>
        </w:rPr>
        <w:t>redundancy</w:t>
      </w:r>
      <w:proofErr w:type="gramEnd"/>
      <w:r w:rsidRPr="009961AD">
        <w:rPr>
          <w:rFonts w:eastAsia="MS Mincho"/>
          <w:b/>
          <w:bCs/>
          <w:color w:val="000000"/>
          <w:sz w:val="22"/>
          <w:szCs w:val="22"/>
          <w:lang w:eastAsia="ja-JP"/>
          <w:rPrChange w:id="183" w:author="Pashmeen Mistry" w:date="2012-01-20T19:29:00Z">
            <w:rPr>
              <w:rFonts w:ascii="Times New Roman" w:eastAsia="MS Mincho" w:hAnsi="Times New Roman" w:cs="Times New Roman"/>
              <w:b/>
              <w:bCs/>
              <w:color w:val="000000"/>
              <w:sz w:val="24"/>
              <w:szCs w:val="24"/>
              <w:lang w:eastAsia="ja-JP"/>
            </w:rPr>
          </w:rPrChange>
        </w:rPr>
        <w:t xml:space="preserve"> group 1 </w:t>
      </w:r>
      <w:proofErr w:type="spellStart"/>
      <w:r w:rsidRPr="009961AD">
        <w:rPr>
          <w:rFonts w:eastAsia="MS Mincho"/>
          <w:b/>
          <w:bCs/>
          <w:color w:val="000000"/>
          <w:sz w:val="22"/>
          <w:szCs w:val="22"/>
          <w:lang w:eastAsia="ja-JP"/>
          <w:rPrChange w:id="184" w:author="Pashmeen Mistry" w:date="2012-01-20T19:29:00Z">
            <w:rPr>
              <w:rFonts w:ascii="Times New Roman" w:eastAsia="MS Mincho" w:hAnsi="Times New Roman" w:cs="Times New Roman"/>
              <w:b/>
              <w:bCs/>
              <w:color w:val="000000"/>
              <w:sz w:val="24"/>
              <w:szCs w:val="24"/>
              <w:lang w:eastAsia="ja-JP"/>
            </w:rPr>
          </w:rPrChange>
        </w:rPr>
        <w:t>ip</w:t>
      </w:r>
      <w:proofErr w:type="spellEnd"/>
      <w:r w:rsidRPr="009961AD">
        <w:rPr>
          <w:rFonts w:eastAsia="MS Mincho"/>
          <w:b/>
          <w:bCs/>
          <w:color w:val="000000"/>
          <w:sz w:val="22"/>
          <w:szCs w:val="22"/>
          <w:lang w:eastAsia="ja-JP"/>
          <w:rPrChange w:id="185" w:author="Pashmeen Mistry" w:date="2012-01-20T19:29:00Z">
            <w:rPr>
              <w:rFonts w:ascii="Times New Roman" w:eastAsia="MS Mincho" w:hAnsi="Times New Roman" w:cs="Times New Roman"/>
              <w:b/>
              <w:bCs/>
              <w:color w:val="000000"/>
              <w:sz w:val="24"/>
              <w:szCs w:val="24"/>
              <w:lang w:eastAsia="ja-JP"/>
            </w:rPr>
          </w:rPrChange>
        </w:rPr>
        <w:t xml:space="preserve"> 9.13.25.123</w:t>
      </w:r>
      <w:r w:rsidR="00F83A6D" w:rsidRPr="009961AD">
        <w:rPr>
          <w:rFonts w:eastAsia="MS Mincho"/>
          <w:b/>
          <w:bCs/>
          <w:color w:val="000000"/>
          <w:sz w:val="22"/>
          <w:szCs w:val="22"/>
          <w:lang w:eastAsia="ja-JP"/>
          <w:rPrChange w:id="186" w:author="Pashmeen Mistry" w:date="2012-01-20T19:29:00Z">
            <w:rPr>
              <w:rFonts w:ascii="Times New Roman" w:eastAsia="MS Mincho" w:hAnsi="Times New Roman" w:cs="Times New Roman"/>
              <w:b/>
              <w:bCs/>
              <w:color w:val="000000"/>
              <w:sz w:val="24"/>
              <w:szCs w:val="24"/>
              <w:lang w:eastAsia="ja-JP"/>
            </w:rPr>
          </w:rPrChange>
        </w:rPr>
        <w:t xml:space="preserve"> exclusive</w:t>
      </w:r>
    </w:p>
    <w:p w14:paraId="3A32780E" w14:textId="77777777" w:rsidR="00F83A6D" w:rsidRPr="009961AD" w:rsidRDefault="00F83A6D" w:rsidP="00F83A6D">
      <w:pPr>
        <w:pStyle w:val="HTMLPreformatted"/>
        <w:jc w:val="both"/>
        <w:rPr>
          <w:rFonts w:eastAsia="MS Mincho"/>
          <w:b/>
          <w:bCs/>
          <w:color w:val="000000"/>
          <w:sz w:val="22"/>
          <w:szCs w:val="22"/>
          <w:lang w:eastAsia="ja-JP"/>
          <w:rPrChange w:id="187" w:author="Pashmeen Mistry" w:date="2012-01-20T19:29:00Z">
            <w:rPr>
              <w:rFonts w:ascii="Times New Roman" w:eastAsia="MS Mincho" w:hAnsi="Times New Roman" w:cs="Times New Roman"/>
              <w:b/>
              <w:bCs/>
              <w:color w:val="000000"/>
              <w:sz w:val="24"/>
              <w:szCs w:val="24"/>
              <w:lang w:eastAsia="ja-JP"/>
            </w:rPr>
          </w:rPrChange>
        </w:rPr>
      </w:pPr>
    </w:p>
    <w:p w14:paraId="3D347A84" w14:textId="7F1F2273" w:rsidR="00F83A6D" w:rsidRPr="009961AD" w:rsidRDefault="00F83A6D" w:rsidP="00F83A6D">
      <w:pPr>
        <w:rPr>
          <w:rFonts w:ascii="Courier New" w:hAnsi="Courier New" w:cs="Courier New"/>
          <w:sz w:val="22"/>
          <w:szCs w:val="22"/>
          <w:rPrChange w:id="188" w:author="Pashmeen Mistry" w:date="2012-01-20T19:29:00Z">
            <w:rPr>
              <w:rFonts w:ascii="Times New Roman" w:hAnsi="Times New Roman" w:cs="Times New Roman"/>
            </w:rPr>
          </w:rPrChange>
        </w:rPr>
      </w:pPr>
      <w:proofErr w:type="gramStart"/>
      <w:r w:rsidRPr="009961AD">
        <w:rPr>
          <w:rFonts w:ascii="Courier New" w:hAnsi="Courier New" w:cs="Courier New"/>
          <w:sz w:val="22"/>
          <w:szCs w:val="22"/>
          <w:rPrChange w:id="189" w:author="Pashmeen Mistry" w:date="2012-01-20T19:29:00Z">
            <w:rPr>
              <w:rFonts w:ascii="Times New Roman" w:hAnsi="Times New Roman" w:cs="Times New Roman"/>
            </w:rPr>
          </w:rPrChange>
        </w:rPr>
        <w:t>interface</w:t>
      </w:r>
      <w:proofErr w:type="gramEnd"/>
      <w:r w:rsidRPr="009961AD">
        <w:rPr>
          <w:rFonts w:ascii="Courier New" w:hAnsi="Courier New" w:cs="Courier New"/>
          <w:sz w:val="22"/>
          <w:szCs w:val="22"/>
          <w:rPrChange w:id="190" w:author="Pashmeen Mistry" w:date="2012-01-20T19:29:00Z">
            <w:rPr>
              <w:rFonts w:ascii="Times New Roman" w:hAnsi="Times New Roman" w:cs="Times New Roman"/>
            </w:rPr>
          </w:rPrChange>
        </w:rPr>
        <w:t xml:space="preserve"> GigabitEthernet0/0/1   </w:t>
      </w:r>
    </w:p>
    <w:p w14:paraId="214CF418" w14:textId="77777777" w:rsidR="00F83A6D" w:rsidRPr="009961AD" w:rsidRDefault="00F83A6D" w:rsidP="00F83A6D">
      <w:pPr>
        <w:rPr>
          <w:rFonts w:ascii="Courier New" w:hAnsi="Courier New" w:cs="Courier New"/>
          <w:sz w:val="22"/>
          <w:szCs w:val="22"/>
          <w:rPrChange w:id="191" w:author="Pashmeen Mistry" w:date="2012-01-20T19:29:00Z">
            <w:rPr>
              <w:rFonts w:ascii="Times New Roman" w:hAnsi="Times New Roman" w:cs="Times New Roman"/>
            </w:rPr>
          </w:rPrChange>
        </w:rPr>
      </w:pPr>
      <w:r w:rsidRPr="009961AD">
        <w:rPr>
          <w:rFonts w:ascii="Courier New" w:hAnsi="Courier New" w:cs="Courier New"/>
          <w:sz w:val="22"/>
          <w:szCs w:val="22"/>
          <w:rPrChange w:id="192"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193" w:author="Pashmeen Mistry" w:date="2012-01-20T19:29:00Z">
            <w:rPr>
              <w:rFonts w:ascii="Times New Roman" w:hAnsi="Times New Roman" w:cs="Times New Roman"/>
            </w:rPr>
          </w:rPrChange>
        </w:rPr>
        <w:t>ip</w:t>
      </w:r>
      <w:proofErr w:type="gramEnd"/>
      <w:r w:rsidRPr="009961AD">
        <w:rPr>
          <w:rFonts w:ascii="Courier New" w:hAnsi="Courier New" w:cs="Courier New"/>
          <w:sz w:val="22"/>
          <w:szCs w:val="22"/>
          <w:rPrChange w:id="194" w:author="Pashmeen Mistry" w:date="2012-01-20T19:29:00Z">
            <w:rPr>
              <w:rFonts w:ascii="Times New Roman" w:hAnsi="Times New Roman" w:cs="Times New Roman"/>
            </w:rPr>
          </w:rPrChange>
        </w:rPr>
        <w:t xml:space="preserve"> address 8.13.25.190 255.255.255.0</w:t>
      </w:r>
    </w:p>
    <w:p w14:paraId="203D03E7" w14:textId="77777777" w:rsidR="00F83A6D" w:rsidRPr="009961AD" w:rsidRDefault="00F83A6D" w:rsidP="00F83A6D">
      <w:pPr>
        <w:rPr>
          <w:rFonts w:ascii="Courier New" w:hAnsi="Courier New" w:cs="Courier New"/>
          <w:sz w:val="22"/>
          <w:szCs w:val="22"/>
          <w:rPrChange w:id="195" w:author="Pashmeen Mistry" w:date="2012-01-20T19:29:00Z">
            <w:rPr>
              <w:rFonts w:ascii="Times New Roman" w:hAnsi="Times New Roman" w:cs="Times New Roman"/>
            </w:rPr>
          </w:rPrChange>
        </w:rPr>
      </w:pPr>
      <w:r w:rsidRPr="009961AD">
        <w:rPr>
          <w:rFonts w:ascii="Courier New" w:hAnsi="Courier New" w:cs="Courier New"/>
          <w:sz w:val="22"/>
          <w:szCs w:val="22"/>
          <w:rPrChange w:id="196"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197" w:author="Pashmeen Mistry" w:date="2012-01-20T19:29:00Z">
            <w:rPr>
              <w:rFonts w:ascii="Times New Roman" w:hAnsi="Times New Roman" w:cs="Times New Roman"/>
            </w:rPr>
          </w:rPrChange>
        </w:rPr>
        <w:t>media</w:t>
      </w:r>
      <w:proofErr w:type="gramEnd"/>
      <w:r w:rsidRPr="009961AD">
        <w:rPr>
          <w:rFonts w:ascii="Courier New" w:hAnsi="Courier New" w:cs="Courier New"/>
          <w:sz w:val="22"/>
          <w:szCs w:val="22"/>
          <w:rPrChange w:id="198" w:author="Pashmeen Mistry" w:date="2012-01-20T19:29:00Z">
            <w:rPr>
              <w:rFonts w:ascii="Times New Roman" w:hAnsi="Times New Roman" w:cs="Times New Roman"/>
            </w:rPr>
          </w:rPrChange>
        </w:rPr>
        <w:t>-type rj45</w:t>
      </w:r>
    </w:p>
    <w:p w14:paraId="5FCB7DD2" w14:textId="77777777" w:rsidR="00F83A6D" w:rsidRPr="009961AD" w:rsidRDefault="00F83A6D" w:rsidP="00F83A6D">
      <w:pPr>
        <w:rPr>
          <w:rFonts w:ascii="Courier New" w:hAnsi="Courier New" w:cs="Courier New"/>
          <w:sz w:val="22"/>
          <w:szCs w:val="22"/>
          <w:rPrChange w:id="199" w:author="Pashmeen Mistry" w:date="2012-01-20T19:29:00Z">
            <w:rPr>
              <w:rFonts w:ascii="Times New Roman" w:hAnsi="Times New Roman" w:cs="Times New Roman"/>
            </w:rPr>
          </w:rPrChange>
        </w:rPr>
      </w:pPr>
      <w:r w:rsidRPr="009961AD">
        <w:rPr>
          <w:rFonts w:ascii="Courier New" w:hAnsi="Courier New" w:cs="Courier New"/>
          <w:sz w:val="22"/>
          <w:szCs w:val="22"/>
          <w:rPrChange w:id="200"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201" w:author="Pashmeen Mistry" w:date="2012-01-20T19:29:00Z">
            <w:rPr>
              <w:rFonts w:ascii="Times New Roman" w:hAnsi="Times New Roman" w:cs="Times New Roman"/>
            </w:rPr>
          </w:rPrChange>
        </w:rPr>
        <w:t>negotiation</w:t>
      </w:r>
      <w:proofErr w:type="gramEnd"/>
      <w:r w:rsidRPr="009961AD">
        <w:rPr>
          <w:rFonts w:ascii="Courier New" w:hAnsi="Courier New" w:cs="Courier New"/>
          <w:sz w:val="22"/>
          <w:szCs w:val="22"/>
          <w:rPrChange w:id="202" w:author="Pashmeen Mistry" w:date="2012-01-20T19:29:00Z">
            <w:rPr>
              <w:rFonts w:ascii="Times New Roman" w:hAnsi="Times New Roman" w:cs="Times New Roman"/>
            </w:rPr>
          </w:rPrChange>
        </w:rPr>
        <w:t xml:space="preserve"> auto</w:t>
      </w:r>
    </w:p>
    <w:p w14:paraId="1CA6D761" w14:textId="77777777" w:rsidR="00F83A6D" w:rsidRPr="009961AD" w:rsidRDefault="00F83A6D" w:rsidP="00F83A6D">
      <w:pPr>
        <w:rPr>
          <w:rFonts w:ascii="Courier New" w:hAnsi="Courier New" w:cs="Courier New"/>
          <w:b/>
          <w:sz w:val="22"/>
          <w:szCs w:val="22"/>
          <w:rPrChange w:id="203" w:author="Pashmeen Mistry" w:date="2012-01-20T19:29:00Z">
            <w:rPr>
              <w:rFonts w:ascii="Times New Roman" w:hAnsi="Times New Roman" w:cs="Times New Roman"/>
              <w:b/>
            </w:rPr>
          </w:rPrChange>
        </w:rPr>
      </w:pPr>
      <w:r w:rsidRPr="009961AD">
        <w:rPr>
          <w:rFonts w:ascii="Courier New" w:hAnsi="Courier New" w:cs="Courier New"/>
          <w:sz w:val="22"/>
          <w:szCs w:val="22"/>
          <w:rPrChange w:id="204" w:author="Pashmeen Mistry" w:date="2012-01-20T19:29:00Z">
            <w:rPr>
              <w:rFonts w:ascii="Times New Roman" w:hAnsi="Times New Roman" w:cs="Times New Roman"/>
            </w:rPr>
          </w:rPrChange>
        </w:rPr>
        <w:t xml:space="preserve"> </w:t>
      </w:r>
      <w:proofErr w:type="gramStart"/>
      <w:r w:rsidRPr="009961AD">
        <w:rPr>
          <w:rFonts w:ascii="Courier New" w:hAnsi="Courier New" w:cs="Courier New"/>
          <w:b/>
          <w:sz w:val="22"/>
          <w:szCs w:val="22"/>
          <w:rPrChange w:id="205" w:author="Pashmeen Mistry" w:date="2012-01-20T19:29:00Z">
            <w:rPr>
              <w:rFonts w:ascii="Times New Roman" w:hAnsi="Times New Roman" w:cs="Times New Roman"/>
              <w:b/>
            </w:rPr>
          </w:rPrChange>
        </w:rPr>
        <w:t>bfd</w:t>
      </w:r>
      <w:proofErr w:type="gramEnd"/>
      <w:r w:rsidRPr="009961AD">
        <w:rPr>
          <w:rFonts w:ascii="Courier New" w:hAnsi="Courier New" w:cs="Courier New"/>
          <w:b/>
          <w:sz w:val="22"/>
          <w:szCs w:val="22"/>
          <w:rPrChange w:id="206" w:author="Pashmeen Mistry" w:date="2012-01-20T19:29:00Z">
            <w:rPr>
              <w:rFonts w:ascii="Times New Roman" w:hAnsi="Times New Roman" w:cs="Times New Roman"/>
              <w:b/>
            </w:rPr>
          </w:rPrChange>
        </w:rPr>
        <w:t xml:space="preserve"> interval 50 min_rx 50 multiplier 3</w:t>
      </w:r>
    </w:p>
    <w:p w14:paraId="47A161E7" w14:textId="77777777" w:rsidR="00F83A6D" w:rsidRPr="009961AD" w:rsidRDefault="00F83A6D" w:rsidP="00F83A6D">
      <w:pPr>
        <w:rPr>
          <w:rFonts w:ascii="Courier New" w:hAnsi="Courier New" w:cs="Courier New"/>
          <w:b/>
          <w:sz w:val="22"/>
          <w:szCs w:val="22"/>
          <w:rPrChange w:id="207" w:author="Pashmeen Mistry" w:date="2012-01-20T19:29:00Z">
            <w:rPr>
              <w:rFonts w:ascii="Times New Roman" w:hAnsi="Times New Roman" w:cs="Times New Roman"/>
              <w:b/>
            </w:rPr>
          </w:rPrChange>
        </w:rPr>
      </w:pPr>
      <w:r w:rsidRPr="009961AD">
        <w:rPr>
          <w:rFonts w:ascii="Courier New" w:hAnsi="Courier New" w:cs="Courier New"/>
          <w:b/>
          <w:sz w:val="22"/>
          <w:szCs w:val="22"/>
          <w:rPrChange w:id="208" w:author="Pashmeen Mistry" w:date="2012-01-20T19:29:00Z">
            <w:rPr>
              <w:rFonts w:ascii="Times New Roman" w:hAnsi="Times New Roman" w:cs="Times New Roman"/>
              <w:b/>
            </w:rPr>
          </w:rPrChange>
        </w:rPr>
        <w:t xml:space="preserve"> </w:t>
      </w:r>
      <w:proofErr w:type="gramStart"/>
      <w:r w:rsidRPr="009961AD">
        <w:rPr>
          <w:rFonts w:ascii="Courier New" w:hAnsi="Courier New" w:cs="Courier New"/>
          <w:b/>
          <w:sz w:val="22"/>
          <w:szCs w:val="22"/>
          <w:rPrChange w:id="209" w:author="Pashmeen Mistry" w:date="2012-01-20T19:29:00Z">
            <w:rPr>
              <w:rFonts w:ascii="Times New Roman" w:hAnsi="Times New Roman" w:cs="Times New Roman"/>
              <w:b/>
            </w:rPr>
          </w:rPrChange>
        </w:rPr>
        <w:t>redundancy</w:t>
      </w:r>
      <w:proofErr w:type="gramEnd"/>
      <w:r w:rsidRPr="009961AD">
        <w:rPr>
          <w:rFonts w:ascii="Courier New" w:hAnsi="Courier New" w:cs="Courier New"/>
          <w:b/>
          <w:sz w:val="22"/>
          <w:szCs w:val="22"/>
          <w:rPrChange w:id="210" w:author="Pashmeen Mistry" w:date="2012-01-20T19:29:00Z">
            <w:rPr>
              <w:rFonts w:ascii="Times New Roman" w:hAnsi="Times New Roman" w:cs="Times New Roman"/>
              <w:b/>
            </w:rPr>
          </w:rPrChange>
        </w:rPr>
        <w:t xml:space="preserve"> rii 2</w:t>
      </w:r>
    </w:p>
    <w:p w14:paraId="1535C791" w14:textId="77777777" w:rsidR="00F83A6D" w:rsidRPr="009961AD" w:rsidRDefault="00F83A6D" w:rsidP="00F83A6D">
      <w:pPr>
        <w:rPr>
          <w:rFonts w:ascii="Courier New" w:hAnsi="Courier New" w:cs="Courier New"/>
          <w:b/>
          <w:sz w:val="22"/>
          <w:szCs w:val="22"/>
          <w:rPrChange w:id="211" w:author="Pashmeen Mistry" w:date="2012-01-20T19:29:00Z">
            <w:rPr>
              <w:rFonts w:ascii="Times New Roman" w:hAnsi="Times New Roman" w:cs="Times New Roman"/>
              <w:b/>
            </w:rPr>
          </w:rPrChange>
        </w:rPr>
      </w:pPr>
      <w:r w:rsidRPr="009961AD">
        <w:rPr>
          <w:rFonts w:ascii="Courier New" w:hAnsi="Courier New" w:cs="Courier New"/>
          <w:b/>
          <w:sz w:val="22"/>
          <w:szCs w:val="22"/>
          <w:rPrChange w:id="212" w:author="Pashmeen Mistry" w:date="2012-01-20T19:29:00Z">
            <w:rPr>
              <w:rFonts w:ascii="Times New Roman" w:hAnsi="Times New Roman" w:cs="Times New Roman"/>
              <w:b/>
            </w:rPr>
          </w:rPrChange>
        </w:rPr>
        <w:t xml:space="preserve"> </w:t>
      </w:r>
      <w:proofErr w:type="gramStart"/>
      <w:r w:rsidRPr="009961AD">
        <w:rPr>
          <w:rFonts w:ascii="Courier New" w:hAnsi="Courier New" w:cs="Courier New"/>
          <w:b/>
          <w:sz w:val="22"/>
          <w:szCs w:val="22"/>
          <w:rPrChange w:id="213" w:author="Pashmeen Mistry" w:date="2012-01-20T19:29:00Z">
            <w:rPr>
              <w:rFonts w:ascii="Times New Roman" w:hAnsi="Times New Roman" w:cs="Times New Roman"/>
              <w:b/>
            </w:rPr>
          </w:rPrChange>
        </w:rPr>
        <w:t>redundancy</w:t>
      </w:r>
      <w:proofErr w:type="gramEnd"/>
      <w:r w:rsidRPr="009961AD">
        <w:rPr>
          <w:rFonts w:ascii="Courier New" w:hAnsi="Courier New" w:cs="Courier New"/>
          <w:b/>
          <w:sz w:val="22"/>
          <w:szCs w:val="22"/>
          <w:rPrChange w:id="214" w:author="Pashmeen Mistry" w:date="2012-01-20T19:29:00Z">
            <w:rPr>
              <w:rFonts w:ascii="Times New Roman" w:hAnsi="Times New Roman" w:cs="Times New Roman"/>
              <w:b/>
            </w:rPr>
          </w:rPrChange>
        </w:rPr>
        <w:t xml:space="preserve"> group 1 ip 8.13.25.123 exclusive</w:t>
      </w:r>
    </w:p>
    <w:p w14:paraId="4B35C7B0" w14:textId="77777777" w:rsidR="00F83A6D" w:rsidRPr="009961AD" w:rsidRDefault="00F83A6D" w:rsidP="00F83A6D">
      <w:pPr>
        <w:rPr>
          <w:rFonts w:ascii="Courier New" w:hAnsi="Courier New" w:cs="Courier New"/>
          <w:b/>
          <w:sz w:val="22"/>
          <w:szCs w:val="22"/>
          <w:rPrChange w:id="215" w:author="Pashmeen Mistry" w:date="2012-01-20T19:29:00Z">
            <w:rPr>
              <w:rFonts w:ascii="Times New Roman" w:hAnsi="Times New Roman" w:cs="Times New Roman"/>
              <w:b/>
            </w:rPr>
          </w:rPrChange>
        </w:rPr>
      </w:pPr>
    </w:p>
    <w:p w14:paraId="693A85C0" w14:textId="204658B4" w:rsidR="00F83A6D" w:rsidRPr="009961AD" w:rsidRDefault="00F83A6D" w:rsidP="00F83A6D">
      <w:pPr>
        <w:pStyle w:val="PlainText"/>
        <w:rPr>
          <w:rFonts w:cs="Courier New"/>
          <w:sz w:val="22"/>
          <w:szCs w:val="22"/>
          <w:rPrChange w:id="216" w:author="Pashmeen Mistry" w:date="2012-01-20T19:29:00Z">
            <w:rPr>
              <w:rFonts w:ascii="Times New Roman" w:hAnsi="Times New Roman"/>
              <w:sz w:val="24"/>
              <w:szCs w:val="24"/>
            </w:rPr>
          </w:rPrChange>
        </w:rPr>
      </w:pPr>
      <w:proofErr w:type="gramStart"/>
      <w:r w:rsidRPr="009961AD">
        <w:rPr>
          <w:rFonts w:cs="Courier New"/>
          <w:sz w:val="22"/>
          <w:szCs w:val="22"/>
          <w:rPrChange w:id="217" w:author="Pashmeen Mistry" w:date="2012-01-20T19:29:00Z">
            <w:rPr>
              <w:rFonts w:ascii="Times New Roman" w:hAnsi="Times New Roman"/>
              <w:sz w:val="24"/>
              <w:szCs w:val="24"/>
            </w:rPr>
          </w:rPrChange>
        </w:rPr>
        <w:t>interface</w:t>
      </w:r>
      <w:proofErr w:type="gramEnd"/>
      <w:r w:rsidRPr="009961AD">
        <w:rPr>
          <w:rFonts w:cs="Courier New"/>
          <w:sz w:val="22"/>
          <w:szCs w:val="22"/>
          <w:rPrChange w:id="218" w:author="Pashmeen Mistry" w:date="2012-01-20T19:29:00Z">
            <w:rPr>
              <w:rFonts w:ascii="Times New Roman" w:hAnsi="Times New Roman"/>
              <w:sz w:val="24"/>
              <w:szCs w:val="24"/>
            </w:rPr>
          </w:rPrChange>
        </w:rPr>
        <w:t xml:space="preserve"> GigabitEthernet0/0/2 </w:t>
      </w:r>
    </w:p>
    <w:p w14:paraId="0529F64A" w14:textId="02489CB7" w:rsidR="00F83A6D" w:rsidRPr="009961AD" w:rsidRDefault="00F83A6D" w:rsidP="00F83A6D">
      <w:pPr>
        <w:pStyle w:val="PlainText"/>
        <w:rPr>
          <w:rFonts w:cs="Courier New"/>
          <w:sz w:val="22"/>
          <w:szCs w:val="22"/>
          <w:rPrChange w:id="219" w:author="Pashmeen Mistry" w:date="2012-01-20T19:29:00Z">
            <w:rPr>
              <w:rFonts w:ascii="Times New Roman" w:hAnsi="Times New Roman"/>
              <w:sz w:val="24"/>
              <w:szCs w:val="24"/>
            </w:rPr>
          </w:rPrChange>
        </w:rPr>
      </w:pPr>
      <w:r w:rsidRPr="009961AD">
        <w:rPr>
          <w:rFonts w:cs="Courier New"/>
          <w:sz w:val="22"/>
          <w:szCs w:val="22"/>
          <w:rPrChange w:id="220" w:author="Pashmeen Mistry" w:date="2012-01-20T19:29:00Z">
            <w:rPr>
              <w:rFonts w:ascii="Times New Roman" w:hAnsi="Times New Roman"/>
              <w:sz w:val="24"/>
              <w:szCs w:val="24"/>
            </w:rPr>
          </w:rPrChange>
        </w:rPr>
        <w:t xml:space="preserve"> </w:t>
      </w:r>
      <w:proofErr w:type="gramStart"/>
      <w:r w:rsidRPr="009961AD">
        <w:rPr>
          <w:rFonts w:cs="Courier New"/>
          <w:sz w:val="22"/>
          <w:szCs w:val="22"/>
          <w:rPrChange w:id="221" w:author="Pashmeen Mistry" w:date="2012-01-20T19:29:00Z">
            <w:rPr>
              <w:rFonts w:ascii="Times New Roman" w:hAnsi="Times New Roman"/>
              <w:sz w:val="24"/>
              <w:szCs w:val="24"/>
            </w:rPr>
          </w:rPrChange>
        </w:rPr>
        <w:t>ip</w:t>
      </w:r>
      <w:proofErr w:type="gramEnd"/>
      <w:r w:rsidRPr="009961AD">
        <w:rPr>
          <w:rFonts w:cs="Courier New"/>
          <w:sz w:val="22"/>
          <w:szCs w:val="22"/>
          <w:rPrChange w:id="222" w:author="Pashmeen Mistry" w:date="2012-01-20T19:29:00Z">
            <w:rPr>
              <w:rFonts w:ascii="Times New Roman" w:hAnsi="Times New Roman"/>
              <w:sz w:val="24"/>
              <w:szCs w:val="24"/>
            </w:rPr>
          </w:rPrChange>
        </w:rPr>
        <w:t xml:space="preserve"> address 10.1.1.</w:t>
      </w:r>
      <w:ins w:id="223" w:author="Pashmeen Mistry" w:date="2012-01-11T17:26:00Z">
        <w:r w:rsidR="00497F38" w:rsidRPr="009961AD">
          <w:rPr>
            <w:rFonts w:cs="Courier New"/>
            <w:sz w:val="22"/>
            <w:szCs w:val="22"/>
            <w:rPrChange w:id="224" w:author="Pashmeen Mistry" w:date="2012-01-20T19:29:00Z">
              <w:rPr>
                <w:rFonts w:ascii="Times New Roman" w:hAnsi="Times New Roman"/>
                <w:sz w:val="24"/>
                <w:szCs w:val="24"/>
              </w:rPr>
            </w:rPrChange>
          </w:rPr>
          <w:t>2</w:t>
        </w:r>
      </w:ins>
      <w:r w:rsidRPr="009961AD">
        <w:rPr>
          <w:rFonts w:cs="Courier New"/>
          <w:sz w:val="22"/>
          <w:szCs w:val="22"/>
          <w:rPrChange w:id="225" w:author="Pashmeen Mistry" w:date="2012-01-20T19:29:00Z">
            <w:rPr>
              <w:rFonts w:ascii="Times New Roman" w:hAnsi="Times New Roman"/>
              <w:sz w:val="24"/>
              <w:szCs w:val="24"/>
            </w:rPr>
          </w:rPrChange>
        </w:rPr>
        <w:t xml:space="preserve"> 255.255.255.0</w:t>
      </w:r>
      <w:r w:rsidRPr="009961AD">
        <w:rPr>
          <w:rFonts w:cs="Courier New"/>
          <w:sz w:val="22"/>
          <w:szCs w:val="22"/>
          <w:rPrChange w:id="226" w:author="Pashmeen Mistry" w:date="2012-01-20T19:29:00Z">
            <w:rPr>
              <w:rFonts w:ascii="Times New Roman" w:hAnsi="Times New Roman"/>
              <w:sz w:val="24"/>
              <w:szCs w:val="24"/>
            </w:rPr>
          </w:rPrChange>
        </w:rPr>
        <w:tab/>
      </w:r>
      <w:r w:rsidRPr="009961AD">
        <w:rPr>
          <w:rFonts w:cs="Courier New"/>
          <w:sz w:val="22"/>
          <w:szCs w:val="22"/>
          <w:rPrChange w:id="227" w:author="Pashmeen Mistry" w:date="2012-01-20T19:29:00Z">
            <w:rPr>
              <w:rFonts w:ascii="Times New Roman" w:hAnsi="Times New Roman"/>
              <w:sz w:val="24"/>
              <w:szCs w:val="24"/>
            </w:rPr>
          </w:rPrChange>
        </w:rPr>
        <w:tab/>
      </w:r>
      <w:r w:rsidRPr="009961AD">
        <w:rPr>
          <w:rFonts w:cs="Courier New"/>
          <w:sz w:val="22"/>
          <w:szCs w:val="22"/>
          <w:rPrChange w:id="228" w:author="Pashmeen Mistry" w:date="2012-01-20T19:29:00Z">
            <w:rPr>
              <w:rFonts w:ascii="Times New Roman" w:hAnsi="Times New Roman"/>
              <w:sz w:val="24"/>
              <w:szCs w:val="24"/>
            </w:rPr>
          </w:rPrChange>
        </w:rPr>
        <w:tab/>
      </w:r>
      <w:r w:rsidRPr="009961AD">
        <w:rPr>
          <w:rFonts w:cs="Courier New"/>
          <w:sz w:val="22"/>
          <w:szCs w:val="22"/>
          <w:rPrChange w:id="229" w:author="Pashmeen Mistry" w:date="2012-01-20T19:29:00Z">
            <w:rPr>
              <w:rFonts w:ascii="Times New Roman" w:hAnsi="Times New Roman"/>
              <w:sz w:val="24"/>
              <w:szCs w:val="24"/>
            </w:rPr>
          </w:rPrChange>
        </w:rPr>
        <w:tab/>
      </w:r>
      <w:r w:rsidRPr="009961AD">
        <w:rPr>
          <w:rFonts w:cs="Courier New"/>
          <w:sz w:val="22"/>
          <w:szCs w:val="22"/>
          <w:rPrChange w:id="230" w:author="Pashmeen Mistry" w:date="2012-01-20T19:29:00Z">
            <w:rPr>
              <w:rFonts w:ascii="Times New Roman" w:hAnsi="Times New Roman"/>
              <w:sz w:val="24"/>
              <w:szCs w:val="24"/>
            </w:rPr>
          </w:rPrChange>
        </w:rPr>
        <w:tab/>
      </w:r>
      <w:r w:rsidRPr="009961AD">
        <w:rPr>
          <w:rFonts w:cs="Courier New"/>
          <w:sz w:val="22"/>
          <w:szCs w:val="22"/>
          <w:rPrChange w:id="231" w:author="Pashmeen Mistry" w:date="2012-01-20T19:29:00Z">
            <w:rPr>
              <w:rFonts w:ascii="Times New Roman" w:hAnsi="Times New Roman"/>
              <w:sz w:val="24"/>
              <w:szCs w:val="24"/>
            </w:rPr>
          </w:rPrChange>
        </w:rPr>
        <w:tab/>
      </w:r>
      <w:r w:rsidRPr="009961AD">
        <w:rPr>
          <w:rFonts w:cs="Courier New"/>
          <w:sz w:val="22"/>
          <w:szCs w:val="22"/>
          <w:rPrChange w:id="232" w:author="Pashmeen Mistry" w:date="2012-01-20T19:29:00Z">
            <w:rPr>
              <w:rFonts w:ascii="Times New Roman" w:hAnsi="Times New Roman"/>
              <w:sz w:val="24"/>
              <w:szCs w:val="24"/>
            </w:rPr>
          </w:rPrChange>
        </w:rPr>
        <w:tab/>
      </w:r>
    </w:p>
    <w:p w14:paraId="35DA18B3" w14:textId="77777777" w:rsidR="00F83A6D" w:rsidRPr="009961AD" w:rsidRDefault="00F83A6D" w:rsidP="00F83A6D">
      <w:pPr>
        <w:pStyle w:val="PlainText"/>
        <w:rPr>
          <w:rFonts w:cs="Courier New"/>
          <w:sz w:val="22"/>
          <w:szCs w:val="22"/>
          <w:rPrChange w:id="233" w:author="Pashmeen Mistry" w:date="2012-01-20T19:29:00Z">
            <w:rPr>
              <w:rFonts w:ascii="Times New Roman" w:hAnsi="Times New Roman"/>
              <w:sz w:val="24"/>
              <w:szCs w:val="24"/>
            </w:rPr>
          </w:rPrChange>
        </w:rPr>
      </w:pPr>
      <w:r w:rsidRPr="009961AD">
        <w:rPr>
          <w:rFonts w:cs="Courier New"/>
          <w:sz w:val="22"/>
          <w:szCs w:val="22"/>
          <w:rPrChange w:id="234" w:author="Pashmeen Mistry" w:date="2012-01-20T19:29:00Z">
            <w:rPr>
              <w:rFonts w:ascii="Times New Roman" w:hAnsi="Times New Roman"/>
              <w:sz w:val="24"/>
              <w:szCs w:val="24"/>
            </w:rPr>
          </w:rPrChange>
        </w:rPr>
        <w:t xml:space="preserve"> </w:t>
      </w:r>
      <w:proofErr w:type="gramStart"/>
      <w:r w:rsidRPr="009961AD">
        <w:rPr>
          <w:rFonts w:cs="Courier New"/>
          <w:sz w:val="22"/>
          <w:szCs w:val="22"/>
          <w:rPrChange w:id="235" w:author="Pashmeen Mistry" w:date="2012-01-20T19:29:00Z">
            <w:rPr>
              <w:rFonts w:ascii="Times New Roman" w:hAnsi="Times New Roman"/>
              <w:sz w:val="24"/>
              <w:szCs w:val="24"/>
            </w:rPr>
          </w:rPrChange>
        </w:rPr>
        <w:t>media</w:t>
      </w:r>
      <w:proofErr w:type="gramEnd"/>
      <w:r w:rsidRPr="009961AD">
        <w:rPr>
          <w:rFonts w:cs="Courier New"/>
          <w:sz w:val="22"/>
          <w:szCs w:val="22"/>
          <w:rPrChange w:id="236" w:author="Pashmeen Mistry" w:date="2012-01-20T19:29:00Z">
            <w:rPr>
              <w:rFonts w:ascii="Times New Roman" w:hAnsi="Times New Roman"/>
              <w:sz w:val="24"/>
              <w:szCs w:val="24"/>
            </w:rPr>
          </w:rPrChange>
        </w:rPr>
        <w:t>-type rj45</w:t>
      </w:r>
    </w:p>
    <w:p w14:paraId="0AF25E20" w14:textId="77777777" w:rsidR="00F83A6D" w:rsidRPr="00F83A6D" w:rsidRDefault="00F83A6D" w:rsidP="00F83A6D">
      <w:pPr>
        <w:pStyle w:val="PlainText"/>
        <w:rPr>
          <w:rFonts w:ascii="Times New Roman" w:hAnsi="Times New Roman"/>
          <w:sz w:val="24"/>
          <w:szCs w:val="24"/>
        </w:rPr>
      </w:pPr>
      <w:r w:rsidRPr="009961AD">
        <w:rPr>
          <w:rFonts w:cs="Courier New"/>
          <w:sz w:val="22"/>
          <w:szCs w:val="22"/>
          <w:rPrChange w:id="237" w:author="Pashmeen Mistry" w:date="2012-01-20T19:29:00Z">
            <w:rPr>
              <w:rFonts w:ascii="Times New Roman" w:hAnsi="Times New Roman"/>
              <w:sz w:val="24"/>
              <w:szCs w:val="24"/>
            </w:rPr>
          </w:rPrChange>
        </w:rPr>
        <w:t xml:space="preserve"> </w:t>
      </w:r>
      <w:proofErr w:type="gramStart"/>
      <w:r w:rsidRPr="009961AD">
        <w:rPr>
          <w:rFonts w:cs="Courier New"/>
          <w:sz w:val="22"/>
          <w:szCs w:val="22"/>
          <w:rPrChange w:id="238" w:author="Pashmeen Mistry" w:date="2012-01-20T19:29:00Z">
            <w:rPr>
              <w:rFonts w:ascii="Times New Roman" w:hAnsi="Times New Roman"/>
              <w:sz w:val="24"/>
              <w:szCs w:val="24"/>
            </w:rPr>
          </w:rPrChange>
        </w:rPr>
        <w:t>negotiation</w:t>
      </w:r>
      <w:proofErr w:type="gramEnd"/>
      <w:r w:rsidRPr="009961AD">
        <w:rPr>
          <w:rFonts w:cs="Courier New"/>
          <w:sz w:val="22"/>
          <w:szCs w:val="22"/>
          <w:rPrChange w:id="239" w:author="Pashmeen Mistry" w:date="2012-01-20T19:29:00Z">
            <w:rPr>
              <w:rFonts w:ascii="Times New Roman" w:hAnsi="Times New Roman"/>
              <w:sz w:val="24"/>
              <w:szCs w:val="24"/>
            </w:rPr>
          </w:rPrChange>
        </w:rPr>
        <w:t xml:space="preserve"> auto</w:t>
      </w:r>
    </w:p>
    <w:p w14:paraId="357E6B05" w14:textId="77777777" w:rsidR="00F83A6D" w:rsidRDefault="00F83A6D" w:rsidP="00F83A6D">
      <w:pPr>
        <w:pStyle w:val="HTMLPreformatted"/>
        <w:jc w:val="both"/>
        <w:rPr>
          <w:rFonts w:ascii="Times New Roman" w:eastAsia="MS Mincho" w:hAnsi="Times New Roman" w:cs="Times New Roman"/>
          <w:bCs/>
          <w:color w:val="000000"/>
          <w:sz w:val="24"/>
          <w:szCs w:val="24"/>
          <w:lang w:eastAsia="ja-JP"/>
        </w:rPr>
      </w:pPr>
    </w:p>
    <w:p w14:paraId="4DDC71B0" w14:textId="5AE56AE9" w:rsidR="00E22C39" w:rsidRDefault="000D614E" w:rsidP="00F83A6D">
      <w:pPr>
        <w:pStyle w:val="HTMLPreformatted"/>
        <w:jc w:val="both"/>
        <w:rPr>
          <w:ins w:id="240" w:author="Pashmeen Mistry" w:date="2012-01-20T19:27:00Z"/>
          <w:rFonts w:ascii="Times New Roman" w:eastAsia="MS Mincho" w:hAnsi="Times New Roman" w:cs="Times New Roman"/>
          <w:bCs/>
          <w:color w:val="000000"/>
          <w:sz w:val="24"/>
          <w:szCs w:val="24"/>
          <w:lang w:eastAsia="ja-JP"/>
        </w:rPr>
      </w:pPr>
      <w:ins w:id="241" w:author="Pashmeen Mistry" w:date="2012-01-20T19:27:00Z">
        <w:r w:rsidRPr="000D614E">
          <w:rPr>
            <w:rFonts w:ascii="Times New Roman" w:eastAsia="MS Mincho" w:hAnsi="Times New Roman" w:cs="Times New Roman"/>
            <w:bCs/>
            <w:color w:val="000000"/>
            <w:sz w:val="24"/>
            <w:szCs w:val="24"/>
            <w:lang w:eastAsia="ja-JP"/>
          </w:rPr>
          <w:t>An explanation of the fields used in this configuration is as follows:</w:t>
        </w:r>
      </w:ins>
    </w:p>
    <w:p w14:paraId="7BE6E650" w14:textId="77777777" w:rsidR="009961AD" w:rsidRPr="00F83A6D" w:rsidRDefault="009961AD" w:rsidP="00F83A6D">
      <w:pPr>
        <w:pStyle w:val="HTMLPreformatted"/>
        <w:jc w:val="both"/>
        <w:rPr>
          <w:rFonts w:ascii="Times New Roman" w:eastAsia="MS Mincho" w:hAnsi="Times New Roman" w:cs="Times New Roman"/>
          <w:bCs/>
          <w:color w:val="000000"/>
          <w:sz w:val="24"/>
          <w:szCs w:val="24"/>
          <w:lang w:eastAsia="ja-JP"/>
        </w:rPr>
      </w:pPr>
    </w:p>
    <w:p w14:paraId="1D0242BC" w14:textId="77777777" w:rsidR="00F83A6D" w:rsidRDefault="00F83A6D" w:rsidP="00F83A6D">
      <w:pPr>
        <w:pStyle w:val="HTMLPreformatted"/>
        <w:numPr>
          <w:ilvl w:val="0"/>
          <w:numId w:val="5"/>
        </w:numPr>
        <w:jc w:val="both"/>
        <w:rPr>
          <w:ins w:id="242" w:author="Pashmeen  Mistry" w:date="2011-07-18T15:57:00Z"/>
          <w:rFonts w:ascii="Times New Roman" w:eastAsia="MS Mincho" w:hAnsi="Times New Roman" w:cs="Times New Roman"/>
          <w:bCs/>
          <w:color w:val="000000"/>
          <w:sz w:val="24"/>
          <w:szCs w:val="24"/>
          <w:lang w:eastAsia="ja-JP"/>
        </w:rPr>
      </w:pPr>
      <w:r w:rsidRPr="00F83A6D">
        <w:rPr>
          <w:rFonts w:ascii="Times New Roman" w:eastAsia="MS Mincho" w:hAnsi="Times New Roman" w:cs="Times New Roman"/>
          <w:bCs/>
          <w:color w:val="000000"/>
          <w:sz w:val="24"/>
          <w:szCs w:val="24"/>
          <w:lang w:eastAsia="ja-JP"/>
        </w:rPr>
        <w:t xml:space="preserve">Configure “redundancy </w:t>
      </w:r>
      <w:proofErr w:type="spellStart"/>
      <w:r w:rsidRPr="00F83A6D">
        <w:rPr>
          <w:rFonts w:ascii="Times New Roman" w:eastAsia="MS Mincho" w:hAnsi="Times New Roman" w:cs="Times New Roman"/>
          <w:bCs/>
          <w:color w:val="000000"/>
          <w:sz w:val="24"/>
          <w:szCs w:val="24"/>
          <w:lang w:eastAsia="ja-JP"/>
        </w:rPr>
        <w:t>rii</w:t>
      </w:r>
      <w:proofErr w:type="spellEnd"/>
      <w:r w:rsidRPr="00F83A6D">
        <w:rPr>
          <w:rFonts w:ascii="Times New Roman" w:eastAsia="MS Mincho" w:hAnsi="Times New Roman" w:cs="Times New Roman"/>
          <w:bCs/>
          <w:color w:val="000000"/>
          <w:sz w:val="24"/>
          <w:szCs w:val="24"/>
          <w:lang w:eastAsia="ja-JP"/>
        </w:rPr>
        <w:t>” (Redundant Interface Identifier) which config</w:t>
      </w:r>
      <w:ins w:id="243" w:author="Pashmeen  Mistry" w:date="2011-07-18T15:57:00Z">
        <w:r w:rsidR="00E045B1">
          <w:rPr>
            <w:rFonts w:ascii="Times New Roman" w:eastAsia="MS Mincho" w:hAnsi="Times New Roman" w:cs="Times New Roman"/>
            <w:bCs/>
            <w:color w:val="000000"/>
            <w:sz w:val="24"/>
            <w:szCs w:val="24"/>
            <w:lang w:eastAsia="ja-JP"/>
          </w:rPr>
          <w:t>uration</w:t>
        </w:r>
      </w:ins>
      <w:r w:rsidRPr="00F83A6D">
        <w:rPr>
          <w:rFonts w:ascii="Times New Roman" w:eastAsia="MS Mincho" w:hAnsi="Times New Roman" w:cs="Times New Roman"/>
          <w:bCs/>
          <w:color w:val="000000"/>
          <w:sz w:val="24"/>
          <w:szCs w:val="24"/>
          <w:lang w:eastAsia="ja-JP"/>
        </w:rPr>
        <w:t xml:space="preserve"> is mandatory &amp; used for generating a VMAC)</w:t>
      </w:r>
    </w:p>
    <w:p w14:paraId="7AC6D8F2" w14:textId="77777777" w:rsidR="00E045B1" w:rsidRPr="00F83A6D" w:rsidRDefault="00E045B1" w:rsidP="00F83A6D">
      <w:pPr>
        <w:pStyle w:val="HTMLPreformatted"/>
        <w:numPr>
          <w:ilvl w:val="0"/>
          <w:numId w:val="5"/>
        </w:numPr>
        <w:jc w:val="both"/>
        <w:rPr>
          <w:rFonts w:ascii="Times New Roman" w:eastAsia="MS Mincho" w:hAnsi="Times New Roman" w:cs="Times New Roman"/>
          <w:bCs/>
          <w:color w:val="000000"/>
          <w:sz w:val="24"/>
          <w:szCs w:val="24"/>
          <w:lang w:eastAsia="ja-JP"/>
        </w:rPr>
      </w:pPr>
      <w:ins w:id="244" w:author="Pashmeen  Mistry" w:date="2011-07-18T15:57:00Z">
        <w:r>
          <w:rPr>
            <w:rFonts w:ascii="Times New Roman" w:eastAsia="MS Mincho" w:hAnsi="Times New Roman" w:cs="Times New Roman"/>
            <w:bCs/>
            <w:color w:val="000000"/>
            <w:sz w:val="24"/>
            <w:szCs w:val="24"/>
            <w:lang w:eastAsia="ja-JP"/>
          </w:rPr>
          <w:t xml:space="preserve">The same </w:t>
        </w:r>
        <w:proofErr w:type="spellStart"/>
        <w:r>
          <w:rPr>
            <w:rFonts w:ascii="Times New Roman" w:eastAsia="MS Mincho" w:hAnsi="Times New Roman" w:cs="Times New Roman"/>
            <w:bCs/>
            <w:color w:val="000000"/>
            <w:sz w:val="24"/>
            <w:szCs w:val="24"/>
            <w:lang w:eastAsia="ja-JP"/>
          </w:rPr>
          <w:t>rii</w:t>
        </w:r>
        <w:proofErr w:type="spellEnd"/>
        <w:r>
          <w:rPr>
            <w:rFonts w:ascii="Times New Roman" w:eastAsia="MS Mincho" w:hAnsi="Times New Roman" w:cs="Times New Roman"/>
            <w:bCs/>
            <w:color w:val="000000"/>
            <w:sz w:val="24"/>
            <w:szCs w:val="24"/>
            <w:lang w:eastAsia="ja-JP"/>
          </w:rPr>
          <w:t xml:space="preserve"> ID value must be used on the interface of each router that has the same VIP</w:t>
        </w:r>
      </w:ins>
    </w:p>
    <w:p w14:paraId="397DB406" w14:textId="77777777" w:rsidR="00F83A6D" w:rsidRPr="00F83A6D" w:rsidRDefault="00F83A6D" w:rsidP="00F83A6D">
      <w:pPr>
        <w:pStyle w:val="HTMLPreformatted"/>
        <w:numPr>
          <w:ilvl w:val="0"/>
          <w:numId w:val="5"/>
        </w:numPr>
        <w:jc w:val="both"/>
        <w:rPr>
          <w:rFonts w:ascii="Times New Roman" w:eastAsia="MS Mincho" w:hAnsi="Times New Roman" w:cs="Times New Roman"/>
          <w:bCs/>
          <w:color w:val="000000"/>
          <w:sz w:val="24"/>
          <w:szCs w:val="24"/>
          <w:lang w:eastAsia="ja-JP"/>
        </w:rPr>
      </w:pPr>
      <w:r w:rsidRPr="00F83A6D">
        <w:rPr>
          <w:rFonts w:ascii="Times New Roman" w:eastAsia="MS Mincho" w:hAnsi="Times New Roman" w:cs="Times New Roman"/>
          <w:bCs/>
          <w:color w:val="000000"/>
          <w:sz w:val="24"/>
          <w:szCs w:val="24"/>
          <w:lang w:eastAsia="ja-JP"/>
        </w:rPr>
        <w:t>Configure the RG group employed, as well as the VIP assigned to this physical interface</w:t>
      </w:r>
    </w:p>
    <w:p w14:paraId="26702A9D" w14:textId="3725CC56" w:rsidR="00F83A6D" w:rsidRPr="00497F38" w:rsidDel="00497F38" w:rsidRDefault="00F83A6D" w:rsidP="00F83A6D">
      <w:pPr>
        <w:pStyle w:val="HTMLPreformatted"/>
        <w:numPr>
          <w:ilvl w:val="0"/>
          <w:numId w:val="5"/>
        </w:numPr>
        <w:jc w:val="both"/>
        <w:rPr>
          <w:del w:id="245" w:author="Pashmeen Mistry" w:date="2012-01-20T16:03:00Z"/>
          <w:rFonts w:ascii="Times New Roman" w:eastAsia="MS Mincho" w:hAnsi="Times New Roman" w:cs="Times New Roman"/>
          <w:bCs/>
          <w:sz w:val="24"/>
          <w:szCs w:val="24"/>
          <w:highlight w:val="lightGray"/>
          <w:lang w:eastAsia="ja-JP"/>
          <w:rPrChange w:id="246" w:author="Pashmeen Mistry" w:date="2012-01-20T16:03:00Z">
            <w:rPr>
              <w:del w:id="247" w:author="Pashmeen Mistry" w:date="2012-01-20T16:03:00Z"/>
              <w:rFonts w:ascii="Times New Roman" w:eastAsia="MS Mincho" w:hAnsi="Times New Roman" w:cs="Times New Roman"/>
              <w:bCs/>
              <w:color w:val="000000"/>
              <w:sz w:val="24"/>
              <w:szCs w:val="24"/>
              <w:lang w:eastAsia="ja-JP"/>
            </w:rPr>
          </w:rPrChange>
        </w:rPr>
      </w:pPr>
      <w:del w:id="248" w:author="Pashmeen Mistry" w:date="2012-01-20T16:03:00Z">
        <w:r w:rsidRPr="00497F38" w:rsidDel="00497F38">
          <w:rPr>
            <w:rFonts w:ascii="Times New Roman" w:eastAsia="MS Mincho" w:hAnsi="Times New Roman" w:cs="Times New Roman"/>
            <w:bCs/>
            <w:highlight w:val="lightGray"/>
            <w:lang w:eastAsia="ja-JP"/>
            <w:rPrChange w:id="249" w:author="Pashmeen Mistry" w:date="2012-01-20T16:03:00Z">
              <w:rPr>
                <w:rFonts w:ascii="Times New Roman" w:eastAsia="MS Mincho" w:hAnsi="Times New Roman" w:cs="Times New Roman"/>
                <w:bCs/>
                <w:color w:val="000000"/>
                <w:lang w:eastAsia="ja-JP"/>
              </w:rPr>
            </w:rPrChange>
          </w:rPr>
          <w:delText>If the interface is used as RG’s control interface, it is recommended to configure BFD (Bidirectional Forwarding Detection) to improve faster failure detection</w:delText>
        </w:r>
      </w:del>
    </w:p>
    <w:p w14:paraId="381F9A1C" w14:textId="77777777" w:rsidR="00F83A6D" w:rsidRPr="00497F38" w:rsidRDefault="00F83A6D">
      <w:pPr>
        <w:rPr>
          <w:rFonts w:ascii="Times New Roman" w:hAnsi="Times New Roman" w:cs="Times New Roman"/>
          <w:highlight w:val="lightGray"/>
          <w:rPrChange w:id="250" w:author="Pashmeen Mistry" w:date="2012-01-20T16:03:00Z">
            <w:rPr>
              <w:rFonts w:ascii="Times New Roman" w:hAnsi="Times New Roman" w:cs="Times New Roman"/>
              <w:color w:val="FF0000"/>
            </w:rPr>
          </w:rPrChange>
        </w:rPr>
      </w:pPr>
    </w:p>
    <w:p w14:paraId="2F67EC2E" w14:textId="77777777" w:rsidR="00392680" w:rsidRPr="00497F38" w:rsidRDefault="00392680">
      <w:pPr>
        <w:rPr>
          <w:rFonts w:ascii="Times New Roman" w:hAnsi="Times New Roman" w:cs="Times New Roman"/>
          <w:rPrChange w:id="251" w:author="Pashmeen Mistry" w:date="2012-01-20T16:03:00Z">
            <w:rPr>
              <w:rFonts w:ascii="Times New Roman" w:hAnsi="Times New Roman" w:cs="Times New Roman"/>
              <w:color w:val="FF0000"/>
            </w:rPr>
          </w:rPrChange>
        </w:rPr>
      </w:pPr>
      <w:r w:rsidRPr="00497F38">
        <w:rPr>
          <w:rFonts w:ascii="Times New Roman" w:hAnsi="Times New Roman" w:cs="Times New Roman"/>
          <w:highlight w:val="lightGray"/>
          <w:rPrChange w:id="252" w:author="Pashmeen Mistry" w:date="2012-01-20T16:03:00Z">
            <w:rPr>
              <w:rFonts w:ascii="Times New Roman" w:hAnsi="Times New Roman" w:cs="Times New Roman"/>
            </w:rPr>
          </w:rPrChange>
        </w:rPr>
        <w:t xml:space="preserve">Note: </w:t>
      </w:r>
      <w:del w:id="253" w:author="Pashmeen  Mistry" w:date="2011-07-19T16:07:00Z">
        <w:r w:rsidRPr="00497F38" w:rsidDel="0043736D">
          <w:rPr>
            <w:rFonts w:ascii="Times New Roman" w:hAnsi="Times New Roman" w:cs="Times New Roman"/>
            <w:highlight w:val="lightGray"/>
            <w:rPrChange w:id="254" w:author="Pashmeen Mistry" w:date="2012-01-20T16:03:00Z">
              <w:rPr>
                <w:rFonts w:ascii="Times New Roman" w:hAnsi="Times New Roman" w:cs="Times New Roman"/>
              </w:rPr>
            </w:rPrChange>
          </w:rPr>
          <w:delText>From XE3.3 version onwards it</w:delText>
        </w:r>
      </w:del>
      <w:ins w:id="255" w:author="Pashmeen  Mistry" w:date="2011-07-19T16:07:00Z">
        <w:r w:rsidR="0043736D" w:rsidRPr="00497F38">
          <w:rPr>
            <w:rFonts w:ascii="Times New Roman" w:hAnsi="Times New Roman" w:cs="Times New Roman"/>
            <w:highlight w:val="lightGray"/>
            <w:rPrChange w:id="256" w:author="Pashmeen Mistry" w:date="2012-01-20T16:03:00Z">
              <w:rPr>
                <w:rFonts w:ascii="Times New Roman" w:hAnsi="Times New Roman" w:cs="Times New Roman"/>
              </w:rPr>
            </w:rPrChange>
          </w:rPr>
          <w:t>It is mandatory to use</w:t>
        </w:r>
      </w:ins>
      <w:del w:id="257" w:author="Pashmeen  Mistry" w:date="2011-07-19T16:07:00Z">
        <w:r w:rsidRPr="00497F38" w:rsidDel="0043736D">
          <w:rPr>
            <w:rFonts w:ascii="Times New Roman" w:hAnsi="Times New Roman" w:cs="Times New Roman"/>
            <w:highlight w:val="lightGray"/>
            <w:rPrChange w:id="258" w:author="Pashmeen Mistry" w:date="2012-01-20T16:03:00Z">
              <w:rPr>
                <w:rFonts w:ascii="Times New Roman" w:hAnsi="Times New Roman" w:cs="Times New Roman"/>
              </w:rPr>
            </w:rPrChange>
          </w:rPr>
          <w:delText xml:space="preserve"> is mandatory to use</w:delText>
        </w:r>
      </w:del>
      <w:r w:rsidRPr="00497F38">
        <w:rPr>
          <w:rFonts w:ascii="Times New Roman" w:hAnsi="Times New Roman" w:cs="Times New Roman"/>
          <w:highlight w:val="lightGray"/>
          <w:rPrChange w:id="259" w:author="Pashmeen Mistry" w:date="2012-01-20T16:03:00Z">
            <w:rPr>
              <w:rFonts w:ascii="Times New Roman" w:hAnsi="Times New Roman" w:cs="Times New Roman"/>
            </w:rPr>
          </w:rPrChange>
        </w:rPr>
        <w:t xml:space="preserve"> separate interface for redundancy. Ie. Interface used for traffic cannot be used for HA keep</w:t>
      </w:r>
      <w:ins w:id="260" w:author="Pashmeen  Mistry" w:date="2011-07-19T16:06:00Z">
        <w:r w:rsidR="0043736D" w:rsidRPr="00497F38">
          <w:rPr>
            <w:rFonts w:ascii="Times New Roman" w:hAnsi="Times New Roman" w:cs="Times New Roman"/>
            <w:highlight w:val="lightGray"/>
            <w:rPrChange w:id="261" w:author="Pashmeen Mistry" w:date="2012-01-20T16:03:00Z">
              <w:rPr>
                <w:rFonts w:ascii="Times New Roman" w:hAnsi="Times New Roman" w:cs="Times New Roman"/>
              </w:rPr>
            </w:rPrChange>
          </w:rPr>
          <w:t>-</w:t>
        </w:r>
      </w:ins>
      <w:del w:id="262" w:author="Pashmeen  Mistry" w:date="2011-07-19T16:06:00Z">
        <w:r w:rsidRPr="00497F38" w:rsidDel="0043736D">
          <w:rPr>
            <w:rFonts w:ascii="Times New Roman" w:hAnsi="Times New Roman" w:cs="Times New Roman"/>
            <w:highlight w:val="lightGray"/>
            <w:rPrChange w:id="263" w:author="Pashmeen Mistry" w:date="2012-01-20T16:03:00Z">
              <w:rPr>
                <w:rFonts w:ascii="Times New Roman" w:hAnsi="Times New Roman" w:cs="Times New Roman"/>
              </w:rPr>
            </w:rPrChange>
          </w:rPr>
          <w:delText xml:space="preserve"> </w:delText>
        </w:r>
      </w:del>
      <w:r w:rsidRPr="00497F38">
        <w:rPr>
          <w:rFonts w:ascii="Times New Roman" w:hAnsi="Times New Roman" w:cs="Times New Roman"/>
          <w:highlight w:val="lightGray"/>
          <w:rPrChange w:id="264" w:author="Pashmeen Mistry" w:date="2012-01-20T16:03:00Z">
            <w:rPr>
              <w:rFonts w:ascii="Times New Roman" w:hAnsi="Times New Roman" w:cs="Times New Roman"/>
            </w:rPr>
          </w:rPrChange>
        </w:rPr>
        <w:t xml:space="preserve">alives and </w:t>
      </w:r>
      <w:proofErr w:type="spellStart"/>
      <w:r w:rsidRPr="00497F38">
        <w:rPr>
          <w:rFonts w:ascii="Times New Roman" w:hAnsi="Times New Roman" w:cs="Times New Roman"/>
          <w:highlight w:val="lightGray"/>
          <w:rPrChange w:id="265" w:author="Pashmeen Mistry" w:date="2012-01-20T16:03:00Z">
            <w:rPr>
              <w:rFonts w:ascii="Times New Roman" w:hAnsi="Times New Roman" w:cs="Times New Roman"/>
            </w:rPr>
          </w:rPrChange>
        </w:rPr>
        <w:t>checkpointing</w:t>
      </w:r>
      <w:proofErr w:type="spellEnd"/>
      <w:r w:rsidR="00FA3325" w:rsidRPr="00497F38">
        <w:rPr>
          <w:rFonts w:ascii="Times New Roman" w:hAnsi="Times New Roman" w:cs="Times New Roman"/>
          <w:highlight w:val="lightGray"/>
          <w:rPrChange w:id="266" w:author="Pashmeen Mistry" w:date="2012-01-20T16:03:00Z">
            <w:rPr>
              <w:rFonts w:ascii="Times New Roman" w:hAnsi="Times New Roman" w:cs="Times New Roman"/>
            </w:rPr>
          </w:rPrChange>
        </w:rPr>
        <w:t xml:space="preserve">. In this example, Gigabit interface 0/0/2 is used for </w:t>
      </w:r>
      <w:proofErr w:type="spellStart"/>
      <w:r w:rsidR="00FA3325" w:rsidRPr="00497F38">
        <w:rPr>
          <w:rFonts w:ascii="Times New Roman" w:hAnsi="Times New Roman" w:cs="Times New Roman"/>
          <w:highlight w:val="lightGray"/>
          <w:rPrChange w:id="267" w:author="Pashmeen Mistry" w:date="2012-01-20T16:03:00Z">
            <w:rPr>
              <w:rFonts w:ascii="Times New Roman" w:hAnsi="Times New Roman" w:cs="Times New Roman"/>
            </w:rPr>
          </w:rPrChange>
        </w:rPr>
        <w:t>checkpointing</w:t>
      </w:r>
      <w:proofErr w:type="spellEnd"/>
      <w:r w:rsidR="00FA3325" w:rsidRPr="00497F38">
        <w:rPr>
          <w:rFonts w:ascii="Times New Roman" w:hAnsi="Times New Roman" w:cs="Times New Roman"/>
          <w:highlight w:val="lightGray"/>
          <w:rPrChange w:id="268" w:author="Pashmeen Mistry" w:date="2012-01-20T16:03:00Z">
            <w:rPr>
              <w:rFonts w:ascii="Times New Roman" w:hAnsi="Times New Roman" w:cs="Times New Roman"/>
            </w:rPr>
          </w:rPrChange>
        </w:rPr>
        <w:t>.</w:t>
      </w:r>
      <w:r w:rsidR="00FA3325" w:rsidRPr="00497F38">
        <w:rPr>
          <w:rFonts w:ascii="Times New Roman" w:hAnsi="Times New Roman" w:cs="Times New Roman"/>
        </w:rPr>
        <w:t xml:space="preserve"> </w:t>
      </w:r>
    </w:p>
    <w:p w14:paraId="40DC698B" w14:textId="77777777" w:rsidR="00392680" w:rsidRDefault="00392680">
      <w:pPr>
        <w:rPr>
          <w:ins w:id="269" w:author="Pashmeen  Mistry" w:date="2011-07-20T15:47:00Z"/>
          <w:rFonts w:ascii="Times New Roman" w:hAnsi="Times New Roman" w:cs="Times New Roman"/>
          <w:color w:val="FF0000"/>
        </w:rPr>
      </w:pPr>
    </w:p>
    <w:p w14:paraId="62C9C240" w14:textId="77777777" w:rsidR="00B4462B" w:rsidDel="00B64803" w:rsidRDefault="00B4462B">
      <w:pPr>
        <w:rPr>
          <w:del w:id="270" w:author="Pashmeen  Mistry" w:date="2011-07-20T15:53:00Z"/>
          <w:rFonts w:ascii="Times New Roman" w:hAnsi="Times New Roman" w:cs="Times New Roman"/>
          <w:color w:val="FF0000"/>
        </w:rPr>
      </w:pPr>
    </w:p>
    <w:p w14:paraId="712DF966" w14:textId="77777777" w:rsidR="00F83A6D" w:rsidRDefault="00F83A6D" w:rsidP="001E5D8F">
      <w:pPr>
        <w:pStyle w:val="Heading3"/>
      </w:pPr>
      <w:bookmarkStart w:id="271" w:name="_Toc169512131"/>
      <w:r>
        <w:t>Step 4</w:t>
      </w:r>
      <w:r w:rsidRPr="0033297C">
        <w:t xml:space="preserve">: </w:t>
      </w:r>
      <w:r w:rsidR="00B96F5E">
        <w:t>Configure SIP Binding</w:t>
      </w:r>
      <w:bookmarkEnd w:id="271"/>
      <w:r w:rsidR="00B96F5E">
        <w:t xml:space="preserve"> </w:t>
      </w:r>
    </w:p>
    <w:p w14:paraId="0BC5AA54" w14:textId="77777777" w:rsidR="00B96F5E" w:rsidRDefault="00F83A6D" w:rsidP="00F83A6D">
      <w:pPr>
        <w:rPr>
          <w:rFonts w:ascii="Times New Roman" w:hAnsi="Times New Roman" w:cs="Times New Roman"/>
          <w:bCs/>
        </w:rPr>
      </w:pPr>
      <w:r w:rsidRPr="00F83A6D">
        <w:rPr>
          <w:rFonts w:ascii="Times New Roman" w:hAnsi="Times New Roman" w:cs="Times New Roman"/>
          <w:bCs/>
        </w:rPr>
        <w:t xml:space="preserve">Configure </w:t>
      </w:r>
      <w:r w:rsidR="00620C48">
        <w:rPr>
          <w:rFonts w:ascii="Times New Roman" w:hAnsi="Times New Roman" w:cs="Times New Roman"/>
          <w:bCs/>
        </w:rPr>
        <w:t xml:space="preserve">CUBE to bind SIP messages to the interface that is configured with a Virtual IP address (VIP) for the RG group </w:t>
      </w:r>
      <w:r w:rsidR="00392680">
        <w:rPr>
          <w:rFonts w:ascii="Times New Roman" w:hAnsi="Times New Roman" w:cs="Times New Roman"/>
          <w:bCs/>
        </w:rPr>
        <w:t>employed</w:t>
      </w:r>
      <w:ins w:id="272" w:author="Pashmeen  Mistry" w:date="2011-07-21T16:17:00Z">
        <w:r w:rsidR="00FC6C6B">
          <w:rPr>
            <w:rFonts w:ascii="Times New Roman" w:hAnsi="Times New Roman" w:cs="Times New Roman"/>
            <w:bCs/>
          </w:rPr>
          <w:t xml:space="preserve">. </w:t>
        </w:r>
      </w:ins>
    </w:p>
    <w:p w14:paraId="39241E20" w14:textId="77777777" w:rsidR="00B96F5E" w:rsidRDefault="00B96F5E" w:rsidP="00F83A6D">
      <w:pPr>
        <w:rPr>
          <w:rFonts w:ascii="Times New Roman" w:hAnsi="Times New Roman" w:cs="Times New Roman"/>
          <w:bCs/>
        </w:rPr>
      </w:pPr>
    </w:p>
    <w:p w14:paraId="39A481A6" w14:textId="77777777" w:rsidR="00F83A6D" w:rsidRPr="009961AD" w:rsidRDefault="00F83A6D" w:rsidP="00F83A6D">
      <w:pPr>
        <w:rPr>
          <w:rFonts w:ascii="Courier New" w:hAnsi="Courier New" w:cs="Courier New"/>
          <w:bCs/>
          <w:sz w:val="22"/>
          <w:szCs w:val="22"/>
          <w:rPrChange w:id="273" w:author="Pashmeen Mistry" w:date="2012-01-20T19:29:00Z">
            <w:rPr>
              <w:rFonts w:ascii="Times New Roman" w:hAnsi="Times New Roman" w:cs="Times New Roman"/>
              <w:bCs/>
            </w:rPr>
          </w:rPrChange>
        </w:rPr>
      </w:pPr>
      <w:proofErr w:type="gramStart"/>
      <w:r w:rsidRPr="009961AD">
        <w:rPr>
          <w:rFonts w:ascii="Courier New" w:hAnsi="Courier New" w:cs="Courier New"/>
          <w:bCs/>
          <w:sz w:val="22"/>
          <w:szCs w:val="22"/>
          <w:rPrChange w:id="274" w:author="Pashmeen Mistry" w:date="2012-01-20T19:29:00Z">
            <w:rPr>
              <w:rFonts w:ascii="Times New Roman" w:hAnsi="Times New Roman" w:cs="Times New Roman"/>
              <w:bCs/>
            </w:rPr>
          </w:rPrChange>
        </w:rPr>
        <w:t>dial</w:t>
      </w:r>
      <w:proofErr w:type="gramEnd"/>
      <w:r w:rsidRPr="009961AD">
        <w:rPr>
          <w:rFonts w:ascii="Courier New" w:hAnsi="Courier New" w:cs="Courier New"/>
          <w:bCs/>
          <w:sz w:val="22"/>
          <w:szCs w:val="22"/>
          <w:rPrChange w:id="275" w:author="Pashmeen Mistry" w:date="2012-01-20T19:29:00Z">
            <w:rPr>
              <w:rFonts w:ascii="Times New Roman" w:hAnsi="Times New Roman" w:cs="Times New Roman"/>
              <w:bCs/>
            </w:rPr>
          </w:rPrChange>
        </w:rPr>
        <w:t>-peer voice 1 voip</w:t>
      </w:r>
    </w:p>
    <w:p w14:paraId="770E96D7" w14:textId="77777777" w:rsidR="00F83A6D" w:rsidRPr="009961AD" w:rsidRDefault="00F83A6D" w:rsidP="00F83A6D">
      <w:pPr>
        <w:rPr>
          <w:rFonts w:ascii="Courier New" w:hAnsi="Courier New" w:cs="Courier New"/>
          <w:bCs/>
          <w:sz w:val="22"/>
          <w:szCs w:val="22"/>
          <w:rPrChange w:id="276" w:author="Pashmeen Mistry" w:date="2012-01-20T19:29:00Z">
            <w:rPr>
              <w:rFonts w:ascii="Times New Roman" w:hAnsi="Times New Roman" w:cs="Times New Roman"/>
              <w:bCs/>
            </w:rPr>
          </w:rPrChange>
        </w:rPr>
      </w:pPr>
      <w:r w:rsidRPr="009961AD">
        <w:rPr>
          <w:rFonts w:ascii="Courier New" w:hAnsi="Courier New" w:cs="Courier New"/>
          <w:bCs/>
          <w:sz w:val="22"/>
          <w:szCs w:val="22"/>
          <w:rPrChange w:id="277" w:author="Pashmeen Mistry" w:date="2012-01-20T19:29:00Z">
            <w:rPr>
              <w:rFonts w:ascii="Times New Roman" w:hAnsi="Times New Roman" w:cs="Times New Roman"/>
              <w:bCs/>
            </w:rPr>
          </w:rPrChange>
        </w:rPr>
        <w:t xml:space="preserve"> </w:t>
      </w:r>
      <w:proofErr w:type="gramStart"/>
      <w:r w:rsidRPr="009961AD">
        <w:rPr>
          <w:rFonts w:ascii="Courier New" w:hAnsi="Courier New" w:cs="Courier New"/>
          <w:bCs/>
          <w:sz w:val="22"/>
          <w:szCs w:val="22"/>
          <w:rPrChange w:id="278" w:author="Pashmeen Mistry" w:date="2012-01-20T19:29:00Z">
            <w:rPr>
              <w:rFonts w:ascii="Times New Roman" w:hAnsi="Times New Roman" w:cs="Times New Roman"/>
              <w:bCs/>
            </w:rPr>
          </w:rPrChange>
        </w:rPr>
        <w:t>session</w:t>
      </w:r>
      <w:proofErr w:type="gramEnd"/>
      <w:r w:rsidRPr="009961AD">
        <w:rPr>
          <w:rFonts w:ascii="Courier New" w:hAnsi="Courier New" w:cs="Courier New"/>
          <w:bCs/>
          <w:sz w:val="22"/>
          <w:szCs w:val="22"/>
          <w:rPrChange w:id="279" w:author="Pashmeen Mistry" w:date="2012-01-20T19:29:00Z">
            <w:rPr>
              <w:rFonts w:ascii="Times New Roman" w:hAnsi="Times New Roman" w:cs="Times New Roman"/>
              <w:bCs/>
            </w:rPr>
          </w:rPrChange>
        </w:rPr>
        <w:t xml:space="preserve"> protocol sipv2</w:t>
      </w:r>
    </w:p>
    <w:p w14:paraId="05BDB8A2" w14:textId="77777777" w:rsidR="00F83A6D" w:rsidRPr="009961AD" w:rsidRDefault="00F83A6D" w:rsidP="00F83A6D">
      <w:pPr>
        <w:rPr>
          <w:rFonts w:ascii="Courier New" w:hAnsi="Courier New" w:cs="Courier New"/>
          <w:bCs/>
          <w:sz w:val="22"/>
          <w:szCs w:val="22"/>
          <w:rPrChange w:id="280" w:author="Pashmeen Mistry" w:date="2012-01-20T19:29:00Z">
            <w:rPr>
              <w:rFonts w:ascii="Times New Roman" w:hAnsi="Times New Roman" w:cs="Times New Roman"/>
              <w:bCs/>
            </w:rPr>
          </w:rPrChange>
        </w:rPr>
      </w:pPr>
      <w:r w:rsidRPr="009961AD">
        <w:rPr>
          <w:rFonts w:ascii="Courier New" w:hAnsi="Courier New" w:cs="Courier New"/>
          <w:bCs/>
          <w:sz w:val="22"/>
          <w:szCs w:val="22"/>
          <w:rPrChange w:id="281" w:author="Pashmeen Mistry" w:date="2012-01-20T19:29:00Z">
            <w:rPr>
              <w:rFonts w:ascii="Times New Roman" w:hAnsi="Times New Roman" w:cs="Times New Roman"/>
              <w:bCs/>
            </w:rPr>
          </w:rPrChange>
        </w:rPr>
        <w:t xml:space="preserve"> </w:t>
      </w:r>
      <w:proofErr w:type="gramStart"/>
      <w:r w:rsidRPr="009961AD">
        <w:rPr>
          <w:rFonts w:ascii="Courier New" w:hAnsi="Courier New" w:cs="Courier New"/>
          <w:bCs/>
          <w:sz w:val="22"/>
          <w:szCs w:val="22"/>
          <w:rPrChange w:id="282" w:author="Pashmeen Mistry" w:date="2012-01-20T19:29:00Z">
            <w:rPr>
              <w:rFonts w:ascii="Times New Roman" w:hAnsi="Times New Roman" w:cs="Times New Roman"/>
              <w:bCs/>
            </w:rPr>
          </w:rPrChange>
        </w:rPr>
        <w:t>incoming</w:t>
      </w:r>
      <w:proofErr w:type="gramEnd"/>
      <w:r w:rsidRPr="009961AD">
        <w:rPr>
          <w:rFonts w:ascii="Courier New" w:hAnsi="Courier New" w:cs="Courier New"/>
          <w:bCs/>
          <w:sz w:val="22"/>
          <w:szCs w:val="22"/>
          <w:rPrChange w:id="283" w:author="Pashmeen Mistry" w:date="2012-01-20T19:29:00Z">
            <w:rPr>
              <w:rFonts w:ascii="Times New Roman" w:hAnsi="Times New Roman" w:cs="Times New Roman"/>
              <w:bCs/>
            </w:rPr>
          </w:rPrChange>
        </w:rPr>
        <w:t xml:space="preserve"> called-number 2000</w:t>
      </w:r>
    </w:p>
    <w:p w14:paraId="5A60E283" w14:textId="77777777" w:rsidR="00F83A6D" w:rsidRPr="009961AD" w:rsidRDefault="00F83A6D" w:rsidP="00F83A6D">
      <w:pPr>
        <w:rPr>
          <w:rFonts w:ascii="Courier New" w:hAnsi="Courier New" w:cs="Courier New"/>
          <w:b/>
          <w:bCs/>
          <w:sz w:val="22"/>
          <w:szCs w:val="22"/>
          <w:rPrChange w:id="284" w:author="Pashmeen Mistry" w:date="2012-01-20T19:29:00Z">
            <w:rPr>
              <w:rFonts w:ascii="Times New Roman" w:hAnsi="Times New Roman" w:cs="Times New Roman"/>
              <w:b/>
              <w:bCs/>
            </w:rPr>
          </w:rPrChange>
        </w:rPr>
      </w:pPr>
      <w:r w:rsidRPr="009961AD">
        <w:rPr>
          <w:rFonts w:ascii="Courier New" w:hAnsi="Courier New" w:cs="Courier New"/>
          <w:bCs/>
          <w:sz w:val="22"/>
          <w:szCs w:val="22"/>
          <w:rPrChange w:id="285" w:author="Pashmeen Mistry" w:date="2012-01-20T19:29:00Z">
            <w:rPr>
              <w:rFonts w:ascii="Times New Roman" w:hAnsi="Times New Roman" w:cs="Times New Roman"/>
              <w:bCs/>
            </w:rPr>
          </w:rPrChange>
        </w:rPr>
        <w:t xml:space="preserve"> </w:t>
      </w:r>
      <w:proofErr w:type="gramStart"/>
      <w:r w:rsidRPr="009961AD">
        <w:rPr>
          <w:rFonts w:ascii="Courier New" w:hAnsi="Courier New" w:cs="Courier New"/>
          <w:b/>
          <w:bCs/>
          <w:sz w:val="22"/>
          <w:szCs w:val="22"/>
          <w:rPrChange w:id="286" w:author="Pashmeen Mistry" w:date="2012-01-20T19:29:00Z">
            <w:rPr>
              <w:rFonts w:ascii="Times New Roman" w:hAnsi="Times New Roman" w:cs="Times New Roman"/>
              <w:b/>
              <w:bCs/>
            </w:rPr>
          </w:rPrChange>
        </w:rPr>
        <w:t>voice</w:t>
      </w:r>
      <w:proofErr w:type="gramEnd"/>
      <w:r w:rsidRPr="009961AD">
        <w:rPr>
          <w:rFonts w:ascii="Courier New" w:hAnsi="Courier New" w:cs="Courier New"/>
          <w:b/>
          <w:bCs/>
          <w:sz w:val="22"/>
          <w:szCs w:val="22"/>
          <w:rPrChange w:id="287" w:author="Pashmeen Mistry" w:date="2012-01-20T19:29:00Z">
            <w:rPr>
              <w:rFonts w:ascii="Times New Roman" w:hAnsi="Times New Roman" w:cs="Times New Roman"/>
              <w:b/>
              <w:bCs/>
            </w:rPr>
          </w:rPrChange>
        </w:rPr>
        <w:t>-class sip bind control source-interface GigabitEthernet0/0/0</w:t>
      </w:r>
    </w:p>
    <w:p w14:paraId="51DE9641" w14:textId="77777777" w:rsidR="00F83A6D" w:rsidRPr="009961AD" w:rsidRDefault="00F83A6D" w:rsidP="00F83A6D">
      <w:pPr>
        <w:rPr>
          <w:rFonts w:ascii="Courier New" w:hAnsi="Courier New" w:cs="Courier New"/>
          <w:b/>
          <w:bCs/>
          <w:sz w:val="22"/>
          <w:szCs w:val="22"/>
          <w:rPrChange w:id="288" w:author="Pashmeen Mistry" w:date="2012-01-20T19:29:00Z">
            <w:rPr>
              <w:rFonts w:ascii="Times New Roman" w:hAnsi="Times New Roman" w:cs="Times New Roman"/>
              <w:b/>
              <w:bCs/>
            </w:rPr>
          </w:rPrChange>
        </w:rPr>
      </w:pPr>
      <w:r w:rsidRPr="009961AD">
        <w:rPr>
          <w:rFonts w:ascii="Courier New" w:hAnsi="Courier New" w:cs="Courier New"/>
          <w:b/>
          <w:bCs/>
          <w:sz w:val="22"/>
          <w:szCs w:val="22"/>
          <w:rPrChange w:id="289" w:author="Pashmeen Mistry" w:date="2012-01-20T19:29:00Z">
            <w:rPr>
              <w:rFonts w:ascii="Times New Roman" w:hAnsi="Times New Roman" w:cs="Times New Roman"/>
              <w:b/>
              <w:bCs/>
            </w:rPr>
          </w:rPrChange>
        </w:rPr>
        <w:t xml:space="preserve"> </w:t>
      </w:r>
      <w:proofErr w:type="gramStart"/>
      <w:r w:rsidRPr="009961AD">
        <w:rPr>
          <w:rFonts w:ascii="Courier New" w:hAnsi="Courier New" w:cs="Courier New"/>
          <w:b/>
          <w:bCs/>
          <w:sz w:val="22"/>
          <w:szCs w:val="22"/>
          <w:rPrChange w:id="290" w:author="Pashmeen Mistry" w:date="2012-01-20T19:29:00Z">
            <w:rPr>
              <w:rFonts w:ascii="Times New Roman" w:hAnsi="Times New Roman" w:cs="Times New Roman"/>
              <w:b/>
              <w:bCs/>
            </w:rPr>
          </w:rPrChange>
        </w:rPr>
        <w:t>voice</w:t>
      </w:r>
      <w:proofErr w:type="gramEnd"/>
      <w:r w:rsidRPr="009961AD">
        <w:rPr>
          <w:rFonts w:ascii="Courier New" w:hAnsi="Courier New" w:cs="Courier New"/>
          <w:b/>
          <w:bCs/>
          <w:sz w:val="22"/>
          <w:szCs w:val="22"/>
          <w:rPrChange w:id="291" w:author="Pashmeen Mistry" w:date="2012-01-20T19:29:00Z">
            <w:rPr>
              <w:rFonts w:ascii="Times New Roman" w:hAnsi="Times New Roman" w:cs="Times New Roman"/>
              <w:b/>
              <w:bCs/>
            </w:rPr>
          </w:rPrChange>
        </w:rPr>
        <w:t>-class sip bind media source-interface GigabitEthernet0/0/0</w:t>
      </w:r>
    </w:p>
    <w:p w14:paraId="63370D35" w14:textId="77777777" w:rsidR="00F83A6D" w:rsidRPr="009961AD" w:rsidRDefault="00F83A6D" w:rsidP="00F83A6D">
      <w:pPr>
        <w:rPr>
          <w:rFonts w:ascii="Courier New" w:hAnsi="Courier New" w:cs="Courier New"/>
          <w:bCs/>
          <w:sz w:val="22"/>
          <w:szCs w:val="22"/>
          <w:rPrChange w:id="292" w:author="Pashmeen Mistry" w:date="2012-01-20T19:29:00Z">
            <w:rPr>
              <w:rFonts w:ascii="Times New Roman" w:hAnsi="Times New Roman" w:cs="Times New Roman"/>
              <w:bCs/>
            </w:rPr>
          </w:rPrChange>
        </w:rPr>
      </w:pPr>
      <w:r w:rsidRPr="009961AD">
        <w:rPr>
          <w:rFonts w:ascii="Courier New" w:hAnsi="Courier New" w:cs="Courier New"/>
          <w:bCs/>
          <w:sz w:val="22"/>
          <w:szCs w:val="22"/>
          <w:rPrChange w:id="293" w:author="Pashmeen Mistry" w:date="2012-01-20T19:29:00Z">
            <w:rPr>
              <w:rFonts w:ascii="Times New Roman" w:hAnsi="Times New Roman" w:cs="Times New Roman"/>
              <w:bCs/>
            </w:rPr>
          </w:rPrChange>
        </w:rPr>
        <w:t xml:space="preserve"> </w:t>
      </w:r>
      <w:proofErr w:type="gramStart"/>
      <w:r w:rsidRPr="009961AD">
        <w:rPr>
          <w:rFonts w:ascii="Courier New" w:hAnsi="Courier New" w:cs="Courier New"/>
          <w:bCs/>
          <w:sz w:val="22"/>
          <w:szCs w:val="22"/>
          <w:rPrChange w:id="294" w:author="Pashmeen Mistry" w:date="2012-01-20T19:29:00Z">
            <w:rPr>
              <w:rFonts w:ascii="Times New Roman" w:hAnsi="Times New Roman" w:cs="Times New Roman"/>
              <w:bCs/>
            </w:rPr>
          </w:rPrChange>
        </w:rPr>
        <w:t>codec</w:t>
      </w:r>
      <w:proofErr w:type="gramEnd"/>
      <w:r w:rsidRPr="009961AD">
        <w:rPr>
          <w:rFonts w:ascii="Courier New" w:hAnsi="Courier New" w:cs="Courier New"/>
          <w:bCs/>
          <w:sz w:val="22"/>
          <w:szCs w:val="22"/>
          <w:rPrChange w:id="295" w:author="Pashmeen Mistry" w:date="2012-01-20T19:29:00Z">
            <w:rPr>
              <w:rFonts w:ascii="Times New Roman" w:hAnsi="Times New Roman" w:cs="Times New Roman"/>
              <w:bCs/>
            </w:rPr>
          </w:rPrChange>
        </w:rPr>
        <w:t xml:space="preserve"> g711ulaw</w:t>
      </w:r>
    </w:p>
    <w:p w14:paraId="5202A30A" w14:textId="77777777" w:rsidR="00F83A6D" w:rsidRPr="009961AD" w:rsidRDefault="00F83A6D" w:rsidP="00F83A6D">
      <w:pPr>
        <w:rPr>
          <w:rFonts w:ascii="Courier New" w:hAnsi="Courier New" w:cs="Courier New"/>
          <w:bCs/>
          <w:sz w:val="22"/>
          <w:szCs w:val="22"/>
          <w:rPrChange w:id="296" w:author="Pashmeen Mistry" w:date="2012-01-20T19:29:00Z">
            <w:rPr>
              <w:rFonts w:ascii="Times New Roman" w:hAnsi="Times New Roman" w:cs="Times New Roman"/>
              <w:bCs/>
            </w:rPr>
          </w:rPrChange>
        </w:rPr>
      </w:pPr>
      <w:r w:rsidRPr="009961AD">
        <w:rPr>
          <w:rFonts w:ascii="Courier New" w:hAnsi="Courier New" w:cs="Courier New"/>
          <w:bCs/>
          <w:sz w:val="22"/>
          <w:szCs w:val="22"/>
          <w:rPrChange w:id="297" w:author="Pashmeen Mistry" w:date="2012-01-20T19:29:00Z">
            <w:rPr>
              <w:rFonts w:ascii="Times New Roman" w:hAnsi="Times New Roman" w:cs="Times New Roman"/>
              <w:bCs/>
            </w:rPr>
          </w:rPrChange>
        </w:rPr>
        <w:t>!</w:t>
      </w:r>
    </w:p>
    <w:p w14:paraId="4A3588FB" w14:textId="77777777" w:rsidR="00F83A6D" w:rsidRPr="009961AD" w:rsidRDefault="00F83A6D" w:rsidP="00F83A6D">
      <w:pPr>
        <w:rPr>
          <w:rFonts w:ascii="Courier New" w:hAnsi="Courier New" w:cs="Courier New"/>
          <w:bCs/>
          <w:sz w:val="22"/>
          <w:szCs w:val="22"/>
          <w:rPrChange w:id="298" w:author="Pashmeen Mistry" w:date="2012-01-20T19:29:00Z">
            <w:rPr>
              <w:rFonts w:ascii="Times New Roman" w:hAnsi="Times New Roman" w:cs="Times New Roman"/>
              <w:bCs/>
            </w:rPr>
          </w:rPrChange>
        </w:rPr>
      </w:pPr>
      <w:proofErr w:type="gramStart"/>
      <w:r w:rsidRPr="009961AD">
        <w:rPr>
          <w:rFonts w:ascii="Courier New" w:hAnsi="Courier New" w:cs="Courier New"/>
          <w:bCs/>
          <w:sz w:val="22"/>
          <w:szCs w:val="22"/>
          <w:rPrChange w:id="299" w:author="Pashmeen Mistry" w:date="2012-01-20T19:29:00Z">
            <w:rPr>
              <w:rFonts w:ascii="Times New Roman" w:hAnsi="Times New Roman" w:cs="Times New Roman"/>
              <w:bCs/>
            </w:rPr>
          </w:rPrChange>
        </w:rPr>
        <w:t>dial</w:t>
      </w:r>
      <w:proofErr w:type="gramEnd"/>
      <w:r w:rsidRPr="009961AD">
        <w:rPr>
          <w:rFonts w:ascii="Courier New" w:hAnsi="Courier New" w:cs="Courier New"/>
          <w:bCs/>
          <w:sz w:val="22"/>
          <w:szCs w:val="22"/>
          <w:rPrChange w:id="300" w:author="Pashmeen Mistry" w:date="2012-01-20T19:29:00Z">
            <w:rPr>
              <w:rFonts w:ascii="Times New Roman" w:hAnsi="Times New Roman" w:cs="Times New Roman"/>
              <w:bCs/>
            </w:rPr>
          </w:rPrChange>
        </w:rPr>
        <w:t>-peer voice 2 voip</w:t>
      </w:r>
    </w:p>
    <w:p w14:paraId="02D4D091" w14:textId="77777777" w:rsidR="00F83A6D" w:rsidRPr="009961AD" w:rsidRDefault="00F83A6D" w:rsidP="00F83A6D">
      <w:pPr>
        <w:rPr>
          <w:rFonts w:ascii="Courier New" w:hAnsi="Courier New" w:cs="Courier New"/>
          <w:bCs/>
          <w:sz w:val="22"/>
          <w:szCs w:val="22"/>
          <w:rPrChange w:id="301" w:author="Pashmeen Mistry" w:date="2012-01-20T19:29:00Z">
            <w:rPr>
              <w:rFonts w:ascii="Times New Roman" w:hAnsi="Times New Roman" w:cs="Times New Roman"/>
              <w:bCs/>
            </w:rPr>
          </w:rPrChange>
        </w:rPr>
      </w:pPr>
      <w:r w:rsidRPr="009961AD">
        <w:rPr>
          <w:rFonts w:ascii="Courier New" w:hAnsi="Courier New" w:cs="Courier New"/>
          <w:bCs/>
          <w:sz w:val="22"/>
          <w:szCs w:val="22"/>
          <w:rPrChange w:id="302" w:author="Pashmeen Mistry" w:date="2012-01-20T19:29:00Z">
            <w:rPr>
              <w:rFonts w:ascii="Times New Roman" w:hAnsi="Times New Roman" w:cs="Times New Roman"/>
              <w:bCs/>
            </w:rPr>
          </w:rPrChange>
        </w:rPr>
        <w:t xml:space="preserve"> </w:t>
      </w:r>
      <w:proofErr w:type="gramStart"/>
      <w:r w:rsidRPr="009961AD">
        <w:rPr>
          <w:rFonts w:ascii="Courier New" w:hAnsi="Courier New" w:cs="Courier New"/>
          <w:bCs/>
          <w:sz w:val="22"/>
          <w:szCs w:val="22"/>
          <w:rPrChange w:id="303" w:author="Pashmeen Mistry" w:date="2012-01-20T19:29:00Z">
            <w:rPr>
              <w:rFonts w:ascii="Times New Roman" w:hAnsi="Times New Roman" w:cs="Times New Roman"/>
              <w:bCs/>
            </w:rPr>
          </w:rPrChange>
        </w:rPr>
        <w:t>destination</w:t>
      </w:r>
      <w:proofErr w:type="gramEnd"/>
      <w:r w:rsidRPr="009961AD">
        <w:rPr>
          <w:rFonts w:ascii="Courier New" w:hAnsi="Courier New" w:cs="Courier New"/>
          <w:bCs/>
          <w:sz w:val="22"/>
          <w:szCs w:val="22"/>
          <w:rPrChange w:id="304" w:author="Pashmeen Mistry" w:date="2012-01-20T19:29:00Z">
            <w:rPr>
              <w:rFonts w:ascii="Times New Roman" w:hAnsi="Times New Roman" w:cs="Times New Roman"/>
              <w:bCs/>
            </w:rPr>
          </w:rPrChange>
        </w:rPr>
        <w:t>-pattern 2000</w:t>
      </w:r>
    </w:p>
    <w:p w14:paraId="3951F3D0" w14:textId="77777777" w:rsidR="00F83A6D" w:rsidRPr="009961AD" w:rsidRDefault="00F83A6D" w:rsidP="00F83A6D">
      <w:pPr>
        <w:rPr>
          <w:rFonts w:ascii="Courier New" w:hAnsi="Courier New" w:cs="Courier New"/>
          <w:bCs/>
          <w:sz w:val="22"/>
          <w:szCs w:val="22"/>
          <w:rPrChange w:id="305" w:author="Pashmeen Mistry" w:date="2012-01-20T19:29:00Z">
            <w:rPr>
              <w:rFonts w:ascii="Times New Roman" w:hAnsi="Times New Roman" w:cs="Times New Roman"/>
              <w:bCs/>
            </w:rPr>
          </w:rPrChange>
        </w:rPr>
      </w:pPr>
      <w:r w:rsidRPr="009961AD">
        <w:rPr>
          <w:rFonts w:ascii="Courier New" w:hAnsi="Courier New" w:cs="Courier New"/>
          <w:bCs/>
          <w:sz w:val="22"/>
          <w:szCs w:val="22"/>
          <w:rPrChange w:id="306" w:author="Pashmeen Mistry" w:date="2012-01-20T19:29:00Z">
            <w:rPr>
              <w:rFonts w:ascii="Times New Roman" w:hAnsi="Times New Roman" w:cs="Times New Roman"/>
              <w:bCs/>
            </w:rPr>
          </w:rPrChange>
        </w:rPr>
        <w:t xml:space="preserve"> </w:t>
      </w:r>
      <w:proofErr w:type="gramStart"/>
      <w:r w:rsidRPr="009961AD">
        <w:rPr>
          <w:rFonts w:ascii="Courier New" w:hAnsi="Courier New" w:cs="Courier New"/>
          <w:bCs/>
          <w:sz w:val="22"/>
          <w:szCs w:val="22"/>
          <w:rPrChange w:id="307" w:author="Pashmeen Mistry" w:date="2012-01-20T19:29:00Z">
            <w:rPr>
              <w:rFonts w:ascii="Times New Roman" w:hAnsi="Times New Roman" w:cs="Times New Roman"/>
              <w:bCs/>
            </w:rPr>
          </w:rPrChange>
        </w:rPr>
        <w:t>session</w:t>
      </w:r>
      <w:proofErr w:type="gramEnd"/>
      <w:r w:rsidRPr="009961AD">
        <w:rPr>
          <w:rFonts w:ascii="Courier New" w:hAnsi="Courier New" w:cs="Courier New"/>
          <w:bCs/>
          <w:sz w:val="22"/>
          <w:szCs w:val="22"/>
          <w:rPrChange w:id="308" w:author="Pashmeen Mistry" w:date="2012-01-20T19:29:00Z">
            <w:rPr>
              <w:rFonts w:ascii="Times New Roman" w:hAnsi="Times New Roman" w:cs="Times New Roman"/>
              <w:bCs/>
            </w:rPr>
          </w:rPrChange>
        </w:rPr>
        <w:t xml:space="preserve"> protocol sipv2</w:t>
      </w:r>
    </w:p>
    <w:p w14:paraId="180341B1" w14:textId="77777777" w:rsidR="00F83A6D" w:rsidRPr="009961AD" w:rsidRDefault="00F83A6D" w:rsidP="00F83A6D">
      <w:pPr>
        <w:rPr>
          <w:rFonts w:ascii="Courier New" w:hAnsi="Courier New" w:cs="Courier New"/>
          <w:bCs/>
          <w:sz w:val="22"/>
          <w:szCs w:val="22"/>
          <w:rPrChange w:id="309" w:author="Pashmeen Mistry" w:date="2012-01-20T19:29:00Z">
            <w:rPr>
              <w:rFonts w:ascii="Times New Roman" w:hAnsi="Times New Roman" w:cs="Times New Roman"/>
              <w:bCs/>
            </w:rPr>
          </w:rPrChange>
        </w:rPr>
      </w:pPr>
      <w:r w:rsidRPr="009961AD">
        <w:rPr>
          <w:rFonts w:ascii="Courier New" w:hAnsi="Courier New" w:cs="Courier New"/>
          <w:bCs/>
          <w:sz w:val="22"/>
          <w:szCs w:val="22"/>
          <w:rPrChange w:id="310" w:author="Pashmeen Mistry" w:date="2012-01-20T19:29:00Z">
            <w:rPr>
              <w:rFonts w:ascii="Times New Roman" w:hAnsi="Times New Roman" w:cs="Times New Roman"/>
              <w:bCs/>
            </w:rPr>
          </w:rPrChange>
        </w:rPr>
        <w:t xml:space="preserve"> </w:t>
      </w:r>
      <w:proofErr w:type="gramStart"/>
      <w:r w:rsidRPr="009961AD">
        <w:rPr>
          <w:rFonts w:ascii="Courier New" w:hAnsi="Courier New" w:cs="Courier New"/>
          <w:bCs/>
          <w:sz w:val="22"/>
          <w:szCs w:val="22"/>
          <w:rPrChange w:id="311" w:author="Pashmeen Mistry" w:date="2012-01-20T19:29:00Z">
            <w:rPr>
              <w:rFonts w:ascii="Times New Roman" w:hAnsi="Times New Roman" w:cs="Times New Roman"/>
              <w:bCs/>
            </w:rPr>
          </w:rPrChange>
        </w:rPr>
        <w:t>session</w:t>
      </w:r>
      <w:proofErr w:type="gramEnd"/>
      <w:r w:rsidRPr="009961AD">
        <w:rPr>
          <w:rFonts w:ascii="Courier New" w:hAnsi="Courier New" w:cs="Courier New"/>
          <w:bCs/>
          <w:sz w:val="22"/>
          <w:szCs w:val="22"/>
          <w:rPrChange w:id="312" w:author="Pashmeen Mistry" w:date="2012-01-20T19:29:00Z">
            <w:rPr>
              <w:rFonts w:ascii="Times New Roman" w:hAnsi="Times New Roman" w:cs="Times New Roman"/>
              <w:bCs/>
            </w:rPr>
          </w:rPrChange>
        </w:rPr>
        <w:t xml:space="preserve"> target ipv4:9.41.34.11</w:t>
      </w:r>
    </w:p>
    <w:p w14:paraId="4FFBE696" w14:textId="77777777" w:rsidR="00F83A6D" w:rsidRPr="009961AD" w:rsidRDefault="00F83A6D" w:rsidP="00620C48">
      <w:pPr>
        <w:rPr>
          <w:rFonts w:ascii="Courier New" w:hAnsi="Courier New" w:cs="Courier New"/>
          <w:b/>
          <w:bCs/>
          <w:sz w:val="22"/>
          <w:szCs w:val="22"/>
          <w:rPrChange w:id="313" w:author="Pashmeen Mistry" w:date="2012-01-20T19:29:00Z">
            <w:rPr>
              <w:rFonts w:ascii="Times New Roman" w:hAnsi="Times New Roman" w:cs="Times New Roman"/>
              <w:b/>
              <w:bCs/>
            </w:rPr>
          </w:rPrChange>
        </w:rPr>
      </w:pPr>
      <w:proofErr w:type="gramStart"/>
      <w:r w:rsidRPr="009961AD">
        <w:rPr>
          <w:rFonts w:ascii="Courier New" w:hAnsi="Courier New" w:cs="Courier New"/>
          <w:b/>
          <w:bCs/>
          <w:sz w:val="22"/>
          <w:szCs w:val="22"/>
          <w:rPrChange w:id="314" w:author="Pashmeen Mistry" w:date="2012-01-20T19:29:00Z">
            <w:rPr>
              <w:rFonts w:ascii="Times New Roman" w:hAnsi="Times New Roman" w:cs="Times New Roman"/>
              <w:b/>
              <w:bCs/>
            </w:rPr>
          </w:rPrChange>
        </w:rPr>
        <w:lastRenderedPageBreak/>
        <w:t>voice</w:t>
      </w:r>
      <w:proofErr w:type="gramEnd"/>
      <w:r w:rsidRPr="009961AD">
        <w:rPr>
          <w:rFonts w:ascii="Courier New" w:hAnsi="Courier New" w:cs="Courier New"/>
          <w:b/>
          <w:bCs/>
          <w:sz w:val="22"/>
          <w:szCs w:val="22"/>
          <w:rPrChange w:id="315" w:author="Pashmeen Mistry" w:date="2012-01-20T19:29:00Z">
            <w:rPr>
              <w:rFonts w:ascii="Times New Roman" w:hAnsi="Times New Roman" w:cs="Times New Roman"/>
              <w:b/>
              <w:bCs/>
            </w:rPr>
          </w:rPrChange>
        </w:rPr>
        <w:t>-class sip bind control source-interface GigabitEthernet0/0/1</w:t>
      </w:r>
    </w:p>
    <w:p w14:paraId="0DC9E6AE" w14:textId="77777777" w:rsidR="00F83A6D" w:rsidRPr="009961AD" w:rsidRDefault="00F83A6D" w:rsidP="00620C48">
      <w:pPr>
        <w:rPr>
          <w:rFonts w:ascii="Courier New" w:hAnsi="Courier New" w:cs="Courier New"/>
          <w:b/>
          <w:bCs/>
          <w:sz w:val="22"/>
          <w:szCs w:val="22"/>
          <w:rPrChange w:id="316" w:author="Pashmeen Mistry" w:date="2012-01-20T19:29:00Z">
            <w:rPr>
              <w:rFonts w:ascii="Times New Roman" w:hAnsi="Times New Roman" w:cs="Times New Roman"/>
              <w:b/>
              <w:bCs/>
            </w:rPr>
          </w:rPrChange>
        </w:rPr>
      </w:pPr>
      <w:proofErr w:type="gramStart"/>
      <w:r w:rsidRPr="009961AD">
        <w:rPr>
          <w:rFonts w:ascii="Courier New" w:hAnsi="Courier New" w:cs="Courier New"/>
          <w:b/>
          <w:bCs/>
          <w:sz w:val="22"/>
          <w:szCs w:val="22"/>
          <w:rPrChange w:id="317" w:author="Pashmeen Mistry" w:date="2012-01-20T19:29:00Z">
            <w:rPr>
              <w:rFonts w:ascii="Times New Roman" w:hAnsi="Times New Roman" w:cs="Times New Roman"/>
              <w:b/>
              <w:bCs/>
            </w:rPr>
          </w:rPrChange>
        </w:rPr>
        <w:t>voice</w:t>
      </w:r>
      <w:proofErr w:type="gramEnd"/>
      <w:r w:rsidRPr="009961AD">
        <w:rPr>
          <w:rFonts w:ascii="Courier New" w:hAnsi="Courier New" w:cs="Courier New"/>
          <w:b/>
          <w:bCs/>
          <w:sz w:val="22"/>
          <w:szCs w:val="22"/>
          <w:rPrChange w:id="318" w:author="Pashmeen Mistry" w:date="2012-01-20T19:29:00Z">
            <w:rPr>
              <w:rFonts w:ascii="Times New Roman" w:hAnsi="Times New Roman" w:cs="Times New Roman"/>
              <w:b/>
              <w:bCs/>
            </w:rPr>
          </w:rPrChange>
        </w:rPr>
        <w:t xml:space="preserve">-class sip bind media source-interface GigabitEthernet0/0/1 </w:t>
      </w:r>
    </w:p>
    <w:p w14:paraId="15A3610E" w14:textId="77777777" w:rsidR="00F83A6D" w:rsidRPr="00F83A6D" w:rsidRDefault="00F83A6D" w:rsidP="00F83A6D">
      <w:pPr>
        <w:rPr>
          <w:rFonts w:ascii="Times New Roman" w:hAnsi="Times New Roman" w:cs="Times New Roman"/>
          <w:bCs/>
        </w:rPr>
      </w:pPr>
      <w:r w:rsidRPr="009961AD">
        <w:rPr>
          <w:rFonts w:ascii="Courier New" w:hAnsi="Courier New" w:cs="Courier New"/>
          <w:bCs/>
          <w:sz w:val="22"/>
          <w:szCs w:val="22"/>
          <w:rPrChange w:id="319" w:author="Pashmeen Mistry" w:date="2012-01-20T19:29:00Z">
            <w:rPr>
              <w:rFonts w:ascii="Times New Roman" w:hAnsi="Times New Roman" w:cs="Times New Roman"/>
              <w:bCs/>
            </w:rPr>
          </w:rPrChange>
        </w:rPr>
        <w:t xml:space="preserve"> </w:t>
      </w:r>
      <w:proofErr w:type="gramStart"/>
      <w:r w:rsidRPr="009961AD">
        <w:rPr>
          <w:rFonts w:ascii="Courier New" w:hAnsi="Courier New" w:cs="Courier New"/>
          <w:bCs/>
          <w:sz w:val="22"/>
          <w:szCs w:val="22"/>
          <w:rPrChange w:id="320" w:author="Pashmeen Mistry" w:date="2012-01-20T19:29:00Z">
            <w:rPr>
              <w:rFonts w:ascii="Times New Roman" w:hAnsi="Times New Roman" w:cs="Times New Roman"/>
              <w:bCs/>
            </w:rPr>
          </w:rPrChange>
        </w:rPr>
        <w:t>codec</w:t>
      </w:r>
      <w:proofErr w:type="gramEnd"/>
      <w:r w:rsidRPr="009961AD">
        <w:rPr>
          <w:rFonts w:ascii="Courier New" w:hAnsi="Courier New" w:cs="Courier New"/>
          <w:bCs/>
          <w:sz w:val="22"/>
          <w:szCs w:val="22"/>
          <w:rPrChange w:id="321" w:author="Pashmeen Mistry" w:date="2012-01-20T19:29:00Z">
            <w:rPr>
              <w:rFonts w:ascii="Times New Roman" w:hAnsi="Times New Roman" w:cs="Times New Roman"/>
              <w:bCs/>
            </w:rPr>
          </w:rPrChange>
        </w:rPr>
        <w:t xml:space="preserve"> g711ulaw</w:t>
      </w:r>
    </w:p>
    <w:p w14:paraId="37CF0045" w14:textId="77777777" w:rsidR="00F83A6D" w:rsidRPr="00620C48" w:rsidRDefault="00F83A6D">
      <w:pPr>
        <w:rPr>
          <w:rFonts w:ascii="Times New Roman" w:hAnsi="Times New Roman" w:cs="Times New Roman"/>
        </w:rPr>
      </w:pPr>
    </w:p>
    <w:p w14:paraId="1B4A3B06" w14:textId="3E4FBE3E" w:rsidR="00F83A6D" w:rsidRPr="00620C48" w:rsidDel="009961AD" w:rsidRDefault="00620C48">
      <w:pPr>
        <w:rPr>
          <w:del w:id="322" w:author="Pashmeen Mistry" w:date="2012-01-20T19:28:00Z"/>
          <w:rFonts w:ascii="Times New Roman" w:hAnsi="Times New Roman" w:cs="Times New Roman"/>
        </w:rPr>
      </w:pPr>
      <w:del w:id="323" w:author="Pashmeen Mistry" w:date="2012-01-20T19:28:00Z">
        <w:r w:rsidRPr="00620C48" w:rsidDel="009961AD">
          <w:rPr>
            <w:rFonts w:ascii="Times New Roman" w:hAnsi="Times New Roman" w:cs="Times New Roman"/>
          </w:rPr>
          <w:delText>Note: If only 1 interface is used – incoming and outgoing dial-peer will be binded to the same interface</w:delText>
        </w:r>
      </w:del>
    </w:p>
    <w:p w14:paraId="09C7147F" w14:textId="77777777" w:rsidR="00620C48" w:rsidRDefault="00620C48">
      <w:pPr>
        <w:rPr>
          <w:rFonts w:ascii="Times New Roman" w:hAnsi="Times New Roman" w:cs="Times New Roman"/>
          <w:color w:val="FF0000"/>
        </w:rPr>
      </w:pPr>
    </w:p>
    <w:p w14:paraId="356A1245" w14:textId="77777777" w:rsidR="00F83A6D" w:rsidRDefault="00F83A6D" w:rsidP="001E5D8F">
      <w:pPr>
        <w:pStyle w:val="Heading3"/>
      </w:pPr>
      <w:bookmarkStart w:id="324" w:name="_Toc169512132"/>
      <w:r>
        <w:t>Step 5</w:t>
      </w:r>
      <w:r w:rsidRPr="0033297C">
        <w:t xml:space="preserve">: </w:t>
      </w:r>
      <w:r w:rsidR="006818A1">
        <w:t>Configure H323 binding (only if H323 calls are involved)</w:t>
      </w:r>
      <w:bookmarkEnd w:id="324"/>
    </w:p>
    <w:p w14:paraId="414BBB81" w14:textId="77777777" w:rsidR="00F83A6D" w:rsidRDefault="00F83A6D" w:rsidP="00F83A6D">
      <w:pPr>
        <w:rPr>
          <w:rFonts w:ascii="Times New Roman" w:hAnsi="Times New Roman" w:cs="Times New Roman"/>
          <w:b/>
          <w:sz w:val="28"/>
          <w:szCs w:val="28"/>
        </w:rPr>
      </w:pPr>
    </w:p>
    <w:p w14:paraId="116526EC" w14:textId="77777777" w:rsidR="00F83A6D" w:rsidRPr="00F83A6D" w:rsidRDefault="00F83A6D" w:rsidP="00F83A6D">
      <w:pPr>
        <w:rPr>
          <w:rFonts w:ascii="Times New Roman" w:hAnsi="Times New Roman" w:cs="Times New Roman"/>
        </w:rPr>
      </w:pPr>
      <w:r w:rsidRPr="00F83A6D">
        <w:rPr>
          <w:rFonts w:ascii="Times New Roman" w:hAnsi="Times New Roman" w:cs="Times New Roman"/>
        </w:rPr>
        <w:t>Under the interface used by H.323, configure voip-bind with its source address equal to this interface’s VIP for the RG group employed</w:t>
      </w:r>
    </w:p>
    <w:p w14:paraId="7092E427" w14:textId="77777777" w:rsidR="00F83A6D" w:rsidRPr="00F83A6D" w:rsidRDefault="00F83A6D" w:rsidP="00F83A6D">
      <w:pPr>
        <w:rPr>
          <w:rFonts w:ascii="Times New Roman" w:hAnsi="Times New Roman" w:cs="Times New Roman"/>
        </w:rPr>
      </w:pPr>
    </w:p>
    <w:p w14:paraId="4E47A3C1" w14:textId="77777777" w:rsidR="00F83A6D" w:rsidRPr="009961AD" w:rsidRDefault="00F83A6D" w:rsidP="00F83A6D">
      <w:pPr>
        <w:rPr>
          <w:rFonts w:ascii="Courier New" w:hAnsi="Courier New" w:cs="Courier New"/>
          <w:sz w:val="22"/>
          <w:szCs w:val="22"/>
          <w:rPrChange w:id="325" w:author="Pashmeen Mistry" w:date="2012-01-20T19:29:00Z">
            <w:rPr>
              <w:rFonts w:ascii="Times New Roman" w:hAnsi="Times New Roman" w:cs="Times New Roman"/>
            </w:rPr>
          </w:rPrChange>
        </w:rPr>
      </w:pPr>
      <w:proofErr w:type="gramStart"/>
      <w:r w:rsidRPr="009961AD">
        <w:rPr>
          <w:rFonts w:ascii="Courier New" w:hAnsi="Courier New" w:cs="Courier New"/>
          <w:sz w:val="22"/>
          <w:szCs w:val="22"/>
          <w:rPrChange w:id="326" w:author="Pashmeen Mistry" w:date="2012-01-20T19:29:00Z">
            <w:rPr>
              <w:rFonts w:ascii="Times New Roman" w:hAnsi="Times New Roman" w:cs="Times New Roman"/>
            </w:rPr>
          </w:rPrChange>
        </w:rPr>
        <w:t>voice</w:t>
      </w:r>
      <w:proofErr w:type="gramEnd"/>
      <w:r w:rsidRPr="009961AD">
        <w:rPr>
          <w:rFonts w:ascii="Courier New" w:hAnsi="Courier New" w:cs="Courier New"/>
          <w:sz w:val="22"/>
          <w:szCs w:val="22"/>
          <w:rPrChange w:id="327" w:author="Pashmeen Mistry" w:date="2012-01-20T19:29:00Z">
            <w:rPr>
              <w:rFonts w:ascii="Times New Roman" w:hAnsi="Times New Roman" w:cs="Times New Roman"/>
            </w:rPr>
          </w:rPrChange>
        </w:rPr>
        <w:t xml:space="preserve"> service voip</w:t>
      </w:r>
    </w:p>
    <w:p w14:paraId="2D61F90F" w14:textId="77777777" w:rsidR="00F83A6D" w:rsidRPr="009961AD" w:rsidRDefault="00F83A6D" w:rsidP="00F83A6D">
      <w:pPr>
        <w:rPr>
          <w:rFonts w:ascii="Courier New" w:hAnsi="Courier New" w:cs="Courier New"/>
          <w:sz w:val="22"/>
          <w:szCs w:val="22"/>
          <w:rPrChange w:id="328" w:author="Pashmeen Mistry" w:date="2012-01-20T19:29:00Z">
            <w:rPr>
              <w:rFonts w:ascii="Times New Roman" w:hAnsi="Times New Roman" w:cs="Times New Roman"/>
            </w:rPr>
          </w:rPrChange>
        </w:rPr>
      </w:pPr>
      <w:r w:rsidRPr="009961AD">
        <w:rPr>
          <w:rFonts w:ascii="Courier New" w:hAnsi="Courier New" w:cs="Courier New"/>
          <w:sz w:val="22"/>
          <w:szCs w:val="22"/>
          <w:rPrChange w:id="329"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330" w:author="Pashmeen Mistry" w:date="2012-01-20T19:29:00Z">
            <w:rPr>
              <w:rFonts w:ascii="Times New Roman" w:hAnsi="Times New Roman" w:cs="Times New Roman"/>
            </w:rPr>
          </w:rPrChange>
        </w:rPr>
        <w:t>h323</w:t>
      </w:r>
      <w:proofErr w:type="gramEnd"/>
    </w:p>
    <w:p w14:paraId="229C750A" w14:textId="77777777" w:rsidR="00F83A6D" w:rsidRPr="009961AD" w:rsidRDefault="00F83A6D" w:rsidP="00F83A6D">
      <w:pPr>
        <w:rPr>
          <w:rFonts w:ascii="Courier New" w:hAnsi="Courier New" w:cs="Courier New"/>
          <w:b/>
          <w:sz w:val="22"/>
          <w:szCs w:val="22"/>
          <w:rPrChange w:id="331" w:author="Pashmeen Mistry" w:date="2012-01-20T19:29:00Z">
            <w:rPr>
              <w:rFonts w:ascii="Times New Roman" w:hAnsi="Times New Roman" w:cs="Times New Roman"/>
              <w:b/>
            </w:rPr>
          </w:rPrChange>
        </w:rPr>
      </w:pPr>
      <w:r w:rsidRPr="009961AD">
        <w:rPr>
          <w:rFonts w:ascii="Courier New" w:hAnsi="Courier New" w:cs="Courier New"/>
          <w:sz w:val="22"/>
          <w:szCs w:val="22"/>
          <w:rPrChange w:id="332" w:author="Pashmeen Mistry" w:date="2012-01-20T19:29:00Z">
            <w:rPr>
              <w:rFonts w:ascii="Times New Roman" w:hAnsi="Times New Roman" w:cs="Times New Roman"/>
            </w:rPr>
          </w:rPrChange>
        </w:rPr>
        <w:t xml:space="preserve">  </w:t>
      </w:r>
      <w:proofErr w:type="gramStart"/>
      <w:r w:rsidRPr="009961AD">
        <w:rPr>
          <w:rFonts w:ascii="Courier New" w:hAnsi="Courier New" w:cs="Courier New"/>
          <w:b/>
          <w:sz w:val="22"/>
          <w:szCs w:val="22"/>
          <w:rPrChange w:id="333" w:author="Pashmeen Mistry" w:date="2012-01-20T19:29:00Z">
            <w:rPr>
              <w:rFonts w:ascii="Times New Roman" w:hAnsi="Times New Roman" w:cs="Times New Roman"/>
              <w:b/>
            </w:rPr>
          </w:rPrChange>
        </w:rPr>
        <w:t>call</w:t>
      </w:r>
      <w:proofErr w:type="gramEnd"/>
      <w:r w:rsidRPr="009961AD">
        <w:rPr>
          <w:rFonts w:ascii="Courier New" w:hAnsi="Courier New" w:cs="Courier New"/>
          <w:b/>
          <w:sz w:val="22"/>
          <w:szCs w:val="22"/>
          <w:rPrChange w:id="334" w:author="Pashmeen Mistry" w:date="2012-01-20T19:29:00Z">
            <w:rPr>
              <w:rFonts w:ascii="Times New Roman" w:hAnsi="Times New Roman" w:cs="Times New Roman"/>
              <w:b/>
            </w:rPr>
          </w:rPrChange>
        </w:rPr>
        <w:t xml:space="preserve"> preserve limit-media-detection</w:t>
      </w:r>
    </w:p>
    <w:p w14:paraId="6742CA23" w14:textId="77777777" w:rsidR="00F83A6D" w:rsidRPr="009961AD" w:rsidRDefault="00F83A6D" w:rsidP="00F83A6D">
      <w:pPr>
        <w:rPr>
          <w:rFonts w:ascii="Courier New" w:hAnsi="Courier New" w:cs="Courier New"/>
          <w:b/>
          <w:sz w:val="22"/>
          <w:szCs w:val="22"/>
          <w:rPrChange w:id="335" w:author="Pashmeen Mistry" w:date="2012-01-20T19:29:00Z">
            <w:rPr>
              <w:rFonts w:ascii="Times New Roman" w:hAnsi="Times New Roman" w:cs="Times New Roman"/>
              <w:b/>
            </w:rPr>
          </w:rPrChange>
        </w:rPr>
      </w:pPr>
      <w:r w:rsidRPr="009961AD">
        <w:rPr>
          <w:rFonts w:ascii="Courier New" w:hAnsi="Courier New" w:cs="Courier New"/>
          <w:b/>
          <w:sz w:val="22"/>
          <w:szCs w:val="22"/>
          <w:rPrChange w:id="336" w:author="Pashmeen Mistry" w:date="2012-01-20T19:29:00Z">
            <w:rPr>
              <w:rFonts w:ascii="Times New Roman" w:hAnsi="Times New Roman" w:cs="Times New Roman"/>
              <w:b/>
            </w:rPr>
          </w:rPrChange>
        </w:rPr>
        <w:t xml:space="preserve">  </w:t>
      </w:r>
      <w:proofErr w:type="gramStart"/>
      <w:r w:rsidRPr="009961AD">
        <w:rPr>
          <w:rFonts w:ascii="Courier New" w:hAnsi="Courier New" w:cs="Courier New"/>
          <w:b/>
          <w:sz w:val="22"/>
          <w:szCs w:val="22"/>
          <w:rPrChange w:id="337" w:author="Pashmeen Mistry" w:date="2012-01-20T19:29:00Z">
            <w:rPr>
              <w:rFonts w:ascii="Times New Roman" w:hAnsi="Times New Roman" w:cs="Times New Roman"/>
              <w:b/>
            </w:rPr>
          </w:rPrChange>
        </w:rPr>
        <w:t>no</w:t>
      </w:r>
      <w:proofErr w:type="gramEnd"/>
      <w:r w:rsidRPr="009961AD">
        <w:rPr>
          <w:rFonts w:ascii="Courier New" w:hAnsi="Courier New" w:cs="Courier New"/>
          <w:b/>
          <w:sz w:val="22"/>
          <w:szCs w:val="22"/>
          <w:rPrChange w:id="338" w:author="Pashmeen Mistry" w:date="2012-01-20T19:29:00Z">
            <w:rPr>
              <w:rFonts w:ascii="Times New Roman" w:hAnsi="Times New Roman" w:cs="Times New Roman"/>
              <w:b/>
            </w:rPr>
          </w:rPrChange>
        </w:rPr>
        <w:t xml:space="preserve"> h225 timeout keepalive</w:t>
      </w:r>
    </w:p>
    <w:p w14:paraId="085181D3" w14:textId="77777777" w:rsidR="00F83A6D" w:rsidRPr="009961AD" w:rsidRDefault="00F83A6D" w:rsidP="00F83A6D">
      <w:pPr>
        <w:rPr>
          <w:rFonts w:ascii="Courier New" w:hAnsi="Courier New" w:cs="Courier New"/>
          <w:b/>
          <w:sz w:val="22"/>
          <w:szCs w:val="22"/>
          <w:rPrChange w:id="339" w:author="Pashmeen Mistry" w:date="2012-01-20T19:29:00Z">
            <w:rPr>
              <w:rFonts w:ascii="Times New Roman" w:hAnsi="Times New Roman" w:cs="Times New Roman"/>
              <w:b/>
            </w:rPr>
          </w:rPrChange>
        </w:rPr>
      </w:pPr>
    </w:p>
    <w:p w14:paraId="39EE3EB7" w14:textId="77777777" w:rsidR="00F83A6D" w:rsidRPr="009961AD" w:rsidRDefault="00F83A6D" w:rsidP="00F83A6D">
      <w:pPr>
        <w:rPr>
          <w:rFonts w:ascii="Courier New" w:hAnsi="Courier New" w:cs="Courier New"/>
          <w:sz w:val="22"/>
          <w:szCs w:val="22"/>
          <w:rPrChange w:id="340" w:author="Pashmeen Mistry" w:date="2012-01-20T19:29:00Z">
            <w:rPr>
              <w:rFonts w:ascii="Times New Roman" w:hAnsi="Times New Roman" w:cs="Times New Roman"/>
            </w:rPr>
          </w:rPrChange>
        </w:rPr>
      </w:pPr>
      <w:proofErr w:type="gramStart"/>
      <w:r w:rsidRPr="009961AD">
        <w:rPr>
          <w:rFonts w:ascii="Courier New" w:hAnsi="Courier New" w:cs="Courier New"/>
          <w:sz w:val="22"/>
          <w:szCs w:val="22"/>
          <w:rPrChange w:id="341" w:author="Pashmeen Mistry" w:date="2012-01-20T19:29:00Z">
            <w:rPr>
              <w:rFonts w:ascii="Times New Roman" w:hAnsi="Times New Roman" w:cs="Times New Roman"/>
            </w:rPr>
          </w:rPrChange>
        </w:rPr>
        <w:t>interface</w:t>
      </w:r>
      <w:proofErr w:type="gramEnd"/>
      <w:r w:rsidRPr="009961AD">
        <w:rPr>
          <w:rFonts w:ascii="Courier New" w:hAnsi="Courier New" w:cs="Courier New"/>
          <w:sz w:val="22"/>
          <w:szCs w:val="22"/>
          <w:rPrChange w:id="342" w:author="Pashmeen Mistry" w:date="2012-01-20T19:29:00Z">
            <w:rPr>
              <w:rFonts w:ascii="Times New Roman" w:hAnsi="Times New Roman" w:cs="Times New Roman"/>
            </w:rPr>
          </w:rPrChange>
        </w:rPr>
        <w:t xml:space="preserve"> GigabitEthernet0/0/0</w:t>
      </w:r>
    </w:p>
    <w:p w14:paraId="03E8BBC4" w14:textId="77777777" w:rsidR="00F83A6D" w:rsidRPr="009961AD" w:rsidRDefault="00F83A6D" w:rsidP="00F83A6D">
      <w:pPr>
        <w:rPr>
          <w:rFonts w:ascii="Courier New" w:hAnsi="Courier New" w:cs="Courier New"/>
          <w:sz w:val="22"/>
          <w:szCs w:val="22"/>
          <w:rPrChange w:id="343" w:author="Pashmeen Mistry" w:date="2012-01-20T19:29:00Z">
            <w:rPr>
              <w:rFonts w:ascii="Times New Roman" w:hAnsi="Times New Roman" w:cs="Times New Roman"/>
            </w:rPr>
          </w:rPrChange>
        </w:rPr>
      </w:pPr>
      <w:r w:rsidRPr="009961AD">
        <w:rPr>
          <w:rFonts w:ascii="Courier New" w:hAnsi="Courier New" w:cs="Courier New"/>
          <w:sz w:val="22"/>
          <w:szCs w:val="22"/>
          <w:rPrChange w:id="344" w:author="Pashmeen Mistry" w:date="2012-01-20T19:29:00Z">
            <w:rPr>
              <w:rFonts w:ascii="Times New Roman" w:hAnsi="Times New Roman" w:cs="Times New Roman"/>
            </w:rPr>
          </w:rPrChange>
        </w:rPr>
        <w:t xml:space="preserve"> </w:t>
      </w:r>
      <w:proofErr w:type="spellStart"/>
      <w:proofErr w:type="gramStart"/>
      <w:r w:rsidRPr="009961AD">
        <w:rPr>
          <w:rFonts w:ascii="Courier New" w:hAnsi="Courier New" w:cs="Courier New"/>
          <w:sz w:val="22"/>
          <w:szCs w:val="22"/>
          <w:rPrChange w:id="345" w:author="Pashmeen Mistry" w:date="2012-01-20T19:29:00Z">
            <w:rPr>
              <w:rFonts w:ascii="Times New Roman" w:hAnsi="Times New Roman" w:cs="Times New Roman"/>
            </w:rPr>
          </w:rPrChange>
        </w:rPr>
        <w:t>i</w:t>
      </w:r>
      <w:r w:rsidR="003C2E42" w:rsidRPr="009961AD">
        <w:rPr>
          <w:rFonts w:ascii="Courier New" w:hAnsi="Courier New" w:cs="Courier New"/>
          <w:sz w:val="22"/>
          <w:szCs w:val="22"/>
          <w:rPrChange w:id="346" w:author="Pashmeen Mistry" w:date="2012-01-20T19:29:00Z">
            <w:rPr>
              <w:rFonts w:ascii="Times New Roman" w:hAnsi="Times New Roman" w:cs="Times New Roman"/>
            </w:rPr>
          </w:rPrChange>
        </w:rPr>
        <w:t>p</w:t>
      </w:r>
      <w:proofErr w:type="spellEnd"/>
      <w:proofErr w:type="gramEnd"/>
      <w:r w:rsidR="003C2E42" w:rsidRPr="009961AD">
        <w:rPr>
          <w:rFonts w:ascii="Courier New" w:hAnsi="Courier New" w:cs="Courier New"/>
          <w:sz w:val="22"/>
          <w:szCs w:val="22"/>
          <w:rPrChange w:id="347" w:author="Pashmeen Mistry" w:date="2012-01-20T19:29:00Z">
            <w:rPr>
              <w:rFonts w:ascii="Times New Roman" w:hAnsi="Times New Roman" w:cs="Times New Roman"/>
            </w:rPr>
          </w:rPrChange>
        </w:rPr>
        <w:t xml:space="preserve"> address 9.13.25.190</w:t>
      </w:r>
      <w:r w:rsidRPr="009961AD">
        <w:rPr>
          <w:rFonts w:ascii="Courier New" w:hAnsi="Courier New" w:cs="Courier New"/>
          <w:sz w:val="22"/>
          <w:szCs w:val="22"/>
          <w:rPrChange w:id="348" w:author="Pashmeen Mistry" w:date="2012-01-20T19:29:00Z">
            <w:rPr>
              <w:rFonts w:ascii="Times New Roman" w:hAnsi="Times New Roman" w:cs="Times New Roman"/>
            </w:rPr>
          </w:rPrChange>
        </w:rPr>
        <w:t xml:space="preserve"> 255.255.0.0</w:t>
      </w:r>
    </w:p>
    <w:p w14:paraId="1277F40C" w14:textId="77777777" w:rsidR="00F83A6D" w:rsidRPr="009961AD" w:rsidRDefault="00F83A6D" w:rsidP="00F83A6D">
      <w:pPr>
        <w:rPr>
          <w:rFonts w:ascii="Courier New" w:hAnsi="Courier New" w:cs="Courier New"/>
          <w:sz w:val="22"/>
          <w:szCs w:val="22"/>
          <w:rPrChange w:id="349" w:author="Pashmeen Mistry" w:date="2012-01-20T19:29:00Z">
            <w:rPr>
              <w:rFonts w:ascii="Times New Roman" w:hAnsi="Times New Roman" w:cs="Times New Roman"/>
            </w:rPr>
          </w:rPrChange>
        </w:rPr>
      </w:pPr>
      <w:r w:rsidRPr="009961AD">
        <w:rPr>
          <w:rFonts w:ascii="Courier New" w:hAnsi="Courier New" w:cs="Courier New"/>
          <w:sz w:val="22"/>
          <w:szCs w:val="22"/>
          <w:rPrChange w:id="350"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351" w:author="Pashmeen Mistry" w:date="2012-01-20T19:29:00Z">
            <w:rPr>
              <w:rFonts w:ascii="Times New Roman" w:hAnsi="Times New Roman" w:cs="Times New Roman"/>
            </w:rPr>
          </w:rPrChange>
        </w:rPr>
        <w:t>media</w:t>
      </w:r>
      <w:proofErr w:type="gramEnd"/>
      <w:r w:rsidRPr="009961AD">
        <w:rPr>
          <w:rFonts w:ascii="Courier New" w:hAnsi="Courier New" w:cs="Courier New"/>
          <w:sz w:val="22"/>
          <w:szCs w:val="22"/>
          <w:rPrChange w:id="352" w:author="Pashmeen Mistry" w:date="2012-01-20T19:29:00Z">
            <w:rPr>
              <w:rFonts w:ascii="Times New Roman" w:hAnsi="Times New Roman" w:cs="Times New Roman"/>
            </w:rPr>
          </w:rPrChange>
        </w:rPr>
        <w:t>-type rj45</w:t>
      </w:r>
    </w:p>
    <w:p w14:paraId="1EDA196C" w14:textId="77777777" w:rsidR="00F83A6D" w:rsidRPr="009961AD" w:rsidRDefault="00F83A6D" w:rsidP="00F83A6D">
      <w:pPr>
        <w:rPr>
          <w:rFonts w:ascii="Courier New" w:hAnsi="Courier New" w:cs="Courier New"/>
          <w:sz w:val="22"/>
          <w:szCs w:val="22"/>
          <w:rPrChange w:id="353" w:author="Pashmeen Mistry" w:date="2012-01-20T19:29:00Z">
            <w:rPr>
              <w:rFonts w:ascii="Times New Roman" w:hAnsi="Times New Roman" w:cs="Times New Roman"/>
            </w:rPr>
          </w:rPrChange>
        </w:rPr>
      </w:pPr>
      <w:r w:rsidRPr="009961AD">
        <w:rPr>
          <w:rFonts w:ascii="Courier New" w:hAnsi="Courier New" w:cs="Courier New"/>
          <w:sz w:val="22"/>
          <w:szCs w:val="22"/>
          <w:rPrChange w:id="354"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355" w:author="Pashmeen Mistry" w:date="2012-01-20T19:29:00Z">
            <w:rPr>
              <w:rFonts w:ascii="Times New Roman" w:hAnsi="Times New Roman" w:cs="Times New Roman"/>
            </w:rPr>
          </w:rPrChange>
        </w:rPr>
        <w:t>negotiation</w:t>
      </w:r>
      <w:proofErr w:type="gramEnd"/>
      <w:r w:rsidRPr="009961AD">
        <w:rPr>
          <w:rFonts w:ascii="Courier New" w:hAnsi="Courier New" w:cs="Courier New"/>
          <w:sz w:val="22"/>
          <w:szCs w:val="22"/>
          <w:rPrChange w:id="356" w:author="Pashmeen Mistry" w:date="2012-01-20T19:29:00Z">
            <w:rPr>
              <w:rFonts w:ascii="Times New Roman" w:hAnsi="Times New Roman" w:cs="Times New Roman"/>
            </w:rPr>
          </w:rPrChange>
        </w:rPr>
        <w:t xml:space="preserve"> auto</w:t>
      </w:r>
    </w:p>
    <w:p w14:paraId="300E0C64" w14:textId="77777777" w:rsidR="00F83A6D" w:rsidRPr="009961AD" w:rsidRDefault="00F83A6D" w:rsidP="00F83A6D">
      <w:pPr>
        <w:rPr>
          <w:rFonts w:ascii="Courier New" w:hAnsi="Courier New" w:cs="Courier New"/>
          <w:sz w:val="22"/>
          <w:szCs w:val="22"/>
          <w:rPrChange w:id="357" w:author="Pashmeen Mistry" w:date="2012-01-20T19:29:00Z">
            <w:rPr>
              <w:rFonts w:ascii="Times New Roman" w:hAnsi="Times New Roman" w:cs="Times New Roman"/>
            </w:rPr>
          </w:rPrChange>
        </w:rPr>
      </w:pPr>
      <w:r w:rsidRPr="009961AD">
        <w:rPr>
          <w:rFonts w:ascii="Courier New" w:hAnsi="Courier New" w:cs="Courier New"/>
          <w:sz w:val="22"/>
          <w:szCs w:val="22"/>
          <w:rPrChange w:id="358"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359" w:author="Pashmeen Mistry" w:date="2012-01-20T19:29:00Z">
            <w:rPr>
              <w:rFonts w:ascii="Times New Roman" w:hAnsi="Times New Roman" w:cs="Times New Roman"/>
            </w:rPr>
          </w:rPrChange>
        </w:rPr>
        <w:t>bfd</w:t>
      </w:r>
      <w:proofErr w:type="gramEnd"/>
      <w:r w:rsidRPr="009961AD">
        <w:rPr>
          <w:rFonts w:ascii="Courier New" w:hAnsi="Courier New" w:cs="Courier New"/>
          <w:sz w:val="22"/>
          <w:szCs w:val="22"/>
          <w:rPrChange w:id="360" w:author="Pashmeen Mistry" w:date="2012-01-20T19:29:00Z">
            <w:rPr>
              <w:rFonts w:ascii="Times New Roman" w:hAnsi="Times New Roman" w:cs="Times New Roman"/>
            </w:rPr>
          </w:rPrChange>
        </w:rPr>
        <w:t xml:space="preserve"> interval 50 min_rx 50 multiplier 3</w:t>
      </w:r>
    </w:p>
    <w:p w14:paraId="25FE2F19" w14:textId="77777777" w:rsidR="00F83A6D" w:rsidRPr="009961AD" w:rsidRDefault="00F83A6D" w:rsidP="00F83A6D">
      <w:pPr>
        <w:rPr>
          <w:rFonts w:ascii="Courier New" w:hAnsi="Courier New" w:cs="Courier New"/>
          <w:sz w:val="22"/>
          <w:szCs w:val="22"/>
          <w:rPrChange w:id="361" w:author="Pashmeen Mistry" w:date="2012-01-20T19:29:00Z">
            <w:rPr>
              <w:rFonts w:ascii="Times New Roman" w:hAnsi="Times New Roman" w:cs="Times New Roman"/>
            </w:rPr>
          </w:rPrChange>
        </w:rPr>
      </w:pPr>
      <w:r w:rsidRPr="009961AD">
        <w:rPr>
          <w:rFonts w:ascii="Courier New" w:hAnsi="Courier New" w:cs="Courier New"/>
          <w:sz w:val="22"/>
          <w:szCs w:val="22"/>
          <w:rPrChange w:id="362"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363" w:author="Pashmeen Mistry" w:date="2012-01-20T19:29:00Z">
            <w:rPr>
              <w:rFonts w:ascii="Times New Roman" w:hAnsi="Times New Roman" w:cs="Times New Roman"/>
            </w:rPr>
          </w:rPrChange>
        </w:rPr>
        <w:t>redundancy</w:t>
      </w:r>
      <w:proofErr w:type="gramEnd"/>
      <w:r w:rsidRPr="009961AD">
        <w:rPr>
          <w:rFonts w:ascii="Courier New" w:hAnsi="Courier New" w:cs="Courier New"/>
          <w:sz w:val="22"/>
          <w:szCs w:val="22"/>
          <w:rPrChange w:id="364" w:author="Pashmeen Mistry" w:date="2012-01-20T19:29:00Z">
            <w:rPr>
              <w:rFonts w:ascii="Times New Roman" w:hAnsi="Times New Roman" w:cs="Times New Roman"/>
            </w:rPr>
          </w:rPrChange>
        </w:rPr>
        <w:t xml:space="preserve"> rii 1</w:t>
      </w:r>
    </w:p>
    <w:p w14:paraId="23619299" w14:textId="77777777" w:rsidR="00F83A6D" w:rsidRPr="009961AD" w:rsidRDefault="00F83A6D" w:rsidP="00F83A6D">
      <w:pPr>
        <w:rPr>
          <w:rFonts w:ascii="Courier New" w:hAnsi="Courier New" w:cs="Courier New"/>
          <w:sz w:val="22"/>
          <w:szCs w:val="22"/>
          <w:rPrChange w:id="365" w:author="Pashmeen Mistry" w:date="2012-01-20T19:29:00Z">
            <w:rPr>
              <w:rFonts w:ascii="Times New Roman" w:hAnsi="Times New Roman" w:cs="Times New Roman"/>
            </w:rPr>
          </w:rPrChange>
        </w:rPr>
      </w:pPr>
      <w:r w:rsidRPr="009961AD">
        <w:rPr>
          <w:rFonts w:ascii="Courier New" w:hAnsi="Courier New" w:cs="Courier New"/>
          <w:sz w:val="22"/>
          <w:szCs w:val="22"/>
          <w:rPrChange w:id="366" w:author="Pashmeen Mistry" w:date="2012-01-20T19:29:00Z">
            <w:rPr>
              <w:rFonts w:ascii="Times New Roman" w:hAnsi="Times New Roman" w:cs="Times New Roman"/>
            </w:rPr>
          </w:rPrChange>
        </w:rPr>
        <w:t xml:space="preserve"> </w:t>
      </w:r>
      <w:proofErr w:type="gramStart"/>
      <w:r w:rsidR="003C2E42" w:rsidRPr="009961AD">
        <w:rPr>
          <w:rFonts w:ascii="Courier New" w:hAnsi="Courier New" w:cs="Courier New"/>
          <w:sz w:val="22"/>
          <w:szCs w:val="22"/>
          <w:rPrChange w:id="367" w:author="Pashmeen Mistry" w:date="2012-01-20T19:29:00Z">
            <w:rPr>
              <w:rFonts w:ascii="Times New Roman" w:hAnsi="Times New Roman" w:cs="Times New Roman"/>
            </w:rPr>
          </w:rPrChange>
        </w:rPr>
        <w:t>redundancy</w:t>
      </w:r>
      <w:proofErr w:type="gramEnd"/>
      <w:r w:rsidR="003C2E42" w:rsidRPr="009961AD">
        <w:rPr>
          <w:rFonts w:ascii="Courier New" w:hAnsi="Courier New" w:cs="Courier New"/>
          <w:sz w:val="22"/>
          <w:szCs w:val="22"/>
          <w:rPrChange w:id="368" w:author="Pashmeen Mistry" w:date="2012-01-20T19:29:00Z">
            <w:rPr>
              <w:rFonts w:ascii="Times New Roman" w:hAnsi="Times New Roman" w:cs="Times New Roman"/>
            </w:rPr>
          </w:rPrChange>
        </w:rPr>
        <w:t xml:space="preserve"> group 1 </w:t>
      </w:r>
      <w:proofErr w:type="spellStart"/>
      <w:r w:rsidR="003C2E42" w:rsidRPr="009961AD">
        <w:rPr>
          <w:rFonts w:ascii="Courier New" w:hAnsi="Courier New" w:cs="Courier New"/>
          <w:sz w:val="22"/>
          <w:szCs w:val="22"/>
          <w:rPrChange w:id="369" w:author="Pashmeen Mistry" w:date="2012-01-20T19:29:00Z">
            <w:rPr>
              <w:rFonts w:ascii="Times New Roman" w:hAnsi="Times New Roman" w:cs="Times New Roman"/>
            </w:rPr>
          </w:rPrChange>
        </w:rPr>
        <w:t>ip</w:t>
      </w:r>
      <w:proofErr w:type="spellEnd"/>
      <w:r w:rsidR="003C2E42" w:rsidRPr="009961AD">
        <w:rPr>
          <w:rFonts w:ascii="Courier New" w:hAnsi="Courier New" w:cs="Courier New"/>
          <w:sz w:val="22"/>
          <w:szCs w:val="22"/>
          <w:rPrChange w:id="370" w:author="Pashmeen Mistry" w:date="2012-01-20T19:29:00Z">
            <w:rPr>
              <w:rFonts w:ascii="Times New Roman" w:hAnsi="Times New Roman" w:cs="Times New Roman"/>
            </w:rPr>
          </w:rPrChange>
        </w:rPr>
        <w:t xml:space="preserve"> 9.13.25.123</w:t>
      </w:r>
      <w:r w:rsidRPr="009961AD">
        <w:rPr>
          <w:rFonts w:ascii="Courier New" w:hAnsi="Courier New" w:cs="Courier New"/>
          <w:sz w:val="22"/>
          <w:szCs w:val="22"/>
          <w:rPrChange w:id="371" w:author="Pashmeen Mistry" w:date="2012-01-20T19:29:00Z">
            <w:rPr>
              <w:rFonts w:ascii="Times New Roman" w:hAnsi="Times New Roman" w:cs="Times New Roman"/>
            </w:rPr>
          </w:rPrChange>
        </w:rPr>
        <w:t xml:space="preserve"> exclusive</w:t>
      </w:r>
    </w:p>
    <w:p w14:paraId="7141BA1E" w14:textId="77777777" w:rsidR="00F83A6D" w:rsidRPr="009961AD" w:rsidRDefault="00F83A6D" w:rsidP="00F83A6D">
      <w:pPr>
        <w:rPr>
          <w:rFonts w:ascii="Courier New" w:hAnsi="Courier New" w:cs="Courier New"/>
          <w:b/>
          <w:sz w:val="22"/>
          <w:szCs w:val="22"/>
          <w:rPrChange w:id="372" w:author="Pashmeen Mistry" w:date="2012-01-20T19:29:00Z">
            <w:rPr>
              <w:rFonts w:ascii="Times New Roman" w:hAnsi="Times New Roman" w:cs="Times New Roman"/>
              <w:b/>
            </w:rPr>
          </w:rPrChange>
        </w:rPr>
      </w:pPr>
      <w:r w:rsidRPr="009961AD">
        <w:rPr>
          <w:rFonts w:ascii="Courier New" w:hAnsi="Courier New" w:cs="Courier New"/>
          <w:b/>
          <w:sz w:val="22"/>
          <w:szCs w:val="22"/>
          <w:rPrChange w:id="373" w:author="Pashmeen Mistry" w:date="2012-01-20T19:29:00Z">
            <w:rPr>
              <w:rFonts w:ascii="Times New Roman" w:hAnsi="Times New Roman" w:cs="Times New Roman"/>
              <w:b/>
            </w:rPr>
          </w:rPrChange>
        </w:rPr>
        <w:t xml:space="preserve"> </w:t>
      </w:r>
      <w:proofErr w:type="gramStart"/>
      <w:r w:rsidRPr="009961AD">
        <w:rPr>
          <w:rFonts w:ascii="Courier New" w:hAnsi="Courier New" w:cs="Courier New"/>
          <w:b/>
          <w:sz w:val="22"/>
          <w:szCs w:val="22"/>
          <w:rPrChange w:id="374" w:author="Pashmeen Mistry" w:date="2012-01-20T19:29:00Z">
            <w:rPr>
              <w:rFonts w:ascii="Times New Roman" w:hAnsi="Times New Roman" w:cs="Times New Roman"/>
              <w:b/>
            </w:rPr>
          </w:rPrChange>
        </w:rPr>
        <w:t>h323</w:t>
      </w:r>
      <w:proofErr w:type="gramEnd"/>
      <w:r w:rsidRPr="009961AD">
        <w:rPr>
          <w:rFonts w:ascii="Courier New" w:hAnsi="Courier New" w:cs="Courier New"/>
          <w:b/>
          <w:sz w:val="22"/>
          <w:szCs w:val="22"/>
          <w:rPrChange w:id="375" w:author="Pashmeen Mistry" w:date="2012-01-20T19:29:00Z">
            <w:rPr>
              <w:rFonts w:ascii="Times New Roman" w:hAnsi="Times New Roman" w:cs="Times New Roman"/>
              <w:b/>
            </w:rPr>
          </w:rPrChange>
        </w:rPr>
        <w:t>-gateway voip interface</w:t>
      </w:r>
    </w:p>
    <w:p w14:paraId="018DF621" w14:textId="77777777" w:rsidR="00F83A6D" w:rsidRPr="009961AD" w:rsidRDefault="00F83A6D" w:rsidP="00F83A6D">
      <w:pPr>
        <w:rPr>
          <w:rFonts w:ascii="Courier New" w:hAnsi="Courier New" w:cs="Courier New"/>
          <w:sz w:val="22"/>
          <w:szCs w:val="22"/>
          <w:rPrChange w:id="376" w:author="Pashmeen Mistry" w:date="2012-01-20T19:29:00Z">
            <w:rPr>
              <w:rFonts w:ascii="Times New Roman" w:hAnsi="Times New Roman" w:cs="Times New Roman"/>
            </w:rPr>
          </w:rPrChange>
        </w:rPr>
      </w:pPr>
      <w:r w:rsidRPr="009961AD">
        <w:rPr>
          <w:rFonts w:ascii="Courier New" w:hAnsi="Courier New" w:cs="Courier New"/>
          <w:b/>
          <w:sz w:val="22"/>
          <w:szCs w:val="22"/>
          <w:rPrChange w:id="377" w:author="Pashmeen Mistry" w:date="2012-01-20T19:29:00Z">
            <w:rPr>
              <w:rFonts w:ascii="Times New Roman" w:hAnsi="Times New Roman" w:cs="Times New Roman"/>
              <w:b/>
            </w:rPr>
          </w:rPrChange>
        </w:rPr>
        <w:t xml:space="preserve"> </w:t>
      </w:r>
      <w:proofErr w:type="gramStart"/>
      <w:r w:rsidRPr="009961AD">
        <w:rPr>
          <w:rFonts w:ascii="Courier New" w:hAnsi="Courier New" w:cs="Courier New"/>
          <w:b/>
          <w:sz w:val="22"/>
          <w:szCs w:val="22"/>
          <w:rPrChange w:id="378" w:author="Pashmeen Mistry" w:date="2012-01-20T19:29:00Z">
            <w:rPr>
              <w:rFonts w:ascii="Times New Roman" w:hAnsi="Times New Roman" w:cs="Times New Roman"/>
              <w:b/>
            </w:rPr>
          </w:rPrChange>
        </w:rPr>
        <w:t>h32</w:t>
      </w:r>
      <w:r w:rsidR="003C2E42" w:rsidRPr="009961AD">
        <w:rPr>
          <w:rFonts w:ascii="Courier New" w:hAnsi="Courier New" w:cs="Courier New"/>
          <w:b/>
          <w:sz w:val="22"/>
          <w:szCs w:val="22"/>
          <w:rPrChange w:id="379" w:author="Pashmeen Mistry" w:date="2012-01-20T19:29:00Z">
            <w:rPr>
              <w:rFonts w:ascii="Times New Roman" w:hAnsi="Times New Roman" w:cs="Times New Roman"/>
              <w:b/>
            </w:rPr>
          </w:rPrChange>
        </w:rPr>
        <w:t>3</w:t>
      </w:r>
      <w:proofErr w:type="gramEnd"/>
      <w:r w:rsidR="003C2E42" w:rsidRPr="009961AD">
        <w:rPr>
          <w:rFonts w:ascii="Courier New" w:hAnsi="Courier New" w:cs="Courier New"/>
          <w:b/>
          <w:sz w:val="22"/>
          <w:szCs w:val="22"/>
          <w:rPrChange w:id="380" w:author="Pashmeen Mistry" w:date="2012-01-20T19:29:00Z">
            <w:rPr>
              <w:rFonts w:ascii="Times New Roman" w:hAnsi="Times New Roman" w:cs="Times New Roman"/>
              <w:b/>
            </w:rPr>
          </w:rPrChange>
        </w:rPr>
        <w:t xml:space="preserve">-gateway </w:t>
      </w:r>
      <w:proofErr w:type="spellStart"/>
      <w:r w:rsidR="003C2E42" w:rsidRPr="009961AD">
        <w:rPr>
          <w:rFonts w:ascii="Courier New" w:hAnsi="Courier New" w:cs="Courier New"/>
          <w:b/>
          <w:sz w:val="22"/>
          <w:szCs w:val="22"/>
          <w:rPrChange w:id="381" w:author="Pashmeen Mistry" w:date="2012-01-20T19:29:00Z">
            <w:rPr>
              <w:rFonts w:ascii="Times New Roman" w:hAnsi="Times New Roman" w:cs="Times New Roman"/>
              <w:b/>
            </w:rPr>
          </w:rPrChange>
        </w:rPr>
        <w:t>voip</w:t>
      </w:r>
      <w:proofErr w:type="spellEnd"/>
      <w:r w:rsidR="003C2E42" w:rsidRPr="009961AD">
        <w:rPr>
          <w:rFonts w:ascii="Courier New" w:hAnsi="Courier New" w:cs="Courier New"/>
          <w:b/>
          <w:sz w:val="22"/>
          <w:szCs w:val="22"/>
          <w:rPrChange w:id="382" w:author="Pashmeen Mistry" w:date="2012-01-20T19:29:00Z">
            <w:rPr>
              <w:rFonts w:ascii="Times New Roman" w:hAnsi="Times New Roman" w:cs="Times New Roman"/>
              <w:b/>
            </w:rPr>
          </w:rPrChange>
        </w:rPr>
        <w:t xml:space="preserve"> bind </w:t>
      </w:r>
      <w:proofErr w:type="spellStart"/>
      <w:r w:rsidR="003C2E42" w:rsidRPr="009961AD">
        <w:rPr>
          <w:rFonts w:ascii="Courier New" w:hAnsi="Courier New" w:cs="Courier New"/>
          <w:b/>
          <w:sz w:val="22"/>
          <w:szCs w:val="22"/>
          <w:rPrChange w:id="383" w:author="Pashmeen Mistry" w:date="2012-01-20T19:29:00Z">
            <w:rPr>
              <w:rFonts w:ascii="Times New Roman" w:hAnsi="Times New Roman" w:cs="Times New Roman"/>
              <w:b/>
            </w:rPr>
          </w:rPrChange>
        </w:rPr>
        <w:t>srcaddr</w:t>
      </w:r>
      <w:proofErr w:type="spellEnd"/>
      <w:r w:rsidR="003C2E42" w:rsidRPr="009961AD">
        <w:rPr>
          <w:rFonts w:ascii="Courier New" w:hAnsi="Courier New" w:cs="Courier New"/>
          <w:b/>
          <w:sz w:val="22"/>
          <w:szCs w:val="22"/>
          <w:rPrChange w:id="384" w:author="Pashmeen Mistry" w:date="2012-01-20T19:29:00Z">
            <w:rPr>
              <w:rFonts w:ascii="Times New Roman" w:hAnsi="Times New Roman" w:cs="Times New Roman"/>
              <w:b/>
            </w:rPr>
          </w:rPrChange>
        </w:rPr>
        <w:t xml:space="preserve"> 9.13.25</w:t>
      </w:r>
      <w:r w:rsidRPr="009961AD">
        <w:rPr>
          <w:rFonts w:ascii="Courier New" w:hAnsi="Courier New" w:cs="Courier New"/>
          <w:b/>
          <w:sz w:val="22"/>
          <w:szCs w:val="22"/>
          <w:rPrChange w:id="385" w:author="Pashmeen Mistry" w:date="2012-01-20T19:29:00Z">
            <w:rPr>
              <w:rFonts w:ascii="Times New Roman" w:hAnsi="Times New Roman" w:cs="Times New Roman"/>
              <w:b/>
            </w:rPr>
          </w:rPrChange>
        </w:rPr>
        <w:t>.1</w:t>
      </w:r>
      <w:r w:rsidR="003C2E42" w:rsidRPr="009961AD">
        <w:rPr>
          <w:rFonts w:ascii="Courier New" w:hAnsi="Courier New" w:cs="Courier New"/>
          <w:b/>
          <w:sz w:val="22"/>
          <w:szCs w:val="22"/>
          <w:rPrChange w:id="386" w:author="Pashmeen Mistry" w:date="2012-01-20T19:29:00Z">
            <w:rPr>
              <w:rFonts w:ascii="Times New Roman" w:hAnsi="Times New Roman" w:cs="Times New Roman"/>
              <w:b/>
            </w:rPr>
          </w:rPrChange>
        </w:rPr>
        <w:t>23</w:t>
      </w:r>
      <w:r w:rsidRPr="009961AD">
        <w:rPr>
          <w:rFonts w:ascii="Courier New" w:hAnsi="Courier New" w:cs="Courier New"/>
          <w:sz w:val="22"/>
          <w:szCs w:val="22"/>
          <w:rPrChange w:id="387" w:author="Pashmeen Mistry" w:date="2012-01-20T19:29:00Z">
            <w:rPr>
              <w:rFonts w:ascii="Times New Roman" w:hAnsi="Times New Roman" w:cs="Times New Roman"/>
            </w:rPr>
          </w:rPrChange>
        </w:rPr>
        <w:t xml:space="preserve">   </w:t>
      </w:r>
    </w:p>
    <w:p w14:paraId="3E2812C0" w14:textId="77777777" w:rsidR="00F83A6D" w:rsidRPr="009961AD" w:rsidRDefault="00F83A6D" w:rsidP="00F83A6D">
      <w:pPr>
        <w:rPr>
          <w:rFonts w:ascii="Courier New" w:hAnsi="Courier New" w:cs="Courier New"/>
          <w:sz w:val="22"/>
          <w:szCs w:val="22"/>
          <w:rPrChange w:id="388" w:author="Pashmeen Mistry" w:date="2012-01-20T19:29:00Z">
            <w:rPr>
              <w:rFonts w:ascii="Times New Roman" w:hAnsi="Times New Roman" w:cs="Times New Roman"/>
            </w:rPr>
          </w:rPrChange>
        </w:rPr>
      </w:pPr>
    </w:p>
    <w:p w14:paraId="22642386" w14:textId="77777777" w:rsidR="00F83A6D" w:rsidRPr="009961AD" w:rsidRDefault="00F83A6D" w:rsidP="00F83A6D">
      <w:pPr>
        <w:rPr>
          <w:rFonts w:ascii="Courier New" w:hAnsi="Courier New" w:cs="Courier New"/>
          <w:sz w:val="22"/>
          <w:szCs w:val="22"/>
          <w:rPrChange w:id="389" w:author="Pashmeen Mistry" w:date="2012-01-20T19:29:00Z">
            <w:rPr>
              <w:rFonts w:ascii="Times New Roman" w:hAnsi="Times New Roman" w:cs="Times New Roman"/>
            </w:rPr>
          </w:rPrChange>
        </w:rPr>
      </w:pPr>
      <w:r w:rsidRPr="009961AD">
        <w:rPr>
          <w:rFonts w:ascii="Courier New" w:hAnsi="Courier New" w:cs="Courier New"/>
          <w:sz w:val="22"/>
          <w:szCs w:val="22"/>
          <w:rPrChange w:id="390"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391" w:author="Pashmeen Mistry" w:date="2012-01-20T19:29:00Z">
            <w:rPr>
              <w:rFonts w:ascii="Times New Roman" w:hAnsi="Times New Roman" w:cs="Times New Roman"/>
            </w:rPr>
          </w:rPrChange>
        </w:rPr>
        <w:t>interface</w:t>
      </w:r>
      <w:proofErr w:type="gramEnd"/>
      <w:r w:rsidRPr="009961AD">
        <w:rPr>
          <w:rFonts w:ascii="Courier New" w:hAnsi="Courier New" w:cs="Courier New"/>
          <w:sz w:val="22"/>
          <w:szCs w:val="22"/>
          <w:rPrChange w:id="392" w:author="Pashmeen Mistry" w:date="2012-01-20T19:29:00Z">
            <w:rPr>
              <w:rFonts w:ascii="Times New Roman" w:hAnsi="Times New Roman" w:cs="Times New Roman"/>
            </w:rPr>
          </w:rPrChange>
        </w:rPr>
        <w:t xml:space="preserve"> GigabitEthernet0/0/1  </w:t>
      </w:r>
      <w:del w:id="393" w:author="Pashmeen  Mistry" w:date="2011-07-21T16:19:00Z">
        <w:r w:rsidRPr="009961AD" w:rsidDel="00FC6C6B">
          <w:rPr>
            <w:rFonts w:ascii="Courier New" w:hAnsi="Courier New" w:cs="Courier New"/>
            <w:sz w:val="22"/>
            <w:szCs w:val="22"/>
            <w:rPrChange w:id="394" w:author="Pashmeen Mistry" w:date="2012-01-20T19:29:00Z">
              <w:rPr>
                <w:rFonts w:ascii="Times New Roman" w:hAnsi="Times New Roman" w:cs="Times New Roman"/>
              </w:rPr>
            </w:rPrChange>
          </w:rPr>
          <w:delText>-----</w:delText>
        </w:r>
        <w:r w:rsidRPr="009961AD" w:rsidDel="00FC6C6B">
          <w:rPr>
            <w:rFonts w:ascii="Courier New" w:hAnsi="Courier New" w:cs="Courier New"/>
            <w:b/>
            <w:sz w:val="22"/>
            <w:szCs w:val="22"/>
            <w:rPrChange w:id="395" w:author="Pashmeen Mistry" w:date="2012-01-20T19:29:00Z">
              <w:rPr>
                <w:rFonts w:ascii="Times New Roman" w:hAnsi="Times New Roman" w:cs="Times New Roman"/>
                <w:b/>
              </w:rPr>
            </w:rPrChange>
          </w:rPr>
          <w:delText>This is not required if only 1 interface is used</w:delText>
        </w:r>
      </w:del>
    </w:p>
    <w:p w14:paraId="76B38D77" w14:textId="77777777" w:rsidR="00F83A6D" w:rsidRPr="009961AD" w:rsidRDefault="00F83A6D" w:rsidP="00F83A6D">
      <w:pPr>
        <w:rPr>
          <w:rFonts w:ascii="Courier New" w:hAnsi="Courier New" w:cs="Courier New"/>
          <w:sz w:val="22"/>
          <w:szCs w:val="22"/>
          <w:rPrChange w:id="396" w:author="Pashmeen Mistry" w:date="2012-01-20T19:29:00Z">
            <w:rPr>
              <w:rFonts w:ascii="Times New Roman" w:hAnsi="Times New Roman" w:cs="Times New Roman"/>
            </w:rPr>
          </w:rPrChange>
        </w:rPr>
      </w:pPr>
      <w:r w:rsidRPr="009961AD">
        <w:rPr>
          <w:rFonts w:ascii="Courier New" w:hAnsi="Courier New" w:cs="Courier New"/>
          <w:sz w:val="22"/>
          <w:szCs w:val="22"/>
          <w:rPrChange w:id="397"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398" w:author="Pashmeen Mistry" w:date="2012-01-20T19:29:00Z">
            <w:rPr>
              <w:rFonts w:ascii="Times New Roman" w:hAnsi="Times New Roman" w:cs="Times New Roman"/>
            </w:rPr>
          </w:rPrChange>
        </w:rPr>
        <w:t>ip</w:t>
      </w:r>
      <w:proofErr w:type="gramEnd"/>
      <w:r w:rsidRPr="009961AD">
        <w:rPr>
          <w:rFonts w:ascii="Courier New" w:hAnsi="Courier New" w:cs="Courier New"/>
          <w:sz w:val="22"/>
          <w:szCs w:val="22"/>
          <w:rPrChange w:id="399" w:author="Pashmeen Mistry" w:date="2012-01-20T19:29:00Z">
            <w:rPr>
              <w:rFonts w:ascii="Times New Roman" w:hAnsi="Times New Roman" w:cs="Times New Roman"/>
            </w:rPr>
          </w:rPrChange>
        </w:rPr>
        <w:t xml:space="preserve"> address 8.13.25.190 255.255.255.0</w:t>
      </w:r>
    </w:p>
    <w:p w14:paraId="6146FA80" w14:textId="77777777" w:rsidR="00F83A6D" w:rsidRPr="009961AD" w:rsidRDefault="00F83A6D" w:rsidP="00F83A6D">
      <w:pPr>
        <w:rPr>
          <w:rFonts w:ascii="Courier New" w:hAnsi="Courier New" w:cs="Courier New"/>
          <w:sz w:val="22"/>
          <w:szCs w:val="22"/>
          <w:rPrChange w:id="400" w:author="Pashmeen Mistry" w:date="2012-01-20T19:29:00Z">
            <w:rPr>
              <w:rFonts w:ascii="Times New Roman" w:hAnsi="Times New Roman" w:cs="Times New Roman"/>
            </w:rPr>
          </w:rPrChange>
        </w:rPr>
      </w:pPr>
      <w:r w:rsidRPr="009961AD">
        <w:rPr>
          <w:rFonts w:ascii="Courier New" w:hAnsi="Courier New" w:cs="Courier New"/>
          <w:sz w:val="22"/>
          <w:szCs w:val="22"/>
          <w:rPrChange w:id="401"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402" w:author="Pashmeen Mistry" w:date="2012-01-20T19:29:00Z">
            <w:rPr>
              <w:rFonts w:ascii="Times New Roman" w:hAnsi="Times New Roman" w:cs="Times New Roman"/>
            </w:rPr>
          </w:rPrChange>
        </w:rPr>
        <w:t>media</w:t>
      </w:r>
      <w:proofErr w:type="gramEnd"/>
      <w:r w:rsidRPr="009961AD">
        <w:rPr>
          <w:rFonts w:ascii="Courier New" w:hAnsi="Courier New" w:cs="Courier New"/>
          <w:sz w:val="22"/>
          <w:szCs w:val="22"/>
          <w:rPrChange w:id="403" w:author="Pashmeen Mistry" w:date="2012-01-20T19:29:00Z">
            <w:rPr>
              <w:rFonts w:ascii="Times New Roman" w:hAnsi="Times New Roman" w:cs="Times New Roman"/>
            </w:rPr>
          </w:rPrChange>
        </w:rPr>
        <w:t>-type rj45</w:t>
      </w:r>
    </w:p>
    <w:p w14:paraId="7B04EC78" w14:textId="77777777" w:rsidR="00F83A6D" w:rsidRPr="009961AD" w:rsidRDefault="00F83A6D" w:rsidP="00F83A6D">
      <w:pPr>
        <w:rPr>
          <w:rFonts w:ascii="Courier New" w:hAnsi="Courier New" w:cs="Courier New"/>
          <w:sz w:val="22"/>
          <w:szCs w:val="22"/>
          <w:rPrChange w:id="404" w:author="Pashmeen Mistry" w:date="2012-01-20T19:29:00Z">
            <w:rPr>
              <w:rFonts w:ascii="Times New Roman" w:hAnsi="Times New Roman" w:cs="Times New Roman"/>
            </w:rPr>
          </w:rPrChange>
        </w:rPr>
      </w:pPr>
      <w:r w:rsidRPr="009961AD">
        <w:rPr>
          <w:rFonts w:ascii="Courier New" w:hAnsi="Courier New" w:cs="Courier New"/>
          <w:sz w:val="22"/>
          <w:szCs w:val="22"/>
          <w:rPrChange w:id="405"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406" w:author="Pashmeen Mistry" w:date="2012-01-20T19:29:00Z">
            <w:rPr>
              <w:rFonts w:ascii="Times New Roman" w:hAnsi="Times New Roman" w:cs="Times New Roman"/>
            </w:rPr>
          </w:rPrChange>
        </w:rPr>
        <w:t>negotiation</w:t>
      </w:r>
      <w:proofErr w:type="gramEnd"/>
      <w:r w:rsidRPr="009961AD">
        <w:rPr>
          <w:rFonts w:ascii="Courier New" w:hAnsi="Courier New" w:cs="Courier New"/>
          <w:sz w:val="22"/>
          <w:szCs w:val="22"/>
          <w:rPrChange w:id="407" w:author="Pashmeen Mistry" w:date="2012-01-20T19:29:00Z">
            <w:rPr>
              <w:rFonts w:ascii="Times New Roman" w:hAnsi="Times New Roman" w:cs="Times New Roman"/>
            </w:rPr>
          </w:rPrChange>
        </w:rPr>
        <w:t xml:space="preserve"> auto</w:t>
      </w:r>
    </w:p>
    <w:p w14:paraId="06F0ADFC" w14:textId="77777777" w:rsidR="00F83A6D" w:rsidRPr="009961AD" w:rsidRDefault="00F83A6D" w:rsidP="00F83A6D">
      <w:pPr>
        <w:rPr>
          <w:rFonts w:ascii="Courier New" w:hAnsi="Courier New" w:cs="Courier New"/>
          <w:sz w:val="22"/>
          <w:szCs w:val="22"/>
          <w:rPrChange w:id="408" w:author="Pashmeen Mistry" w:date="2012-01-20T19:29:00Z">
            <w:rPr>
              <w:rFonts w:ascii="Times New Roman" w:hAnsi="Times New Roman" w:cs="Times New Roman"/>
            </w:rPr>
          </w:rPrChange>
        </w:rPr>
      </w:pPr>
      <w:r w:rsidRPr="009961AD">
        <w:rPr>
          <w:rFonts w:ascii="Courier New" w:hAnsi="Courier New" w:cs="Courier New"/>
          <w:sz w:val="22"/>
          <w:szCs w:val="22"/>
          <w:rPrChange w:id="409"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410" w:author="Pashmeen Mistry" w:date="2012-01-20T19:29:00Z">
            <w:rPr>
              <w:rFonts w:ascii="Times New Roman" w:hAnsi="Times New Roman" w:cs="Times New Roman"/>
            </w:rPr>
          </w:rPrChange>
        </w:rPr>
        <w:t>bfd</w:t>
      </w:r>
      <w:proofErr w:type="gramEnd"/>
      <w:r w:rsidRPr="009961AD">
        <w:rPr>
          <w:rFonts w:ascii="Courier New" w:hAnsi="Courier New" w:cs="Courier New"/>
          <w:sz w:val="22"/>
          <w:szCs w:val="22"/>
          <w:rPrChange w:id="411" w:author="Pashmeen Mistry" w:date="2012-01-20T19:29:00Z">
            <w:rPr>
              <w:rFonts w:ascii="Times New Roman" w:hAnsi="Times New Roman" w:cs="Times New Roman"/>
            </w:rPr>
          </w:rPrChange>
        </w:rPr>
        <w:t xml:space="preserve"> interval 50 min_rx 50 multiplier 3</w:t>
      </w:r>
    </w:p>
    <w:p w14:paraId="5A4F4FB9" w14:textId="77777777" w:rsidR="00F83A6D" w:rsidRPr="009961AD" w:rsidRDefault="00F83A6D" w:rsidP="00F83A6D">
      <w:pPr>
        <w:rPr>
          <w:rFonts w:ascii="Courier New" w:hAnsi="Courier New" w:cs="Courier New"/>
          <w:sz w:val="22"/>
          <w:szCs w:val="22"/>
          <w:rPrChange w:id="412" w:author="Pashmeen Mistry" w:date="2012-01-20T19:29:00Z">
            <w:rPr>
              <w:rFonts w:ascii="Times New Roman" w:hAnsi="Times New Roman" w:cs="Times New Roman"/>
            </w:rPr>
          </w:rPrChange>
        </w:rPr>
      </w:pPr>
      <w:r w:rsidRPr="009961AD">
        <w:rPr>
          <w:rFonts w:ascii="Courier New" w:hAnsi="Courier New" w:cs="Courier New"/>
          <w:sz w:val="22"/>
          <w:szCs w:val="22"/>
          <w:rPrChange w:id="413"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414" w:author="Pashmeen Mistry" w:date="2012-01-20T19:29:00Z">
            <w:rPr>
              <w:rFonts w:ascii="Times New Roman" w:hAnsi="Times New Roman" w:cs="Times New Roman"/>
            </w:rPr>
          </w:rPrChange>
        </w:rPr>
        <w:t>redundancy</w:t>
      </w:r>
      <w:proofErr w:type="gramEnd"/>
      <w:r w:rsidRPr="009961AD">
        <w:rPr>
          <w:rFonts w:ascii="Courier New" w:hAnsi="Courier New" w:cs="Courier New"/>
          <w:sz w:val="22"/>
          <w:szCs w:val="22"/>
          <w:rPrChange w:id="415" w:author="Pashmeen Mistry" w:date="2012-01-20T19:29:00Z">
            <w:rPr>
              <w:rFonts w:ascii="Times New Roman" w:hAnsi="Times New Roman" w:cs="Times New Roman"/>
            </w:rPr>
          </w:rPrChange>
        </w:rPr>
        <w:t xml:space="preserve"> rii 2</w:t>
      </w:r>
    </w:p>
    <w:p w14:paraId="2FB2485F" w14:textId="77777777" w:rsidR="00F83A6D" w:rsidRPr="009961AD" w:rsidRDefault="00F83A6D" w:rsidP="00F83A6D">
      <w:pPr>
        <w:rPr>
          <w:rFonts w:ascii="Courier New" w:hAnsi="Courier New" w:cs="Courier New"/>
          <w:sz w:val="22"/>
          <w:szCs w:val="22"/>
          <w:rPrChange w:id="416" w:author="Pashmeen Mistry" w:date="2012-01-20T19:29:00Z">
            <w:rPr>
              <w:rFonts w:ascii="Times New Roman" w:hAnsi="Times New Roman" w:cs="Times New Roman"/>
            </w:rPr>
          </w:rPrChange>
        </w:rPr>
      </w:pPr>
      <w:r w:rsidRPr="009961AD">
        <w:rPr>
          <w:rFonts w:ascii="Courier New" w:hAnsi="Courier New" w:cs="Courier New"/>
          <w:sz w:val="22"/>
          <w:szCs w:val="22"/>
          <w:rPrChange w:id="417" w:author="Pashmeen Mistry" w:date="2012-01-20T19:29:00Z">
            <w:rPr>
              <w:rFonts w:ascii="Times New Roman" w:hAnsi="Times New Roman" w:cs="Times New Roman"/>
            </w:rPr>
          </w:rPrChange>
        </w:rPr>
        <w:t xml:space="preserve"> </w:t>
      </w:r>
      <w:proofErr w:type="gramStart"/>
      <w:r w:rsidRPr="009961AD">
        <w:rPr>
          <w:rFonts w:ascii="Courier New" w:hAnsi="Courier New" w:cs="Courier New"/>
          <w:sz w:val="22"/>
          <w:szCs w:val="22"/>
          <w:rPrChange w:id="418" w:author="Pashmeen Mistry" w:date="2012-01-20T19:29:00Z">
            <w:rPr>
              <w:rFonts w:ascii="Times New Roman" w:hAnsi="Times New Roman" w:cs="Times New Roman"/>
            </w:rPr>
          </w:rPrChange>
        </w:rPr>
        <w:t>redundancy</w:t>
      </w:r>
      <w:proofErr w:type="gramEnd"/>
      <w:r w:rsidRPr="009961AD">
        <w:rPr>
          <w:rFonts w:ascii="Courier New" w:hAnsi="Courier New" w:cs="Courier New"/>
          <w:sz w:val="22"/>
          <w:szCs w:val="22"/>
          <w:rPrChange w:id="419" w:author="Pashmeen Mistry" w:date="2012-01-20T19:29:00Z">
            <w:rPr>
              <w:rFonts w:ascii="Times New Roman" w:hAnsi="Times New Roman" w:cs="Times New Roman"/>
            </w:rPr>
          </w:rPrChange>
        </w:rPr>
        <w:t xml:space="preserve"> group 1 ip 8.13.25.123 exclusive</w:t>
      </w:r>
    </w:p>
    <w:p w14:paraId="658F2805" w14:textId="77777777" w:rsidR="00F83A6D" w:rsidRPr="009961AD" w:rsidRDefault="00F83A6D" w:rsidP="00F83A6D">
      <w:pPr>
        <w:rPr>
          <w:rFonts w:ascii="Courier New" w:hAnsi="Courier New" w:cs="Courier New"/>
          <w:b/>
          <w:sz w:val="22"/>
          <w:szCs w:val="22"/>
          <w:rPrChange w:id="420" w:author="Pashmeen Mistry" w:date="2012-01-20T19:29:00Z">
            <w:rPr>
              <w:rFonts w:ascii="Times New Roman" w:hAnsi="Times New Roman" w:cs="Times New Roman"/>
              <w:b/>
            </w:rPr>
          </w:rPrChange>
        </w:rPr>
      </w:pPr>
      <w:r w:rsidRPr="009961AD">
        <w:rPr>
          <w:rFonts w:ascii="Courier New" w:hAnsi="Courier New" w:cs="Courier New"/>
          <w:sz w:val="22"/>
          <w:szCs w:val="22"/>
          <w:rPrChange w:id="421" w:author="Pashmeen Mistry" w:date="2012-01-20T19:29:00Z">
            <w:rPr>
              <w:rFonts w:ascii="Times New Roman" w:hAnsi="Times New Roman" w:cs="Times New Roman"/>
            </w:rPr>
          </w:rPrChange>
        </w:rPr>
        <w:t xml:space="preserve"> </w:t>
      </w:r>
      <w:proofErr w:type="gramStart"/>
      <w:r w:rsidRPr="009961AD">
        <w:rPr>
          <w:rFonts w:ascii="Courier New" w:hAnsi="Courier New" w:cs="Courier New"/>
          <w:b/>
          <w:sz w:val="22"/>
          <w:szCs w:val="22"/>
          <w:rPrChange w:id="422" w:author="Pashmeen Mistry" w:date="2012-01-20T19:29:00Z">
            <w:rPr>
              <w:rFonts w:ascii="Times New Roman" w:hAnsi="Times New Roman" w:cs="Times New Roman"/>
              <w:b/>
            </w:rPr>
          </w:rPrChange>
        </w:rPr>
        <w:t>h323</w:t>
      </w:r>
      <w:proofErr w:type="gramEnd"/>
      <w:r w:rsidRPr="009961AD">
        <w:rPr>
          <w:rFonts w:ascii="Courier New" w:hAnsi="Courier New" w:cs="Courier New"/>
          <w:b/>
          <w:sz w:val="22"/>
          <w:szCs w:val="22"/>
          <w:rPrChange w:id="423" w:author="Pashmeen Mistry" w:date="2012-01-20T19:29:00Z">
            <w:rPr>
              <w:rFonts w:ascii="Times New Roman" w:hAnsi="Times New Roman" w:cs="Times New Roman"/>
              <w:b/>
            </w:rPr>
          </w:rPrChange>
        </w:rPr>
        <w:t>-gateway voip interface</w:t>
      </w:r>
    </w:p>
    <w:p w14:paraId="3FFF3AE8" w14:textId="77777777" w:rsidR="00F83A6D" w:rsidRPr="00F83A6D" w:rsidRDefault="00F83A6D" w:rsidP="00F83A6D">
      <w:pPr>
        <w:rPr>
          <w:rFonts w:ascii="Times New Roman" w:hAnsi="Times New Roman" w:cs="Times New Roman"/>
          <w:b/>
        </w:rPr>
      </w:pPr>
      <w:r w:rsidRPr="009961AD">
        <w:rPr>
          <w:rFonts w:ascii="Courier New" w:hAnsi="Courier New" w:cs="Courier New"/>
          <w:b/>
          <w:sz w:val="22"/>
          <w:szCs w:val="22"/>
          <w:rPrChange w:id="424" w:author="Pashmeen Mistry" w:date="2012-01-20T19:29:00Z">
            <w:rPr>
              <w:rFonts w:ascii="Times New Roman" w:hAnsi="Times New Roman" w:cs="Times New Roman"/>
              <w:b/>
            </w:rPr>
          </w:rPrChange>
        </w:rPr>
        <w:t xml:space="preserve"> </w:t>
      </w:r>
      <w:proofErr w:type="gramStart"/>
      <w:r w:rsidRPr="009961AD">
        <w:rPr>
          <w:rFonts w:ascii="Courier New" w:hAnsi="Courier New" w:cs="Courier New"/>
          <w:b/>
          <w:sz w:val="22"/>
          <w:szCs w:val="22"/>
          <w:rPrChange w:id="425" w:author="Pashmeen Mistry" w:date="2012-01-20T19:29:00Z">
            <w:rPr>
              <w:rFonts w:ascii="Times New Roman" w:hAnsi="Times New Roman" w:cs="Times New Roman"/>
              <w:b/>
            </w:rPr>
          </w:rPrChange>
        </w:rPr>
        <w:t>h323</w:t>
      </w:r>
      <w:proofErr w:type="gramEnd"/>
      <w:r w:rsidRPr="009961AD">
        <w:rPr>
          <w:rFonts w:ascii="Courier New" w:hAnsi="Courier New" w:cs="Courier New"/>
          <w:b/>
          <w:sz w:val="22"/>
          <w:szCs w:val="22"/>
          <w:rPrChange w:id="426" w:author="Pashmeen Mistry" w:date="2012-01-20T19:29:00Z">
            <w:rPr>
              <w:rFonts w:ascii="Times New Roman" w:hAnsi="Times New Roman" w:cs="Times New Roman"/>
              <w:b/>
            </w:rPr>
          </w:rPrChange>
        </w:rPr>
        <w:t>-gateway voip bind srcaddr 8.13.25.123</w:t>
      </w:r>
    </w:p>
    <w:p w14:paraId="3D83B01F" w14:textId="77777777" w:rsidR="00F83A6D" w:rsidRPr="00F83A6D" w:rsidRDefault="00F83A6D" w:rsidP="00F83A6D">
      <w:pPr>
        <w:rPr>
          <w:rFonts w:ascii="Times New Roman" w:hAnsi="Times New Roman" w:cs="Times New Roman"/>
        </w:rPr>
      </w:pPr>
    </w:p>
    <w:p w14:paraId="000866F0" w14:textId="7B86FF13" w:rsidR="00FC6C6B" w:rsidDel="009961AD" w:rsidRDefault="00F83A6D">
      <w:pPr>
        <w:rPr>
          <w:ins w:id="427" w:author="Pashmeen  Mistry" w:date="2011-07-21T16:20:00Z"/>
          <w:del w:id="428" w:author="Pashmeen Mistry" w:date="2012-01-20T19:30:00Z"/>
          <w:rFonts w:ascii="Times New Roman" w:hAnsi="Times New Roman" w:cs="Times New Roman"/>
        </w:rPr>
      </w:pPr>
      <w:r w:rsidRPr="00F83A6D">
        <w:rPr>
          <w:rFonts w:ascii="Times New Roman" w:hAnsi="Times New Roman" w:cs="Times New Roman"/>
        </w:rPr>
        <w:t xml:space="preserve"> </w:t>
      </w:r>
      <w:ins w:id="429" w:author="Pashmeen  Mistry" w:date="2011-07-21T16:20:00Z">
        <w:del w:id="430" w:author="Pashmeen Mistry" w:date="2012-01-20T19:30:00Z">
          <w:r w:rsidR="00FC6C6B" w:rsidRPr="00620C48" w:rsidDel="009961AD">
            <w:rPr>
              <w:rFonts w:ascii="Times New Roman" w:hAnsi="Times New Roman" w:cs="Times New Roman"/>
            </w:rPr>
            <w:delText xml:space="preserve">Note: </w:delText>
          </w:r>
        </w:del>
      </w:ins>
    </w:p>
    <w:p w14:paraId="5D61B836" w14:textId="73A0CE56" w:rsidR="00FC6C6B" w:rsidRPr="00620C48" w:rsidDel="009961AD" w:rsidRDefault="00FC6C6B">
      <w:pPr>
        <w:rPr>
          <w:ins w:id="431" w:author="Pashmeen  Mistry" w:date="2011-07-21T16:20:00Z"/>
          <w:del w:id="432" w:author="Pashmeen Mistry" w:date="2012-01-20T19:29:00Z"/>
          <w:rFonts w:ascii="Times New Roman" w:hAnsi="Times New Roman" w:cs="Times New Roman"/>
        </w:rPr>
      </w:pPr>
      <w:ins w:id="433" w:author="Pashmeen  Mistry" w:date="2011-07-21T16:20:00Z">
        <w:del w:id="434" w:author="Pashmeen Mistry" w:date="2012-01-20T19:29:00Z">
          <w:r w:rsidDel="009961AD">
            <w:rPr>
              <w:rFonts w:ascii="Times New Roman" w:hAnsi="Times New Roman" w:cs="Times New Roman"/>
            </w:rPr>
            <w:delText xml:space="preserve">1. </w:delText>
          </w:r>
          <w:r w:rsidRPr="00620C48" w:rsidDel="009961AD">
            <w:rPr>
              <w:rFonts w:ascii="Times New Roman" w:hAnsi="Times New Roman" w:cs="Times New Roman"/>
            </w:rPr>
            <w:delText>If only 1 interface is used – incoming and outgoing dial-peer will be binded to the same interface</w:delText>
          </w:r>
        </w:del>
      </w:ins>
    </w:p>
    <w:p w14:paraId="08E4E436" w14:textId="7A948526" w:rsidR="00F83A6D" w:rsidDel="009961AD" w:rsidRDefault="00FC6C6B">
      <w:pPr>
        <w:rPr>
          <w:del w:id="435" w:author="Pashmeen Mistry" w:date="2012-01-20T19:30:00Z"/>
          <w:rFonts w:ascii="Times New Roman" w:hAnsi="Times New Roman" w:cs="Times New Roman"/>
        </w:rPr>
      </w:pPr>
      <w:ins w:id="436" w:author="Pashmeen  Mistry" w:date="2011-07-21T16:20:00Z">
        <w:del w:id="437" w:author="Pashmeen Mistry" w:date="2012-01-20T19:30:00Z">
          <w:r w:rsidDel="009961AD">
            <w:rPr>
              <w:rFonts w:ascii="Times New Roman" w:hAnsi="Times New Roman" w:cs="Times New Roman"/>
              <w:b/>
            </w:rPr>
            <w:delText>2. c</w:delText>
          </w:r>
        </w:del>
      </w:ins>
      <w:del w:id="438" w:author="Pashmeen Mistry" w:date="2012-01-20T19:30:00Z">
        <w:r w:rsidR="00F83A6D" w:rsidRPr="00702D8E" w:rsidDel="009961AD">
          <w:rPr>
            <w:rFonts w:ascii="Times New Roman" w:hAnsi="Times New Roman" w:cs="Times New Roman"/>
            <w:b/>
          </w:rPr>
          <w:delText>all preserve limit-media-detection</w:delText>
        </w:r>
        <w:r w:rsidR="00702D8E" w:rsidDel="009961AD">
          <w:rPr>
            <w:rFonts w:ascii="Times New Roman" w:hAnsi="Times New Roman" w:cs="Times New Roman"/>
          </w:rPr>
          <w:delText xml:space="preserve"> </w:delText>
        </w:r>
        <w:r w:rsidR="00F83A6D" w:rsidRPr="00F83A6D" w:rsidDel="009961AD">
          <w:rPr>
            <w:rFonts w:ascii="Times New Roman" w:hAnsi="Times New Roman" w:cs="Times New Roman"/>
          </w:rPr>
          <w:delText>is for H323 media reservation</w:delText>
        </w:r>
      </w:del>
    </w:p>
    <w:p w14:paraId="50139EA5" w14:textId="77777777" w:rsidR="00702D8E" w:rsidRPr="00702D8E" w:rsidRDefault="00702D8E">
      <w:pPr>
        <w:rPr>
          <w:rFonts w:ascii="Times New Roman" w:hAnsi="Times New Roman" w:cs="Times New Roman"/>
        </w:rPr>
        <w:pPrChange w:id="439" w:author="Pashmeen Mistry" w:date="2012-01-20T19:30:00Z">
          <w:pPr>
            <w:ind w:left="720"/>
          </w:pPr>
        </w:pPrChange>
      </w:pPr>
    </w:p>
    <w:p w14:paraId="1BB9EE2B" w14:textId="77777777" w:rsidR="00F83A6D" w:rsidRDefault="00F83A6D" w:rsidP="001E5D8F">
      <w:pPr>
        <w:pStyle w:val="Heading3"/>
      </w:pPr>
      <w:bookmarkStart w:id="440" w:name="_Toc169512133"/>
      <w:r>
        <w:t>Step 6</w:t>
      </w:r>
      <w:r w:rsidRPr="0033297C">
        <w:t xml:space="preserve">: </w:t>
      </w:r>
      <w:r>
        <w:t xml:space="preserve">Enable </w:t>
      </w:r>
      <w:ins w:id="441" w:author="Pashmeen  Mistry" w:date="2011-07-21T16:20:00Z">
        <w:r w:rsidR="00FC6C6B">
          <w:t xml:space="preserve">B2B </w:t>
        </w:r>
      </w:ins>
      <w:r>
        <w:t>Redundancy</w:t>
      </w:r>
      <w:bookmarkEnd w:id="440"/>
    </w:p>
    <w:p w14:paraId="46F2B360" w14:textId="77777777" w:rsidR="006818A1" w:rsidRDefault="006818A1" w:rsidP="00F83A6D">
      <w:pPr>
        <w:rPr>
          <w:rFonts w:ascii="Times New Roman" w:hAnsi="Times New Roman" w:cs="Times New Roman"/>
        </w:rPr>
      </w:pPr>
    </w:p>
    <w:p w14:paraId="67D835DA" w14:textId="77777777" w:rsidR="00F83A6D" w:rsidRPr="00F83A6D" w:rsidRDefault="00F83A6D" w:rsidP="00F83A6D">
      <w:pPr>
        <w:rPr>
          <w:rFonts w:ascii="Times New Roman" w:hAnsi="Times New Roman" w:cs="Times New Roman"/>
        </w:rPr>
      </w:pPr>
      <w:r w:rsidRPr="00F83A6D">
        <w:rPr>
          <w:rFonts w:ascii="Times New Roman" w:hAnsi="Times New Roman" w:cs="Times New Roman"/>
        </w:rPr>
        <w:t>Configure this RG group under the “voice service voip” . This is to enable voice B2B HA</w:t>
      </w:r>
    </w:p>
    <w:p w14:paraId="6C96CD13" w14:textId="77777777" w:rsidR="00F83A6D" w:rsidRPr="00F83A6D" w:rsidRDefault="00F83A6D" w:rsidP="00F83A6D">
      <w:pPr>
        <w:rPr>
          <w:rFonts w:ascii="Times New Roman" w:hAnsi="Times New Roman" w:cs="Times New Roman"/>
        </w:rPr>
      </w:pPr>
      <w:r w:rsidRPr="00F83A6D">
        <w:rPr>
          <w:rFonts w:ascii="Times New Roman" w:hAnsi="Times New Roman" w:cs="Times New Roman"/>
        </w:rPr>
        <w:t>voice service voip</w:t>
      </w:r>
    </w:p>
    <w:p w14:paraId="70464CC8" w14:textId="77777777" w:rsidR="00F83A6D" w:rsidRPr="00F83A6D" w:rsidRDefault="00F83A6D" w:rsidP="00F83A6D">
      <w:pPr>
        <w:rPr>
          <w:rFonts w:ascii="Times New Roman" w:hAnsi="Times New Roman" w:cs="Times New Roman"/>
          <w:b/>
        </w:rPr>
      </w:pPr>
      <w:r w:rsidRPr="00F83A6D">
        <w:rPr>
          <w:rFonts w:ascii="Times New Roman" w:hAnsi="Times New Roman" w:cs="Times New Roman"/>
        </w:rPr>
        <w:t xml:space="preserve">  </w:t>
      </w:r>
      <w:r w:rsidRPr="00F83A6D">
        <w:rPr>
          <w:rFonts w:ascii="Times New Roman" w:hAnsi="Times New Roman" w:cs="Times New Roman"/>
          <w:b/>
        </w:rPr>
        <w:t>redundancy-group 1</w:t>
      </w:r>
    </w:p>
    <w:p w14:paraId="53FC90A9" w14:textId="77777777" w:rsidR="00F83A6D" w:rsidRPr="00F83A6D" w:rsidRDefault="00F83A6D" w:rsidP="00F83A6D">
      <w:pPr>
        <w:rPr>
          <w:rFonts w:ascii="Times New Roman" w:hAnsi="Times New Roman" w:cs="Times New Roman"/>
          <w:b/>
        </w:rPr>
      </w:pPr>
    </w:p>
    <w:p w14:paraId="1B4694EA" w14:textId="77777777" w:rsidR="00F83A6D" w:rsidRPr="00F83A6D" w:rsidRDefault="00F83A6D" w:rsidP="00F83A6D">
      <w:pPr>
        <w:numPr>
          <w:ilvl w:val="0"/>
          <w:numId w:val="7"/>
        </w:numPr>
        <w:rPr>
          <w:rFonts w:ascii="Times New Roman" w:hAnsi="Times New Roman" w:cs="Times New Roman"/>
          <w:b/>
        </w:rPr>
      </w:pPr>
      <w:r w:rsidRPr="00F83A6D">
        <w:rPr>
          <w:rFonts w:ascii="Times New Roman" w:hAnsi="Times New Roman" w:cs="Times New Roman"/>
        </w:rPr>
        <w:t>Adding/removing this command requires a reload for the updated configuration to take effect</w:t>
      </w:r>
    </w:p>
    <w:p w14:paraId="7DCB8F99" w14:textId="77777777" w:rsidR="00F83A6D" w:rsidRDefault="00F83A6D">
      <w:pPr>
        <w:rPr>
          <w:rFonts w:ascii="Times New Roman" w:hAnsi="Times New Roman" w:cs="Times New Roman"/>
          <w:color w:val="FF0000"/>
        </w:rPr>
      </w:pPr>
    </w:p>
    <w:p w14:paraId="0550E270" w14:textId="77777777" w:rsidR="00F83A6D" w:rsidRDefault="00F83A6D" w:rsidP="00FC6C6B">
      <w:pPr>
        <w:pStyle w:val="Heading3"/>
      </w:pPr>
      <w:bookmarkStart w:id="442" w:name="_Toc169512134"/>
      <w:r>
        <w:t>Step 7</w:t>
      </w:r>
      <w:r w:rsidRPr="0033297C">
        <w:t xml:space="preserve">: </w:t>
      </w:r>
      <w:r>
        <w:t>Media Inactivity Timer</w:t>
      </w:r>
      <w:bookmarkEnd w:id="442"/>
    </w:p>
    <w:p w14:paraId="0B0B8DED" w14:textId="77777777" w:rsidR="00B96F5E" w:rsidRPr="0042163B" w:rsidRDefault="00B96F5E" w:rsidP="00B96F5E">
      <w:pPr>
        <w:pStyle w:val="NormalWeb"/>
      </w:pPr>
      <w:r w:rsidRPr="0042163B">
        <w:t>The Media</w:t>
      </w:r>
      <w:r>
        <w:t xml:space="preserve"> Inactivity Timer enables the Active/Standby router</w:t>
      </w:r>
      <w:r w:rsidRPr="0042163B">
        <w:t xml:space="preserve"> pair to monitor </w:t>
      </w:r>
      <w:r>
        <w:t>and disconnect calls if no Real-Time Protocol (RT</w:t>
      </w:r>
      <w:r w:rsidRPr="0042163B">
        <w:t>P</w:t>
      </w:r>
      <w:r>
        <w:t xml:space="preserve">) packets are received within a </w:t>
      </w:r>
      <w:r w:rsidRPr="0042163B">
        <w:t xml:space="preserve">configurable time period. </w:t>
      </w:r>
    </w:p>
    <w:p w14:paraId="55506928" w14:textId="77777777" w:rsidR="00B96F5E" w:rsidRDefault="00B96F5E" w:rsidP="00B96F5E">
      <w:pPr>
        <w:pStyle w:val="NormalWeb"/>
      </w:pPr>
      <w:r>
        <w:t>In case of SIP calls, the switched over calls will be cleared with signaling (as signaling information is preserved for switched calls)</w:t>
      </w:r>
    </w:p>
    <w:p w14:paraId="08DEF5E2" w14:textId="77777777" w:rsidR="00B96F5E" w:rsidRPr="0042163B" w:rsidRDefault="00B96F5E" w:rsidP="00B96F5E">
      <w:pPr>
        <w:pStyle w:val="NormalWeb"/>
      </w:pPr>
      <w:r>
        <w:t xml:space="preserve">For calls which are TCP-based, H.323, or Software MTP based, will be released by the Media Inactivity timer. This is used to guard against any </w:t>
      </w:r>
      <w:r w:rsidRPr="0042163B">
        <w:t>hung session</w:t>
      </w:r>
      <w:r>
        <w:t>s that may have resulted from the failover in the event that a normal call disconnect does not clear the call</w:t>
      </w:r>
      <w:r w:rsidRPr="0042163B">
        <w:t>.</w:t>
      </w:r>
      <w:r>
        <w:t xml:space="preserve"> </w:t>
      </w:r>
    </w:p>
    <w:p w14:paraId="6C8B841D" w14:textId="77777777" w:rsidR="00B96F5E" w:rsidRPr="0042163B" w:rsidRDefault="00B96F5E" w:rsidP="00B96F5E">
      <w:pPr>
        <w:pStyle w:val="NormalWeb"/>
      </w:pPr>
      <w:r w:rsidRPr="0042163B">
        <w:t>The same duration</w:t>
      </w:r>
      <w:r>
        <w:t xml:space="preserve"> for the Media Inactivity Timer should </w:t>
      </w:r>
      <w:r w:rsidRPr="0042163B">
        <w:t xml:space="preserve">be configured on </w:t>
      </w:r>
      <w:r>
        <w:t xml:space="preserve">both routers. </w:t>
      </w:r>
      <w:r w:rsidRPr="0042163B">
        <w:t xml:space="preserve">The default value is </w:t>
      </w:r>
      <w:ins w:id="443" w:author="Pashmeen  Mistry" w:date="2011-07-21T16:23:00Z">
        <w:r w:rsidR="00FC6C6B">
          <w:t>30</w:t>
        </w:r>
      </w:ins>
      <w:ins w:id="444" w:author="Pashmeen  Mistry" w:date="2011-07-21T16:22:00Z">
        <w:r w:rsidR="00FC6C6B" w:rsidRPr="0042163B">
          <w:t xml:space="preserve"> </w:t>
        </w:r>
      </w:ins>
      <w:r w:rsidRPr="0042163B">
        <w:t>seconds</w:t>
      </w:r>
      <w:ins w:id="445" w:author="Pashmeen  Mistry" w:date="2011-07-21T16:26:00Z">
        <w:r w:rsidR="00FC6C6B">
          <w:t xml:space="preserve"> for SIP and H323 calls</w:t>
        </w:r>
      </w:ins>
      <w:r w:rsidRPr="0042163B">
        <w:t>.</w:t>
      </w:r>
      <w:r w:rsidRPr="00B43004">
        <w:t xml:space="preserve"> </w:t>
      </w:r>
      <w:ins w:id="446" w:author="Pashmeen  Mistry" w:date="2011-07-21T16:26:00Z">
        <w:r w:rsidR="00FC6C6B">
          <w:t xml:space="preserve">For SW MTP calls the default value is 1200 seconds. </w:t>
        </w:r>
      </w:ins>
      <w:r>
        <w:t xml:space="preserve">This timer is </w:t>
      </w:r>
      <w:r w:rsidRPr="0042163B">
        <w:t>configured as follows:</w:t>
      </w:r>
    </w:p>
    <w:p w14:paraId="3F584266" w14:textId="77777777" w:rsidR="00B96F5E" w:rsidRDefault="00B96F5E" w:rsidP="00F83A6D">
      <w:pPr>
        <w:rPr>
          <w:rFonts w:ascii="Times New Roman" w:hAnsi="Times New Roman" w:cs="Times New Roman"/>
          <w:bCs/>
        </w:rPr>
      </w:pPr>
    </w:p>
    <w:p w14:paraId="37F81241" w14:textId="77777777" w:rsidR="00F83A6D" w:rsidRPr="00F83A6D" w:rsidRDefault="00F83A6D" w:rsidP="00F83A6D">
      <w:pPr>
        <w:rPr>
          <w:rFonts w:ascii="Times New Roman" w:hAnsi="Times New Roman" w:cs="Times New Roman"/>
          <w:bCs/>
        </w:rPr>
      </w:pPr>
    </w:p>
    <w:p w14:paraId="42E1213A" w14:textId="77777777" w:rsidR="00F83A6D" w:rsidRPr="00B96F5E" w:rsidRDefault="00F83A6D" w:rsidP="00F83A6D">
      <w:pPr>
        <w:rPr>
          <w:rFonts w:ascii="Courier New" w:hAnsi="Courier New" w:cs="Courier New"/>
          <w:sz w:val="20"/>
          <w:szCs w:val="20"/>
        </w:rPr>
      </w:pPr>
      <w:r w:rsidRPr="00B96F5E">
        <w:rPr>
          <w:rFonts w:ascii="Courier New" w:hAnsi="Courier New" w:cs="Courier New"/>
          <w:sz w:val="20"/>
          <w:szCs w:val="20"/>
        </w:rPr>
        <w:t>ip rtcp report interval 9000</w:t>
      </w:r>
    </w:p>
    <w:p w14:paraId="51C49133" w14:textId="77777777" w:rsidR="00F83A6D" w:rsidRPr="00B96F5E" w:rsidRDefault="00F83A6D" w:rsidP="00F83A6D">
      <w:pPr>
        <w:rPr>
          <w:rFonts w:ascii="Courier New" w:hAnsi="Courier New" w:cs="Courier New"/>
          <w:sz w:val="20"/>
          <w:szCs w:val="20"/>
        </w:rPr>
      </w:pPr>
      <w:r w:rsidRPr="00B96F5E">
        <w:rPr>
          <w:rFonts w:ascii="Courier New" w:hAnsi="Courier New" w:cs="Courier New"/>
          <w:sz w:val="20"/>
          <w:szCs w:val="20"/>
        </w:rPr>
        <w:t>gateway</w:t>
      </w:r>
    </w:p>
    <w:p w14:paraId="7D033747" w14:textId="77777777" w:rsidR="00F83A6D" w:rsidRPr="00B96F5E" w:rsidRDefault="00F83A6D" w:rsidP="00F83A6D">
      <w:pPr>
        <w:rPr>
          <w:rFonts w:ascii="Courier New" w:hAnsi="Courier New" w:cs="Courier New"/>
          <w:sz w:val="20"/>
          <w:szCs w:val="20"/>
        </w:rPr>
      </w:pPr>
      <w:r w:rsidRPr="00B96F5E">
        <w:rPr>
          <w:rFonts w:ascii="Courier New" w:hAnsi="Courier New" w:cs="Courier New"/>
          <w:sz w:val="20"/>
          <w:szCs w:val="20"/>
        </w:rPr>
        <w:t>  media-inactivity-criteria all</w:t>
      </w:r>
    </w:p>
    <w:p w14:paraId="7F6C9241" w14:textId="77777777" w:rsidR="00F83A6D" w:rsidRPr="00B96F5E" w:rsidRDefault="00F83A6D" w:rsidP="00F83A6D">
      <w:pPr>
        <w:rPr>
          <w:rFonts w:ascii="Courier New" w:hAnsi="Courier New" w:cs="Courier New"/>
          <w:sz w:val="20"/>
          <w:szCs w:val="20"/>
        </w:rPr>
      </w:pPr>
      <w:r w:rsidRPr="00B96F5E">
        <w:rPr>
          <w:rFonts w:ascii="Courier New" w:hAnsi="Courier New" w:cs="Courier New"/>
          <w:sz w:val="20"/>
          <w:szCs w:val="20"/>
        </w:rPr>
        <w:t>  timer receive-rtp 1200  </w:t>
      </w:r>
    </w:p>
    <w:p w14:paraId="0333C45F" w14:textId="77777777" w:rsidR="00F83A6D" w:rsidRPr="00B96F5E" w:rsidRDefault="00F83A6D" w:rsidP="00F83A6D">
      <w:pPr>
        <w:rPr>
          <w:rFonts w:ascii="Courier New" w:hAnsi="Courier New" w:cs="Courier New"/>
          <w:sz w:val="20"/>
          <w:szCs w:val="20"/>
        </w:rPr>
      </w:pPr>
      <w:r w:rsidRPr="00B96F5E">
        <w:rPr>
          <w:rFonts w:ascii="Courier New" w:hAnsi="Courier New" w:cs="Courier New"/>
          <w:sz w:val="20"/>
          <w:szCs w:val="20"/>
        </w:rPr>
        <w:t>  timer receive-rtcp 5</w:t>
      </w:r>
    </w:p>
    <w:p w14:paraId="7401349E" w14:textId="77777777" w:rsidR="00F83A6D" w:rsidRPr="00F83A6D" w:rsidRDefault="00F83A6D" w:rsidP="00F83A6D">
      <w:pPr>
        <w:rPr>
          <w:rFonts w:ascii="Times New Roman" w:hAnsi="Times New Roman" w:cs="Times New Roman"/>
        </w:rPr>
      </w:pPr>
    </w:p>
    <w:p w14:paraId="6D4C95DF" w14:textId="77777777" w:rsidR="00F83A6D" w:rsidRPr="00F83A6D" w:rsidRDefault="00F83A6D" w:rsidP="00F83A6D">
      <w:pPr>
        <w:rPr>
          <w:rFonts w:ascii="Times New Roman" w:hAnsi="Times New Roman" w:cs="Times New Roman"/>
        </w:rPr>
      </w:pPr>
      <w:r w:rsidRPr="00F83A6D">
        <w:rPr>
          <w:rFonts w:ascii="Times New Roman" w:hAnsi="Times New Roman" w:cs="Times New Roman"/>
        </w:rPr>
        <w:t>SIP/H323 call legs will be cleared once RTCP timer expires and SWMTP legs will be cleared after RTP timer expired</w:t>
      </w:r>
    </w:p>
    <w:p w14:paraId="2E1E8253" w14:textId="77777777" w:rsidR="00F83A6D" w:rsidRPr="00F83A6D" w:rsidRDefault="00F83A6D" w:rsidP="00F83A6D">
      <w:pPr>
        <w:rPr>
          <w:rFonts w:ascii="Times New Roman" w:hAnsi="Times New Roman" w:cs="Times New Roman"/>
        </w:rPr>
      </w:pPr>
    </w:p>
    <w:p w14:paraId="637A7CCC" w14:textId="77777777" w:rsidR="00F83A6D" w:rsidRPr="00F83A6D" w:rsidRDefault="00F83A6D" w:rsidP="00F83A6D">
      <w:pPr>
        <w:rPr>
          <w:rFonts w:ascii="Times New Roman" w:hAnsi="Times New Roman" w:cs="Times New Roman"/>
          <w:bCs/>
        </w:rPr>
      </w:pPr>
      <w:r w:rsidRPr="00F83A6D">
        <w:rPr>
          <w:rFonts w:ascii="Times New Roman" w:hAnsi="Times New Roman" w:cs="Times New Roman"/>
          <w:bCs/>
        </w:rPr>
        <w:t xml:space="preserve">In the above example, the RTCP timer value will be 9000x5=45000millisecs=45 secs and RTP timer value will be </w:t>
      </w:r>
      <w:r w:rsidRPr="00F83A6D">
        <w:rPr>
          <w:rFonts w:ascii="Times New Roman" w:hAnsi="Times New Roman" w:cs="Times New Roman"/>
        </w:rPr>
        <w:t>1200  secs</w:t>
      </w:r>
    </w:p>
    <w:p w14:paraId="6D12855C" w14:textId="77777777" w:rsidR="00F83A6D" w:rsidRDefault="00F83A6D" w:rsidP="00F83A6D">
      <w:pPr>
        <w:rPr>
          <w:rFonts w:ascii="Times New Roman" w:hAnsi="Times New Roman" w:cs="Times New Roman"/>
          <w:b/>
          <w:sz w:val="28"/>
          <w:szCs w:val="28"/>
        </w:rPr>
      </w:pPr>
    </w:p>
    <w:p w14:paraId="7A92FFCC" w14:textId="77777777" w:rsidR="00F83A6D" w:rsidRDefault="00F83A6D" w:rsidP="001E5D8F">
      <w:pPr>
        <w:pStyle w:val="Heading3"/>
      </w:pPr>
      <w:bookmarkStart w:id="447" w:name="_Toc169512135"/>
      <w:r>
        <w:t>Step 8</w:t>
      </w:r>
      <w:r w:rsidRPr="0033297C">
        <w:t xml:space="preserve">: </w:t>
      </w:r>
      <w:r w:rsidR="00E55F96">
        <w:t>Reload</w:t>
      </w:r>
      <w:r>
        <w:t xml:space="preserve"> the Router</w:t>
      </w:r>
      <w:bookmarkEnd w:id="447"/>
    </w:p>
    <w:p w14:paraId="746C2C2B" w14:textId="77777777" w:rsidR="00B96F5E" w:rsidRDefault="00B96F5E" w:rsidP="00B96F5E">
      <w:pPr>
        <w:rPr>
          <w:rFonts w:ascii="Times New Roman" w:hAnsi="Times New Roman" w:cs="Times New Roman"/>
          <w:bCs/>
        </w:rPr>
      </w:pPr>
    </w:p>
    <w:p w14:paraId="74E75F96" w14:textId="77777777" w:rsidR="00B96F5E" w:rsidRPr="00B96F5E" w:rsidRDefault="00B96F5E" w:rsidP="00B96F5E">
      <w:pPr>
        <w:rPr>
          <w:rFonts w:ascii="Times New Roman" w:hAnsi="Times New Roman" w:cs="Times New Roman"/>
          <w:bCs/>
        </w:rPr>
      </w:pPr>
      <w:r w:rsidRPr="00B96F5E">
        <w:rPr>
          <w:rFonts w:ascii="Times New Roman" w:hAnsi="Times New Roman" w:cs="Times New Roman"/>
          <w:bCs/>
        </w:rPr>
        <w:t>Once all the above configs are completed, save and reload the router</w:t>
      </w:r>
    </w:p>
    <w:p w14:paraId="6B4AE1F8" w14:textId="77777777" w:rsidR="00F83A6D" w:rsidRDefault="00F83A6D" w:rsidP="00F83A6D">
      <w:pPr>
        <w:rPr>
          <w:ins w:id="448" w:author="Pashmeen  Mistry" w:date="2011-07-19T16:09:00Z"/>
          <w:rFonts w:ascii="Times New Roman" w:hAnsi="Times New Roman" w:cs="Times New Roman"/>
        </w:rPr>
      </w:pPr>
    </w:p>
    <w:p w14:paraId="32CBD743" w14:textId="77777777" w:rsidR="00FC6C6B" w:rsidRDefault="00FC6C6B" w:rsidP="00FC6C6B">
      <w:pPr>
        <w:pStyle w:val="Heading3"/>
      </w:pPr>
      <w:ins w:id="449" w:author="Pashmeen  Mistry" w:date="2011-07-21T16:24:00Z">
        <w:r>
          <w:t>Step 9: Configure</w:t>
        </w:r>
      </w:ins>
      <w:r>
        <w:t xml:space="preserve"> the </w:t>
      </w:r>
      <w:ins w:id="450" w:author="Pashmeen  Mistry" w:date="2011-07-21T16:24:00Z">
        <w:r>
          <w:t xml:space="preserve">peer </w:t>
        </w:r>
      </w:ins>
      <w:r>
        <w:t xml:space="preserve">ASR </w:t>
      </w:r>
      <w:ins w:id="451" w:author="Pashmeen  Mistry" w:date="2011-07-21T16:25:00Z">
        <w:r>
          <w:t>r</w:t>
        </w:r>
      </w:ins>
      <w:r>
        <w:t>outer:</w:t>
      </w:r>
    </w:p>
    <w:p w14:paraId="510DFC08" w14:textId="77777777" w:rsidR="00FC6C6B" w:rsidRDefault="00FC6C6B" w:rsidP="00FC6C6B">
      <w:pPr>
        <w:rPr>
          <w:rFonts w:ascii="Times New Roman" w:hAnsi="Times New Roman" w:cs="Times New Roman"/>
        </w:rPr>
      </w:pPr>
      <w:r>
        <w:rPr>
          <w:rFonts w:ascii="Times New Roman" w:hAnsi="Times New Roman" w:cs="Times New Roman"/>
        </w:rPr>
        <w:t xml:space="preserve">Follow the above steps to configure the Standby ASR router. Make sure the correct IP addresses are used.  </w:t>
      </w:r>
    </w:p>
    <w:p w14:paraId="208A9ED1" w14:textId="77777777" w:rsidR="0043736D" w:rsidRDefault="0043736D" w:rsidP="00F83A6D">
      <w:pPr>
        <w:rPr>
          <w:ins w:id="452" w:author="Pashmeen  Mistry" w:date="2011-07-19T16:09:00Z"/>
          <w:rFonts w:ascii="Times New Roman" w:hAnsi="Times New Roman" w:cs="Times New Roman"/>
        </w:rPr>
      </w:pPr>
    </w:p>
    <w:p w14:paraId="00FB7E96" w14:textId="77777777" w:rsidR="0043736D" w:rsidRDefault="0043736D" w:rsidP="0043736D">
      <w:pPr>
        <w:pStyle w:val="Heading3"/>
      </w:pPr>
      <w:r w:rsidRPr="008C1EA8">
        <w:t xml:space="preserve">Step </w:t>
      </w:r>
      <w:ins w:id="453" w:author="Pashmeen  Mistry" w:date="2011-07-21T16:25:00Z">
        <w:r w:rsidR="00FC6C6B">
          <w:t>10</w:t>
        </w:r>
      </w:ins>
      <w:r w:rsidRPr="008C1EA8">
        <w:t xml:space="preserve">: Point Attached </w:t>
      </w:r>
      <w:r>
        <w:t>Devices</w:t>
      </w:r>
      <w:r w:rsidRPr="008C1EA8">
        <w:t xml:space="preserve"> to the CUBE Virtual </w:t>
      </w:r>
      <w:r>
        <w:t xml:space="preserve">IP (VIP) </w:t>
      </w:r>
      <w:r w:rsidRPr="008C1EA8">
        <w:t>Address</w:t>
      </w:r>
    </w:p>
    <w:p w14:paraId="4B33FEFB" w14:textId="0644AFFA" w:rsidR="0043736D" w:rsidRDefault="0043736D" w:rsidP="0043736D">
      <w:pPr>
        <w:pStyle w:val="NormalWeb"/>
        <w:rPr>
          <w:ins w:id="454" w:author="Pashmeen  Mistry" w:date="2011-07-19T16:12:00Z"/>
        </w:rPr>
      </w:pPr>
      <w:r>
        <w:t xml:space="preserve">The IP-PBX, SIP proxy or </w:t>
      </w:r>
      <w:del w:id="455" w:author="Pashmeen Mistry" w:date="2012-01-20T19:33:00Z">
        <w:r w:rsidDel="009961AD">
          <w:delText>SP SBCs</w:delText>
        </w:r>
      </w:del>
      <w:ins w:id="456" w:author="Pashmeen Mistry" w:date="2012-01-20T19:33:00Z">
        <w:r w:rsidR="009961AD">
          <w:t xml:space="preserve">service provider must route the calls to CUBE’s virtual IP </w:t>
        </w:r>
        <w:proofErr w:type="gramStart"/>
        <w:r w:rsidR="009961AD">
          <w:t>address .</w:t>
        </w:r>
        <w:proofErr w:type="gramEnd"/>
        <w:r w:rsidR="009961AD">
          <w:t xml:space="preserve"> </w:t>
        </w:r>
      </w:ins>
      <w:del w:id="457" w:author="Pashmeen Mistry" w:date="2012-01-20T19:33:00Z">
        <w:r w:rsidDel="009961AD">
          <w:delText xml:space="preserve"> that </w:delText>
        </w:r>
        <w:r w:rsidRPr="008C1EA8" w:rsidDel="009961AD">
          <w:delText xml:space="preserve">route </w:delText>
        </w:r>
        <w:r w:rsidDel="009961AD">
          <w:delText>calls to CUBE must use the Virtual IP (VIP)</w:delText>
        </w:r>
      </w:del>
      <w:ins w:id="458" w:author="Pashmeen  Mistry" w:date="2011-07-19T16:13:00Z">
        <w:del w:id="459" w:author="Pashmeen Mistry" w:date="2012-01-20T19:33:00Z">
          <w:r w:rsidR="00FC6C6B" w:rsidDel="009961AD">
            <w:delText xml:space="preserve"> address.</w:delText>
          </w:r>
          <w:r w:rsidDel="009961AD">
            <w:delText xml:space="preserve"> </w:delText>
          </w:r>
        </w:del>
      </w:ins>
    </w:p>
    <w:p w14:paraId="24C9CFC2" w14:textId="4C730E2F" w:rsidR="00FC6C6B" w:rsidDel="009961AD" w:rsidRDefault="0043736D" w:rsidP="0043736D">
      <w:pPr>
        <w:rPr>
          <w:ins w:id="460" w:author="Pashmeen  Mistry" w:date="2011-07-21T16:25:00Z"/>
          <w:del w:id="461" w:author="Pashmeen Mistry" w:date="2012-01-20T19:34:00Z"/>
          <w:rFonts w:ascii="Times New Roman" w:hAnsi="Times New Roman" w:cs="Times New Roman"/>
          <w:bCs/>
        </w:rPr>
      </w:pPr>
      <w:del w:id="462" w:author="Pashmeen Mistry" w:date="2012-01-20T19:34:00Z">
        <w:r w:rsidRPr="00702D8E" w:rsidDel="009961AD">
          <w:rPr>
            <w:rFonts w:ascii="Times New Roman" w:hAnsi="Times New Roman" w:cs="Times New Roman"/>
            <w:bCs/>
          </w:rPr>
          <w:delText xml:space="preserve">To make </w:delText>
        </w:r>
        <w:r w:rsidDel="009961AD">
          <w:rPr>
            <w:rFonts w:ascii="Times New Roman" w:hAnsi="Times New Roman" w:cs="Times New Roman"/>
            <w:bCs/>
          </w:rPr>
          <w:delText>calls originating from the CUCM</w:delText>
        </w:r>
      </w:del>
      <w:ins w:id="463" w:author="Pashmeen  Mistry" w:date="2011-07-21T16:26:00Z">
        <w:del w:id="464" w:author="Pashmeen Mistry" w:date="2012-01-20T19:34:00Z">
          <w:r w:rsidR="00FC6C6B" w:rsidDel="009961AD">
            <w:rPr>
              <w:rFonts w:ascii="Times New Roman" w:hAnsi="Times New Roman" w:cs="Times New Roman"/>
              <w:bCs/>
            </w:rPr>
            <w:delText xml:space="preserve">, </w:delText>
          </w:r>
        </w:del>
      </w:ins>
      <w:del w:id="465" w:author="Pashmeen Mistry" w:date="2012-01-20T19:34:00Z">
        <w:r w:rsidRPr="00702D8E" w:rsidDel="009961AD">
          <w:rPr>
            <w:rFonts w:ascii="Times New Roman" w:hAnsi="Times New Roman" w:cs="Times New Roman"/>
            <w:bCs/>
          </w:rPr>
          <w:delText xml:space="preserve">the originating CUCM route pattern must point to the </w:delText>
        </w:r>
        <w:r w:rsidDel="009961AD">
          <w:rPr>
            <w:rFonts w:ascii="Times New Roman" w:hAnsi="Times New Roman" w:cs="Times New Roman"/>
            <w:b/>
            <w:bCs/>
          </w:rPr>
          <w:delText>virtual IP</w:delText>
        </w:r>
        <w:r w:rsidRPr="004277E0" w:rsidDel="009961AD">
          <w:rPr>
            <w:rFonts w:ascii="Times New Roman" w:hAnsi="Times New Roman" w:cs="Times New Roman"/>
            <w:b/>
            <w:bCs/>
          </w:rPr>
          <w:delText xml:space="preserve"> address</w:delText>
        </w:r>
        <w:r w:rsidRPr="00702D8E" w:rsidDel="009961AD">
          <w:rPr>
            <w:rFonts w:ascii="Times New Roman" w:hAnsi="Times New Roman" w:cs="Times New Roman"/>
            <w:bCs/>
          </w:rPr>
          <w:delText xml:space="preserve"> of the incoming interface of the ACT/STDBY pair. </w:delText>
        </w:r>
      </w:del>
    </w:p>
    <w:p w14:paraId="6D340BFB" w14:textId="786600CE" w:rsidR="0043736D" w:rsidRPr="005F3BD2" w:rsidRDefault="0043736D" w:rsidP="0043736D">
      <w:pPr>
        <w:rPr>
          <w:rFonts w:ascii="Times New Roman" w:hAnsi="Times New Roman" w:cs="Times New Roman"/>
          <w:bCs/>
        </w:rPr>
      </w:pPr>
      <w:r w:rsidRPr="00FC6C6B">
        <w:rPr>
          <w:rFonts w:ascii="Times New Roman" w:hAnsi="Times New Roman" w:cs="Times New Roman"/>
        </w:rPr>
        <w:t>SI</w:t>
      </w:r>
      <w:ins w:id="466" w:author="Pashmeen  Mistry" w:date="2011-07-19T16:14:00Z">
        <w:r w:rsidRPr="00FC6C6B">
          <w:rPr>
            <w:rFonts w:ascii="Times New Roman" w:hAnsi="Times New Roman" w:cs="Times New Roman"/>
          </w:rPr>
          <w:t xml:space="preserve">P/H323 messages </w:t>
        </w:r>
      </w:ins>
      <w:r w:rsidRPr="00FC6C6B">
        <w:rPr>
          <w:rFonts w:ascii="Times New Roman" w:hAnsi="Times New Roman" w:cs="Times New Roman"/>
        </w:rPr>
        <w:t>to the CUBE</w:t>
      </w:r>
      <w:ins w:id="467" w:author="Pashmeen Mistry" w:date="2012-01-20T19:35:00Z">
        <w:r w:rsidR="009961AD">
          <w:rPr>
            <w:rFonts w:ascii="Times New Roman" w:hAnsi="Times New Roman" w:cs="Times New Roman"/>
          </w:rPr>
          <w:t>’s</w:t>
        </w:r>
      </w:ins>
      <w:r w:rsidRPr="00FC6C6B">
        <w:rPr>
          <w:rFonts w:ascii="Times New Roman" w:hAnsi="Times New Roman" w:cs="Times New Roman"/>
        </w:rPr>
        <w:t xml:space="preserve"> physical IP addresses are not handled with this HA configuration.</w:t>
      </w:r>
    </w:p>
    <w:p w14:paraId="00BC9978" w14:textId="77777777" w:rsidR="0043736D" w:rsidRPr="00702D8E" w:rsidRDefault="0043736D" w:rsidP="0043736D">
      <w:pPr>
        <w:rPr>
          <w:rFonts w:ascii="Times New Roman" w:hAnsi="Times New Roman" w:cs="Times New Roman"/>
          <w:bCs/>
        </w:rPr>
      </w:pPr>
    </w:p>
    <w:p w14:paraId="5E5838AE" w14:textId="77777777" w:rsidR="0043736D" w:rsidRPr="004277E0" w:rsidRDefault="0043736D" w:rsidP="0043736D">
      <w:pPr>
        <w:rPr>
          <w:rFonts w:ascii="Times New Roman" w:hAnsi="Times New Roman" w:cs="Times New Roman"/>
        </w:rPr>
      </w:pPr>
      <w:r w:rsidRPr="004277E0">
        <w:rPr>
          <w:rFonts w:ascii="Times New Roman" w:hAnsi="Times New Roman" w:cs="Times New Roman"/>
        </w:rPr>
        <w:t xml:space="preserve">For H323 calls, </w:t>
      </w:r>
      <w:r>
        <w:rPr>
          <w:rFonts w:ascii="Times New Roman" w:hAnsi="Times New Roman" w:cs="Times New Roman"/>
        </w:rPr>
        <w:t xml:space="preserve">you should </w:t>
      </w:r>
      <w:r w:rsidRPr="004277E0">
        <w:rPr>
          <w:rFonts w:ascii="Times New Roman" w:hAnsi="Times New Roman" w:cs="Times New Roman"/>
        </w:rPr>
        <w:t xml:space="preserve">disable the </w:t>
      </w:r>
      <w:proofErr w:type="spellStart"/>
      <w:r w:rsidRPr="004277E0">
        <w:rPr>
          <w:rFonts w:ascii="Times New Roman" w:hAnsi="Times New Roman" w:cs="Times New Roman"/>
        </w:rPr>
        <w:t>keepalive</w:t>
      </w:r>
      <w:proofErr w:type="spellEnd"/>
      <w:r w:rsidRPr="004277E0">
        <w:rPr>
          <w:rFonts w:ascii="Times New Roman" w:hAnsi="Times New Roman" w:cs="Times New Roman"/>
        </w:rPr>
        <w:t xml:space="preserve"> messages</w:t>
      </w:r>
      <w:r>
        <w:rPr>
          <w:rFonts w:ascii="Times New Roman" w:hAnsi="Times New Roman" w:cs="Times New Roman"/>
        </w:rPr>
        <w:t xml:space="preserve"> in CUCM configuration. </w:t>
      </w:r>
    </w:p>
    <w:p w14:paraId="79834BDE" w14:textId="77777777" w:rsidR="0043736D" w:rsidRPr="004277E0" w:rsidRDefault="0043736D" w:rsidP="0043736D">
      <w:pPr>
        <w:rPr>
          <w:rFonts w:ascii="Times New Roman" w:hAnsi="Times New Roman" w:cs="Times New Roman"/>
        </w:rPr>
      </w:pPr>
    </w:p>
    <w:p w14:paraId="3D027517" w14:textId="77777777" w:rsidR="0043736D" w:rsidRPr="004277E0" w:rsidRDefault="0043736D" w:rsidP="0043736D">
      <w:pPr>
        <w:numPr>
          <w:ilvl w:val="0"/>
          <w:numId w:val="8"/>
        </w:numPr>
        <w:rPr>
          <w:rFonts w:ascii="Times New Roman" w:hAnsi="Times New Roman" w:cs="Times New Roman"/>
        </w:rPr>
      </w:pPr>
      <w:r w:rsidRPr="004277E0">
        <w:rPr>
          <w:rFonts w:ascii="Times New Roman" w:hAnsi="Times New Roman" w:cs="Times New Roman"/>
        </w:rPr>
        <w:t>Go to System Menu and Choose “Service Parameters”.  At the bottom of the Service Parameters, enable Advanced.</w:t>
      </w:r>
    </w:p>
    <w:p w14:paraId="2252CD7F" w14:textId="77777777" w:rsidR="0043736D" w:rsidRPr="004277E0" w:rsidRDefault="0043736D" w:rsidP="0043736D">
      <w:pPr>
        <w:numPr>
          <w:ilvl w:val="0"/>
          <w:numId w:val="8"/>
        </w:numPr>
        <w:rPr>
          <w:rFonts w:ascii="Times New Roman" w:hAnsi="Times New Roman" w:cs="Times New Roman"/>
        </w:rPr>
      </w:pPr>
      <w:proofErr w:type="gramStart"/>
      <w:r w:rsidRPr="004277E0">
        <w:rPr>
          <w:rFonts w:ascii="Times New Roman" w:hAnsi="Times New Roman" w:cs="Times New Roman"/>
        </w:rPr>
        <w:t>Set  the</w:t>
      </w:r>
      <w:proofErr w:type="gramEnd"/>
      <w:r w:rsidRPr="004277E0">
        <w:rPr>
          <w:rFonts w:ascii="Times New Roman" w:hAnsi="Times New Roman" w:cs="Times New Roman"/>
        </w:rPr>
        <w:t xml:space="preserve"> “Allow TCP </w:t>
      </w:r>
      <w:proofErr w:type="spellStart"/>
      <w:r w:rsidRPr="004277E0">
        <w:rPr>
          <w:rFonts w:ascii="Times New Roman" w:hAnsi="Times New Roman" w:cs="Times New Roman"/>
        </w:rPr>
        <w:t>KeepAlives</w:t>
      </w:r>
      <w:proofErr w:type="spellEnd"/>
      <w:r w:rsidRPr="004277E0">
        <w:rPr>
          <w:rFonts w:ascii="Times New Roman" w:hAnsi="Times New Roman" w:cs="Times New Roman"/>
        </w:rPr>
        <w:t xml:space="preserve"> for H323” to False.</w:t>
      </w:r>
    </w:p>
    <w:p w14:paraId="5DA24851" w14:textId="77777777" w:rsidR="0043736D" w:rsidRPr="004277E0" w:rsidRDefault="0043736D" w:rsidP="0043736D">
      <w:pPr>
        <w:numPr>
          <w:ilvl w:val="0"/>
          <w:numId w:val="8"/>
        </w:numPr>
        <w:rPr>
          <w:rFonts w:ascii="Times New Roman" w:hAnsi="Times New Roman" w:cs="Times New Roman"/>
        </w:rPr>
      </w:pPr>
      <w:r w:rsidRPr="004277E0">
        <w:rPr>
          <w:rFonts w:ascii="Times New Roman" w:hAnsi="Times New Roman" w:cs="Times New Roman"/>
        </w:rPr>
        <w:t xml:space="preserve">After this setting is saved, restart the Call Manager Services. </w:t>
      </w:r>
    </w:p>
    <w:p w14:paraId="35BD3AB2" w14:textId="77777777" w:rsidR="0043736D" w:rsidRDefault="0043736D" w:rsidP="00F83A6D">
      <w:pPr>
        <w:rPr>
          <w:rFonts w:ascii="Times New Roman" w:hAnsi="Times New Roman" w:cs="Times New Roman"/>
        </w:rPr>
      </w:pPr>
    </w:p>
    <w:p w14:paraId="37818E63" w14:textId="77777777" w:rsidR="00702D8E" w:rsidRDefault="00702D8E" w:rsidP="00F83A6D">
      <w:pPr>
        <w:rPr>
          <w:rFonts w:ascii="Times New Roman" w:hAnsi="Times New Roman" w:cs="Times New Roman"/>
        </w:rPr>
      </w:pPr>
    </w:p>
    <w:p w14:paraId="00405000" w14:textId="77777777" w:rsidR="004277E0" w:rsidRDefault="0043736D" w:rsidP="0043736D">
      <w:pPr>
        <w:pStyle w:val="Heading3"/>
      </w:pPr>
      <w:bookmarkStart w:id="468" w:name="_Toc277336570"/>
      <w:bookmarkStart w:id="469" w:name="_Toc246396387"/>
      <w:bookmarkStart w:id="470" w:name="_Toc277232057"/>
      <w:bookmarkStart w:id="471" w:name="_Toc277232451"/>
      <w:bookmarkStart w:id="472" w:name="_Toc277232517"/>
      <w:bookmarkStart w:id="473" w:name="_Toc277232805"/>
      <w:ins w:id="474" w:author="Pashmeen  Mistry" w:date="2011-07-19T16:09:00Z">
        <w:r>
          <w:t>Configuration of Software MTP on the CUBE ASR</w:t>
        </w:r>
      </w:ins>
      <w:ins w:id="475" w:author="Pashmeen  Mistry" w:date="2011-07-21T16:27:00Z">
        <w:r w:rsidR="003B1C55">
          <w:t xml:space="preserve"> (Optional)</w:t>
        </w:r>
      </w:ins>
    </w:p>
    <w:p w14:paraId="3E49AFEB" w14:textId="77777777" w:rsidR="0043736D" w:rsidRPr="003B1C55" w:rsidRDefault="0043736D" w:rsidP="0043736D">
      <w:pPr>
        <w:rPr>
          <w:ins w:id="476" w:author="Pashmeen  Mistry" w:date="2011-07-19T16:14:00Z"/>
          <w:rFonts w:ascii="Times New Roman" w:hAnsi="Times New Roman" w:cs="Times New Roman"/>
        </w:rPr>
      </w:pPr>
      <w:ins w:id="477" w:author="Pashmeen  Mistry" w:date="2011-07-19T16:14:00Z">
        <w:r w:rsidRPr="003B1C55">
          <w:rPr>
            <w:rFonts w:ascii="Times New Roman" w:hAnsi="Times New Roman" w:cs="Times New Roman"/>
          </w:rPr>
          <w:t>Below is a sample configuration of Software MTP on the CUBE ASR:</w:t>
        </w:r>
      </w:ins>
    </w:p>
    <w:p w14:paraId="2BEEB2C0" w14:textId="77777777" w:rsidR="0043736D" w:rsidRDefault="0043736D" w:rsidP="00B96F5E">
      <w:pPr>
        <w:rPr>
          <w:ins w:id="478" w:author="Pashmeen  Mistry" w:date="2011-07-19T16:11:00Z"/>
          <w:rFonts w:ascii="Times New Roman" w:hAnsi="Times New Roman" w:cs="Times New Roman"/>
          <w:b/>
        </w:rPr>
      </w:pPr>
      <w:ins w:id="479" w:author="Pashmeen  Mistry" w:date="2011-07-19T16:10:00Z">
        <w:r w:rsidRPr="003B1C55">
          <w:rPr>
            <w:rFonts w:ascii="Times New Roman" w:hAnsi="Times New Roman" w:cs="Times New Roman"/>
          </w:rPr>
          <w:t xml:space="preserve">Note: ASR platform </w:t>
        </w:r>
      </w:ins>
      <w:ins w:id="480" w:author="Pashmeen  Mistry" w:date="2011-07-19T16:11:00Z">
        <w:r w:rsidRPr="003B1C55">
          <w:rPr>
            <w:rFonts w:ascii="Times New Roman" w:hAnsi="Times New Roman" w:cs="Times New Roman"/>
          </w:rPr>
          <w:t>does not support Hardware MTP</w:t>
        </w:r>
      </w:ins>
    </w:p>
    <w:p w14:paraId="7F4C3295" w14:textId="77777777" w:rsidR="0043736D" w:rsidRDefault="0043736D" w:rsidP="00B96F5E">
      <w:pPr>
        <w:rPr>
          <w:ins w:id="481" w:author="Pashmeen  Mistry" w:date="2011-07-19T16:10:00Z"/>
          <w:rFonts w:ascii="Times New Roman" w:hAnsi="Times New Roman" w:cs="Times New Roman"/>
          <w:b/>
        </w:rPr>
      </w:pPr>
    </w:p>
    <w:p w14:paraId="293D7F3B" w14:textId="77777777" w:rsidR="00702D8E" w:rsidRDefault="00702D8E" w:rsidP="00B96F5E">
      <w:pPr>
        <w:rPr>
          <w:rFonts w:ascii="Times New Roman" w:hAnsi="Times New Roman" w:cs="Times New Roman"/>
          <w:b/>
          <w:bCs/>
          <w:i/>
          <w:iCs/>
          <w:highlight w:val="yellow"/>
        </w:rPr>
      </w:pPr>
    </w:p>
    <w:p w14:paraId="3746D313" w14:textId="77777777" w:rsidR="00B96F5E" w:rsidRPr="004277E0" w:rsidRDefault="00B96F5E" w:rsidP="00B96F5E">
      <w:pPr>
        <w:rPr>
          <w:rFonts w:ascii="Times New Roman" w:hAnsi="Times New Roman" w:cs="Times New Roman"/>
        </w:rPr>
      </w:pPr>
      <w:proofErr w:type="spellStart"/>
      <w:proofErr w:type="gramStart"/>
      <w:r w:rsidRPr="004277E0">
        <w:rPr>
          <w:rFonts w:ascii="Times New Roman" w:hAnsi="Times New Roman" w:cs="Times New Roman"/>
        </w:rPr>
        <w:t>sccp</w:t>
      </w:r>
      <w:proofErr w:type="spellEnd"/>
      <w:proofErr w:type="gramEnd"/>
      <w:r w:rsidRPr="004277E0">
        <w:rPr>
          <w:rFonts w:ascii="Times New Roman" w:hAnsi="Times New Roman" w:cs="Times New Roman"/>
        </w:rPr>
        <w:t xml:space="preserve"> local GigabitEthernet0/0/0</w:t>
      </w:r>
      <w:bookmarkEnd w:id="468"/>
    </w:p>
    <w:p w14:paraId="331C552C" w14:textId="77777777" w:rsidR="00B96F5E" w:rsidRPr="004277E0" w:rsidRDefault="00B96F5E" w:rsidP="00B96F5E">
      <w:pPr>
        <w:rPr>
          <w:rFonts w:ascii="Times New Roman" w:hAnsi="Times New Roman" w:cs="Times New Roman"/>
        </w:rPr>
      </w:pPr>
      <w:bookmarkStart w:id="482" w:name="_Toc277336571"/>
      <w:proofErr w:type="spellStart"/>
      <w:proofErr w:type="gramStart"/>
      <w:r w:rsidRPr="004277E0">
        <w:rPr>
          <w:rFonts w:ascii="Times New Roman" w:hAnsi="Times New Roman" w:cs="Times New Roman"/>
        </w:rPr>
        <w:t>sccp</w:t>
      </w:r>
      <w:proofErr w:type="spellEnd"/>
      <w:proofErr w:type="gramEnd"/>
      <w:r w:rsidRPr="004277E0">
        <w:rPr>
          <w:rFonts w:ascii="Times New Roman" w:hAnsi="Times New Roman" w:cs="Times New Roman"/>
        </w:rPr>
        <w:t xml:space="preserve"> </w:t>
      </w:r>
      <w:proofErr w:type="spellStart"/>
      <w:r w:rsidRPr="004277E0">
        <w:rPr>
          <w:rFonts w:ascii="Times New Roman" w:hAnsi="Times New Roman" w:cs="Times New Roman"/>
        </w:rPr>
        <w:t>ccm</w:t>
      </w:r>
      <w:proofErr w:type="spellEnd"/>
      <w:r w:rsidRPr="004277E0">
        <w:rPr>
          <w:rFonts w:ascii="Times New Roman" w:hAnsi="Times New Roman" w:cs="Times New Roman"/>
        </w:rPr>
        <w:t xml:space="preserve"> </w:t>
      </w:r>
      <w:r w:rsidR="006A3FC0">
        <w:rPr>
          <w:rFonts w:ascii="Times New Roman" w:hAnsi="Times New Roman" w:cs="Times New Roman"/>
        </w:rPr>
        <w:t>&lt;</w:t>
      </w:r>
      <w:proofErr w:type="spellStart"/>
      <w:r w:rsidR="006A3FC0">
        <w:rPr>
          <w:rFonts w:ascii="Times New Roman" w:hAnsi="Times New Roman" w:cs="Times New Roman"/>
        </w:rPr>
        <w:t>CUCM_IP_</w:t>
      </w:r>
      <w:r w:rsidR="001A75B5">
        <w:rPr>
          <w:rFonts w:ascii="Times New Roman" w:hAnsi="Times New Roman" w:cs="Times New Roman"/>
        </w:rPr>
        <w:t>Address</w:t>
      </w:r>
      <w:proofErr w:type="spellEnd"/>
      <w:r w:rsidR="001A75B5">
        <w:rPr>
          <w:rFonts w:ascii="Times New Roman" w:hAnsi="Times New Roman" w:cs="Times New Roman"/>
        </w:rPr>
        <w:t>&gt;</w:t>
      </w:r>
      <w:r w:rsidRPr="004277E0">
        <w:rPr>
          <w:rFonts w:ascii="Times New Roman" w:hAnsi="Times New Roman" w:cs="Times New Roman"/>
        </w:rPr>
        <w:t xml:space="preserve"> identifier 1 version 6.0</w:t>
      </w:r>
      <w:bookmarkEnd w:id="482"/>
      <w:r w:rsidRPr="004277E0">
        <w:rPr>
          <w:rFonts w:ascii="Times New Roman" w:hAnsi="Times New Roman" w:cs="Times New Roman"/>
        </w:rPr>
        <w:t xml:space="preserve"> </w:t>
      </w:r>
    </w:p>
    <w:p w14:paraId="60FC4795" w14:textId="77777777" w:rsidR="00B96F5E" w:rsidRPr="004277E0" w:rsidRDefault="00B96F5E" w:rsidP="00B96F5E">
      <w:pPr>
        <w:rPr>
          <w:rFonts w:ascii="Times New Roman" w:hAnsi="Times New Roman" w:cs="Times New Roman"/>
        </w:rPr>
      </w:pPr>
      <w:bookmarkStart w:id="483" w:name="_Toc277336572"/>
      <w:proofErr w:type="gramStart"/>
      <w:r w:rsidRPr="004277E0">
        <w:rPr>
          <w:rFonts w:ascii="Times New Roman" w:hAnsi="Times New Roman" w:cs="Times New Roman"/>
        </w:rPr>
        <w:t>sccp</w:t>
      </w:r>
      <w:bookmarkEnd w:id="483"/>
      <w:proofErr w:type="gramEnd"/>
    </w:p>
    <w:p w14:paraId="49530DB9" w14:textId="77777777" w:rsidR="00B96F5E" w:rsidRPr="004277E0" w:rsidRDefault="00B96F5E" w:rsidP="00B96F5E">
      <w:pPr>
        <w:rPr>
          <w:rFonts w:ascii="Times New Roman" w:hAnsi="Times New Roman" w:cs="Times New Roman"/>
        </w:rPr>
      </w:pPr>
      <w:bookmarkStart w:id="484" w:name="_Toc277336573"/>
      <w:r w:rsidRPr="004277E0">
        <w:rPr>
          <w:rFonts w:ascii="Times New Roman" w:hAnsi="Times New Roman" w:cs="Times New Roman"/>
        </w:rPr>
        <w:t>!</w:t>
      </w:r>
      <w:bookmarkEnd w:id="484"/>
    </w:p>
    <w:p w14:paraId="12424FF2" w14:textId="77777777" w:rsidR="00B96F5E" w:rsidRPr="004277E0" w:rsidRDefault="00B96F5E" w:rsidP="00B96F5E">
      <w:pPr>
        <w:rPr>
          <w:rFonts w:ascii="Times New Roman" w:hAnsi="Times New Roman" w:cs="Times New Roman"/>
        </w:rPr>
      </w:pPr>
      <w:bookmarkStart w:id="485" w:name="_Toc277336574"/>
      <w:proofErr w:type="gramStart"/>
      <w:r w:rsidRPr="004277E0">
        <w:rPr>
          <w:rFonts w:ascii="Times New Roman" w:hAnsi="Times New Roman" w:cs="Times New Roman"/>
        </w:rPr>
        <w:t>sccp</w:t>
      </w:r>
      <w:proofErr w:type="gramEnd"/>
      <w:r w:rsidRPr="004277E0">
        <w:rPr>
          <w:rFonts w:ascii="Times New Roman" w:hAnsi="Times New Roman" w:cs="Times New Roman"/>
        </w:rPr>
        <w:t xml:space="preserve"> ccm group 1</w:t>
      </w:r>
      <w:bookmarkEnd w:id="485"/>
    </w:p>
    <w:p w14:paraId="1501B34F" w14:textId="77777777" w:rsidR="00B96F5E" w:rsidRPr="004277E0" w:rsidRDefault="00B96F5E" w:rsidP="00B96F5E">
      <w:pPr>
        <w:rPr>
          <w:rFonts w:ascii="Times New Roman" w:hAnsi="Times New Roman" w:cs="Times New Roman"/>
        </w:rPr>
      </w:pPr>
      <w:r w:rsidRPr="004277E0">
        <w:rPr>
          <w:rFonts w:ascii="Times New Roman" w:hAnsi="Times New Roman" w:cs="Times New Roman"/>
        </w:rPr>
        <w:t xml:space="preserve"> </w:t>
      </w:r>
      <w:bookmarkStart w:id="486" w:name="_Toc277336575"/>
      <w:proofErr w:type="gramStart"/>
      <w:r w:rsidRPr="004277E0">
        <w:rPr>
          <w:rFonts w:ascii="Times New Roman" w:hAnsi="Times New Roman" w:cs="Times New Roman"/>
        </w:rPr>
        <w:t>bind</w:t>
      </w:r>
      <w:proofErr w:type="gramEnd"/>
      <w:r w:rsidRPr="004277E0">
        <w:rPr>
          <w:rFonts w:ascii="Times New Roman" w:hAnsi="Times New Roman" w:cs="Times New Roman"/>
        </w:rPr>
        <w:t xml:space="preserve"> interface GigabitEthernet0/0/0</w:t>
      </w:r>
      <w:bookmarkEnd w:id="486"/>
    </w:p>
    <w:p w14:paraId="7D48A09B" w14:textId="77777777" w:rsidR="00B96F5E" w:rsidRPr="004277E0" w:rsidRDefault="00B96F5E" w:rsidP="00B96F5E">
      <w:pPr>
        <w:rPr>
          <w:rFonts w:ascii="Times New Roman" w:hAnsi="Times New Roman" w:cs="Times New Roman"/>
        </w:rPr>
      </w:pPr>
      <w:r w:rsidRPr="004277E0">
        <w:rPr>
          <w:rFonts w:ascii="Times New Roman" w:hAnsi="Times New Roman" w:cs="Times New Roman"/>
        </w:rPr>
        <w:t xml:space="preserve"> </w:t>
      </w:r>
      <w:bookmarkStart w:id="487" w:name="_Toc277336576"/>
      <w:proofErr w:type="gramStart"/>
      <w:r w:rsidRPr="004277E0">
        <w:rPr>
          <w:rFonts w:ascii="Times New Roman" w:hAnsi="Times New Roman" w:cs="Times New Roman"/>
        </w:rPr>
        <w:t>associate</w:t>
      </w:r>
      <w:proofErr w:type="gramEnd"/>
      <w:r w:rsidRPr="004277E0">
        <w:rPr>
          <w:rFonts w:ascii="Times New Roman" w:hAnsi="Times New Roman" w:cs="Times New Roman"/>
        </w:rPr>
        <w:t xml:space="preserve"> ccm 1 priority 1</w:t>
      </w:r>
      <w:bookmarkEnd w:id="487"/>
    </w:p>
    <w:p w14:paraId="66466260" w14:textId="77777777" w:rsidR="00B96F5E" w:rsidRPr="004277E0" w:rsidRDefault="00B96F5E" w:rsidP="00B96F5E">
      <w:pPr>
        <w:rPr>
          <w:rFonts w:ascii="Times New Roman" w:hAnsi="Times New Roman" w:cs="Times New Roman"/>
        </w:rPr>
      </w:pPr>
      <w:r w:rsidRPr="004277E0">
        <w:rPr>
          <w:rFonts w:ascii="Times New Roman" w:hAnsi="Times New Roman" w:cs="Times New Roman"/>
        </w:rPr>
        <w:t xml:space="preserve"> </w:t>
      </w:r>
      <w:bookmarkStart w:id="488" w:name="_Toc277336577"/>
      <w:proofErr w:type="gramStart"/>
      <w:r w:rsidRPr="004277E0">
        <w:rPr>
          <w:rFonts w:ascii="Times New Roman" w:hAnsi="Times New Roman" w:cs="Times New Roman"/>
        </w:rPr>
        <w:t>associate</w:t>
      </w:r>
      <w:proofErr w:type="gramEnd"/>
      <w:r w:rsidRPr="004277E0">
        <w:rPr>
          <w:rFonts w:ascii="Times New Roman" w:hAnsi="Times New Roman" w:cs="Times New Roman"/>
        </w:rPr>
        <w:t xml:space="preserve"> profile 6 register RR4-MTP</w:t>
      </w:r>
      <w:bookmarkEnd w:id="488"/>
    </w:p>
    <w:p w14:paraId="3538F7AF" w14:textId="77777777" w:rsidR="00B96F5E" w:rsidRPr="004277E0" w:rsidRDefault="00B96F5E" w:rsidP="00B96F5E">
      <w:pPr>
        <w:rPr>
          <w:rFonts w:ascii="Times New Roman" w:hAnsi="Times New Roman" w:cs="Times New Roman"/>
        </w:rPr>
      </w:pPr>
      <w:bookmarkStart w:id="489" w:name="_Toc277336578"/>
      <w:r w:rsidRPr="004277E0">
        <w:rPr>
          <w:rFonts w:ascii="Times New Roman" w:hAnsi="Times New Roman" w:cs="Times New Roman"/>
        </w:rPr>
        <w:t>!</w:t>
      </w:r>
      <w:bookmarkEnd w:id="489"/>
    </w:p>
    <w:p w14:paraId="6582C33F" w14:textId="77777777" w:rsidR="00B96F5E" w:rsidRPr="004277E0" w:rsidRDefault="00B96F5E" w:rsidP="00B96F5E">
      <w:pPr>
        <w:rPr>
          <w:rFonts w:ascii="Times New Roman" w:hAnsi="Times New Roman" w:cs="Times New Roman"/>
        </w:rPr>
      </w:pPr>
      <w:r w:rsidRPr="004277E0">
        <w:rPr>
          <w:rFonts w:ascii="Times New Roman" w:hAnsi="Times New Roman" w:cs="Times New Roman"/>
        </w:rPr>
        <w:t xml:space="preserve"> </w:t>
      </w:r>
      <w:bookmarkStart w:id="490" w:name="_Toc277336579"/>
      <w:proofErr w:type="gramStart"/>
      <w:r w:rsidRPr="004277E0">
        <w:rPr>
          <w:rFonts w:ascii="Times New Roman" w:hAnsi="Times New Roman" w:cs="Times New Roman"/>
        </w:rPr>
        <w:t>dspfarm</w:t>
      </w:r>
      <w:proofErr w:type="gramEnd"/>
      <w:r w:rsidRPr="004277E0">
        <w:rPr>
          <w:rFonts w:ascii="Times New Roman" w:hAnsi="Times New Roman" w:cs="Times New Roman"/>
        </w:rPr>
        <w:t xml:space="preserve"> profile 6 mtp</w:t>
      </w:r>
      <w:bookmarkEnd w:id="490"/>
      <w:r w:rsidRPr="004277E0">
        <w:rPr>
          <w:rFonts w:ascii="Times New Roman" w:hAnsi="Times New Roman" w:cs="Times New Roman"/>
        </w:rPr>
        <w:t xml:space="preserve">  </w:t>
      </w:r>
    </w:p>
    <w:p w14:paraId="64893D73" w14:textId="77777777" w:rsidR="00B96F5E" w:rsidRPr="004277E0" w:rsidRDefault="00B96F5E" w:rsidP="00B96F5E">
      <w:pPr>
        <w:rPr>
          <w:rFonts w:ascii="Times New Roman" w:hAnsi="Times New Roman" w:cs="Times New Roman"/>
        </w:rPr>
      </w:pPr>
      <w:r w:rsidRPr="004277E0">
        <w:rPr>
          <w:rFonts w:ascii="Times New Roman" w:hAnsi="Times New Roman" w:cs="Times New Roman"/>
        </w:rPr>
        <w:t xml:space="preserve"> </w:t>
      </w:r>
      <w:bookmarkStart w:id="491" w:name="_Toc277336580"/>
      <w:proofErr w:type="gramStart"/>
      <w:r w:rsidRPr="004277E0">
        <w:rPr>
          <w:rFonts w:ascii="Times New Roman" w:hAnsi="Times New Roman" w:cs="Times New Roman"/>
        </w:rPr>
        <w:t>codec</w:t>
      </w:r>
      <w:proofErr w:type="gramEnd"/>
      <w:r w:rsidRPr="004277E0">
        <w:rPr>
          <w:rFonts w:ascii="Times New Roman" w:hAnsi="Times New Roman" w:cs="Times New Roman"/>
        </w:rPr>
        <w:t xml:space="preserve"> g711ulaw</w:t>
      </w:r>
      <w:bookmarkEnd w:id="491"/>
    </w:p>
    <w:p w14:paraId="00073E65" w14:textId="77777777" w:rsidR="00B96F5E" w:rsidRPr="004277E0" w:rsidRDefault="00B96F5E" w:rsidP="00B96F5E">
      <w:pPr>
        <w:rPr>
          <w:rFonts w:ascii="Times New Roman" w:hAnsi="Times New Roman" w:cs="Times New Roman"/>
        </w:rPr>
      </w:pPr>
      <w:r w:rsidRPr="004277E0">
        <w:rPr>
          <w:rFonts w:ascii="Times New Roman" w:hAnsi="Times New Roman" w:cs="Times New Roman"/>
        </w:rPr>
        <w:t xml:space="preserve"> </w:t>
      </w:r>
      <w:bookmarkStart w:id="492" w:name="_Toc277336581"/>
      <w:proofErr w:type="gramStart"/>
      <w:r w:rsidRPr="004277E0">
        <w:rPr>
          <w:rFonts w:ascii="Times New Roman" w:hAnsi="Times New Roman" w:cs="Times New Roman"/>
        </w:rPr>
        <w:t>maximum</w:t>
      </w:r>
      <w:proofErr w:type="gramEnd"/>
      <w:r w:rsidRPr="004277E0">
        <w:rPr>
          <w:rFonts w:ascii="Times New Roman" w:hAnsi="Times New Roman" w:cs="Times New Roman"/>
        </w:rPr>
        <w:t xml:space="preserve"> sessions software 100</w:t>
      </w:r>
      <w:bookmarkEnd w:id="492"/>
    </w:p>
    <w:p w14:paraId="30F16576" w14:textId="77777777" w:rsidR="00B96F5E" w:rsidRPr="004277E0" w:rsidRDefault="00B96F5E" w:rsidP="00B96F5E">
      <w:pPr>
        <w:rPr>
          <w:rFonts w:ascii="Times New Roman" w:hAnsi="Times New Roman" w:cs="Times New Roman"/>
        </w:rPr>
      </w:pPr>
      <w:r w:rsidRPr="004277E0">
        <w:rPr>
          <w:rFonts w:ascii="Times New Roman" w:hAnsi="Times New Roman" w:cs="Times New Roman"/>
        </w:rPr>
        <w:t xml:space="preserve"> </w:t>
      </w:r>
      <w:bookmarkStart w:id="493" w:name="_Toc277336582"/>
      <w:proofErr w:type="gramStart"/>
      <w:r w:rsidRPr="004277E0">
        <w:rPr>
          <w:rFonts w:ascii="Times New Roman" w:hAnsi="Times New Roman" w:cs="Times New Roman"/>
        </w:rPr>
        <w:t>associate</w:t>
      </w:r>
      <w:proofErr w:type="gramEnd"/>
      <w:r w:rsidRPr="004277E0">
        <w:rPr>
          <w:rFonts w:ascii="Times New Roman" w:hAnsi="Times New Roman" w:cs="Times New Roman"/>
        </w:rPr>
        <w:t xml:space="preserve"> application SCCP</w:t>
      </w:r>
      <w:bookmarkEnd w:id="493"/>
    </w:p>
    <w:p w14:paraId="37CE1F42" w14:textId="77777777" w:rsidR="004277E0" w:rsidRDefault="004277E0" w:rsidP="00B96F5E">
      <w:pPr>
        <w:rPr>
          <w:rFonts w:ascii="Times New Roman" w:hAnsi="Times New Roman" w:cs="Times New Roman"/>
          <w:b/>
        </w:rPr>
      </w:pPr>
    </w:p>
    <w:p w14:paraId="799201B6" w14:textId="77777777" w:rsidR="004277E0" w:rsidRPr="00702D8E" w:rsidRDefault="004277E0" w:rsidP="00B96F5E">
      <w:pPr>
        <w:rPr>
          <w:rFonts w:ascii="Times New Roman" w:hAnsi="Times New Roman" w:cs="Times New Roman"/>
          <w:b/>
        </w:rPr>
      </w:pPr>
    </w:p>
    <w:bookmarkEnd w:id="469"/>
    <w:bookmarkEnd w:id="470"/>
    <w:bookmarkEnd w:id="471"/>
    <w:bookmarkEnd w:id="472"/>
    <w:bookmarkEnd w:id="473"/>
    <w:p w14:paraId="7158A20B" w14:textId="77777777" w:rsidR="00F83A6D" w:rsidRDefault="00F83A6D">
      <w:pPr>
        <w:rPr>
          <w:rFonts w:ascii="Times New Roman" w:hAnsi="Times New Roman" w:cs="Times New Roman"/>
          <w:color w:val="FF0000"/>
        </w:rPr>
      </w:pPr>
    </w:p>
    <w:p w14:paraId="704D74CF" w14:textId="77777777" w:rsidR="00CB06A6" w:rsidRPr="00CB06A6" w:rsidRDefault="00CB06A6" w:rsidP="001E5D8F">
      <w:pPr>
        <w:pStyle w:val="Heading2"/>
      </w:pPr>
      <w:bookmarkStart w:id="494" w:name="_Removing_B2B_HA"/>
      <w:bookmarkStart w:id="495" w:name="_Toc169512137"/>
      <w:bookmarkEnd w:id="494"/>
      <w:r w:rsidRPr="00CB06A6">
        <w:t>Removing B2B HA Configurations</w:t>
      </w:r>
      <w:bookmarkEnd w:id="495"/>
    </w:p>
    <w:p w14:paraId="668709EE" w14:textId="77777777" w:rsidR="00CB06A6" w:rsidRDefault="00CB06A6" w:rsidP="00CB06A6">
      <w:pPr>
        <w:pStyle w:val="NormalWeb"/>
      </w:pPr>
      <w:r>
        <w:t>To remove a previously entered B2B HA configuration from a CUBE router, follow the steps below in the specific order.</w:t>
      </w:r>
    </w:p>
    <w:p w14:paraId="6594DC7B" w14:textId="77777777" w:rsidR="00CB06A6" w:rsidRPr="00CB06A6" w:rsidRDefault="00CB06A6" w:rsidP="00CB06A6">
      <w:pPr>
        <w:rPr>
          <w:rFonts w:ascii="Times New Roman" w:hAnsi="Times New Roman" w:cs="Times New Roman"/>
          <w:bCs/>
        </w:rPr>
      </w:pPr>
    </w:p>
    <w:p w14:paraId="1ADB3F8A" w14:textId="77777777" w:rsidR="00CB06A6" w:rsidRPr="00CB06A6" w:rsidRDefault="00CB06A6" w:rsidP="00CB06A6">
      <w:pPr>
        <w:rPr>
          <w:rFonts w:ascii="Times New Roman" w:hAnsi="Times New Roman" w:cs="Times New Roman"/>
          <w:bCs/>
        </w:rPr>
      </w:pPr>
      <w:r>
        <w:rPr>
          <w:rFonts w:ascii="Times New Roman" w:hAnsi="Times New Roman" w:cs="Times New Roman"/>
          <w:bCs/>
        </w:rPr>
        <w:t xml:space="preserve">Step </w:t>
      </w:r>
      <w:r w:rsidRPr="00CB06A6">
        <w:rPr>
          <w:rFonts w:ascii="Times New Roman" w:hAnsi="Times New Roman" w:cs="Times New Roman"/>
          <w:bCs/>
        </w:rPr>
        <w:t>1</w:t>
      </w:r>
      <w:r>
        <w:rPr>
          <w:rFonts w:ascii="Times New Roman" w:hAnsi="Times New Roman" w:cs="Times New Roman"/>
          <w:bCs/>
        </w:rPr>
        <w:t>:</w:t>
      </w:r>
      <w:r w:rsidRPr="00CB06A6">
        <w:rPr>
          <w:rFonts w:ascii="Times New Roman" w:hAnsi="Times New Roman" w:cs="Times New Roman"/>
          <w:bCs/>
        </w:rPr>
        <w:t xml:space="preserve"> Remove the application level HA Redundancy</w:t>
      </w:r>
      <w:r>
        <w:rPr>
          <w:rFonts w:ascii="Times New Roman" w:hAnsi="Times New Roman" w:cs="Times New Roman"/>
          <w:bCs/>
        </w:rPr>
        <w:t xml:space="preserve"> configuration</w:t>
      </w:r>
      <w:r w:rsidRPr="00CB06A6">
        <w:rPr>
          <w:rFonts w:ascii="Times New Roman" w:hAnsi="Times New Roman" w:cs="Times New Roman"/>
          <w:bCs/>
        </w:rPr>
        <w:t>:</w:t>
      </w:r>
    </w:p>
    <w:p w14:paraId="68215757" w14:textId="77777777" w:rsidR="00CB06A6" w:rsidRPr="00CB06A6" w:rsidRDefault="00CB06A6" w:rsidP="00CB06A6">
      <w:pPr>
        <w:rPr>
          <w:rFonts w:ascii="Times New Roman" w:hAnsi="Times New Roman" w:cs="Times New Roman"/>
          <w:bCs/>
        </w:rPr>
      </w:pPr>
    </w:p>
    <w:p w14:paraId="62208603"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 xml:space="preserve">Router1(config)# voice service voip </w:t>
      </w:r>
    </w:p>
    <w:p w14:paraId="14C20007"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Router(config-voice service voip)#  no redundancy-group 1</w:t>
      </w:r>
    </w:p>
    <w:p w14:paraId="7187C556" w14:textId="77777777" w:rsidR="00CB06A6" w:rsidRPr="00CB06A6" w:rsidRDefault="00CB06A6" w:rsidP="00CB06A6">
      <w:pPr>
        <w:rPr>
          <w:rFonts w:ascii="Times New Roman" w:hAnsi="Times New Roman" w:cs="Times New Roman"/>
          <w:bCs/>
        </w:rPr>
      </w:pPr>
    </w:p>
    <w:p w14:paraId="00AA684F" w14:textId="77777777" w:rsidR="00CB06A6" w:rsidRPr="00CB06A6" w:rsidRDefault="00CB06A6" w:rsidP="00CB06A6">
      <w:pPr>
        <w:rPr>
          <w:rFonts w:ascii="Times New Roman" w:hAnsi="Times New Roman" w:cs="Times New Roman"/>
          <w:bCs/>
        </w:rPr>
      </w:pPr>
      <w:r>
        <w:rPr>
          <w:rFonts w:ascii="Times New Roman" w:hAnsi="Times New Roman" w:cs="Times New Roman"/>
          <w:bCs/>
        </w:rPr>
        <w:t>Step 2:</w:t>
      </w:r>
      <w:r w:rsidRPr="00CB06A6">
        <w:rPr>
          <w:rFonts w:ascii="Times New Roman" w:hAnsi="Times New Roman" w:cs="Times New Roman"/>
          <w:bCs/>
        </w:rPr>
        <w:t xml:space="preserve"> Remove the redundancy application group:</w:t>
      </w:r>
    </w:p>
    <w:p w14:paraId="2470601D" w14:textId="77777777" w:rsidR="00CB06A6" w:rsidRPr="00CB06A6" w:rsidRDefault="00CB06A6" w:rsidP="00CB06A6">
      <w:pPr>
        <w:rPr>
          <w:rFonts w:ascii="Times New Roman" w:hAnsi="Times New Roman" w:cs="Times New Roman"/>
          <w:bCs/>
        </w:rPr>
      </w:pPr>
    </w:p>
    <w:p w14:paraId="062401F8"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 redundancy</w:t>
      </w:r>
    </w:p>
    <w:p w14:paraId="2E6C465F"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Router1(config-red)# redundancy application</w:t>
      </w:r>
    </w:p>
    <w:p w14:paraId="0AD48058"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Router1(config-red-app)#group 1</w:t>
      </w:r>
    </w:p>
    <w:p w14:paraId="154C794A"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Router1(config-red-app-grp)#shutdown</w:t>
      </w:r>
    </w:p>
    <w:p w14:paraId="31D5C863"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Router1(config-red-app-grp)#exit</w:t>
      </w:r>
    </w:p>
    <w:p w14:paraId="71755E82"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Router1(config-red-app)#no group 1</w:t>
      </w:r>
    </w:p>
    <w:p w14:paraId="3EB78FEF"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Router1(config-red-app)#exit</w:t>
      </w:r>
    </w:p>
    <w:p w14:paraId="231998DF"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Router1(config-red)#no redundancy application</w:t>
      </w:r>
    </w:p>
    <w:p w14:paraId="280A5CB5" w14:textId="77777777" w:rsidR="00CB06A6" w:rsidRPr="00CB06A6" w:rsidRDefault="00CB06A6" w:rsidP="00CB06A6">
      <w:pPr>
        <w:rPr>
          <w:rFonts w:ascii="Times New Roman" w:hAnsi="Times New Roman" w:cs="Times New Roman"/>
          <w:bCs/>
        </w:rPr>
      </w:pPr>
    </w:p>
    <w:p w14:paraId="30936059" w14:textId="77777777" w:rsidR="00CB06A6" w:rsidRPr="00CB06A6" w:rsidRDefault="00CB06A6" w:rsidP="00CB06A6">
      <w:pPr>
        <w:rPr>
          <w:rFonts w:ascii="Times New Roman" w:hAnsi="Times New Roman" w:cs="Times New Roman"/>
        </w:rPr>
      </w:pPr>
      <w:r>
        <w:rPr>
          <w:rFonts w:ascii="Times New Roman" w:hAnsi="Times New Roman" w:cs="Times New Roman"/>
        </w:rPr>
        <w:t>Step 3:</w:t>
      </w:r>
      <w:r w:rsidRPr="00CB06A6">
        <w:rPr>
          <w:rFonts w:ascii="Times New Roman" w:hAnsi="Times New Roman" w:cs="Times New Roman"/>
        </w:rPr>
        <w:t xml:space="preserve"> Remove the </w:t>
      </w:r>
      <w:r>
        <w:rPr>
          <w:rFonts w:ascii="Times New Roman" w:hAnsi="Times New Roman" w:cs="Times New Roman"/>
        </w:rPr>
        <w:t>configurations</w:t>
      </w:r>
      <w:r w:rsidRPr="00CB06A6">
        <w:rPr>
          <w:rFonts w:ascii="Times New Roman" w:hAnsi="Times New Roman" w:cs="Times New Roman"/>
        </w:rPr>
        <w:t xml:space="preserve"> from </w:t>
      </w:r>
      <w:r>
        <w:rPr>
          <w:rFonts w:ascii="Times New Roman" w:hAnsi="Times New Roman" w:cs="Times New Roman"/>
        </w:rPr>
        <w:t xml:space="preserve">each of the </w:t>
      </w:r>
      <w:r w:rsidRPr="00CB06A6">
        <w:rPr>
          <w:rFonts w:ascii="Times New Roman" w:hAnsi="Times New Roman" w:cs="Times New Roman"/>
        </w:rPr>
        <w:t>interface</w:t>
      </w:r>
      <w:r>
        <w:rPr>
          <w:rFonts w:ascii="Times New Roman" w:hAnsi="Times New Roman" w:cs="Times New Roman"/>
        </w:rPr>
        <w:t>s</w:t>
      </w:r>
    </w:p>
    <w:p w14:paraId="20E412F2" w14:textId="77777777" w:rsidR="00CB06A6" w:rsidRPr="00CB06A6" w:rsidRDefault="00CB06A6" w:rsidP="00CB06A6">
      <w:pPr>
        <w:rPr>
          <w:rFonts w:ascii="Times New Roman" w:hAnsi="Times New Roman" w:cs="Times New Roman"/>
        </w:rPr>
      </w:pPr>
    </w:p>
    <w:p w14:paraId="68B794DE"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Router1(config)#interface GigabitEthernet0/0/0</w:t>
      </w:r>
    </w:p>
    <w:p w14:paraId="65D70960" w14:textId="77777777" w:rsidR="00CB06A6" w:rsidRPr="00CB06A6" w:rsidRDefault="00CB06A6" w:rsidP="00CB06A6">
      <w:pPr>
        <w:rPr>
          <w:rFonts w:ascii="Times New Roman" w:hAnsi="Times New Roman" w:cs="Times New Roman"/>
        </w:rPr>
      </w:pPr>
      <w:proofErr w:type="gramStart"/>
      <w:r w:rsidRPr="00CB06A6">
        <w:rPr>
          <w:rFonts w:ascii="Times New Roman" w:hAnsi="Times New Roman" w:cs="Times New Roman"/>
        </w:rPr>
        <w:t>Router1(</w:t>
      </w:r>
      <w:proofErr w:type="gramEnd"/>
      <w:r w:rsidRPr="00CB06A6">
        <w:rPr>
          <w:rFonts w:ascii="Times New Roman" w:hAnsi="Times New Roman" w:cs="Times New Roman"/>
        </w:rPr>
        <w:t>config-int</w:t>
      </w:r>
      <w:r w:rsidR="003C2E42">
        <w:rPr>
          <w:rFonts w:ascii="Times New Roman" w:hAnsi="Times New Roman" w:cs="Times New Roman"/>
        </w:rPr>
        <w:t xml:space="preserve">)# no redundancy group 1 </w:t>
      </w:r>
      <w:proofErr w:type="spellStart"/>
      <w:r w:rsidR="003C2E42">
        <w:rPr>
          <w:rFonts w:ascii="Times New Roman" w:hAnsi="Times New Roman" w:cs="Times New Roman"/>
        </w:rPr>
        <w:t>ip</w:t>
      </w:r>
      <w:proofErr w:type="spellEnd"/>
      <w:r w:rsidR="003C2E42">
        <w:rPr>
          <w:rFonts w:ascii="Times New Roman" w:hAnsi="Times New Roman" w:cs="Times New Roman"/>
        </w:rPr>
        <w:t xml:space="preserve"> 9.13.25.123</w:t>
      </w:r>
      <w:r w:rsidRPr="00CB06A6">
        <w:rPr>
          <w:rFonts w:ascii="Times New Roman" w:hAnsi="Times New Roman" w:cs="Times New Roman"/>
        </w:rPr>
        <w:t xml:space="preserve">  exclusive</w:t>
      </w:r>
    </w:p>
    <w:p w14:paraId="058F83F7"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Router1(config-int)#no redundancy rii 1</w:t>
      </w:r>
    </w:p>
    <w:p w14:paraId="6DC65745" w14:textId="77777777" w:rsidR="00CB06A6" w:rsidRPr="00CB06A6" w:rsidRDefault="00CB06A6" w:rsidP="00CB06A6">
      <w:pPr>
        <w:rPr>
          <w:rFonts w:ascii="Times New Roman" w:hAnsi="Times New Roman" w:cs="Times New Roman"/>
        </w:rPr>
      </w:pPr>
      <w:r w:rsidRPr="00CB06A6">
        <w:rPr>
          <w:rFonts w:ascii="Times New Roman" w:hAnsi="Times New Roman" w:cs="Times New Roman"/>
        </w:rPr>
        <w:tab/>
      </w:r>
      <w:r w:rsidRPr="00CB06A6">
        <w:rPr>
          <w:rFonts w:ascii="Times New Roman" w:hAnsi="Times New Roman" w:cs="Times New Roman"/>
        </w:rPr>
        <w:tab/>
      </w:r>
      <w:r w:rsidRPr="00CB06A6">
        <w:rPr>
          <w:rFonts w:ascii="Times New Roman" w:hAnsi="Times New Roman" w:cs="Times New Roman"/>
        </w:rPr>
        <w:tab/>
      </w:r>
      <w:r w:rsidRPr="00CB06A6">
        <w:rPr>
          <w:rFonts w:ascii="Times New Roman" w:hAnsi="Times New Roman" w:cs="Times New Roman"/>
        </w:rPr>
        <w:tab/>
      </w:r>
      <w:r w:rsidRPr="00CB06A6">
        <w:rPr>
          <w:rFonts w:ascii="Times New Roman" w:hAnsi="Times New Roman" w:cs="Times New Roman"/>
        </w:rPr>
        <w:tab/>
      </w:r>
      <w:r w:rsidRPr="00CB06A6">
        <w:rPr>
          <w:rFonts w:ascii="Times New Roman" w:hAnsi="Times New Roman" w:cs="Times New Roman"/>
        </w:rPr>
        <w:tab/>
        <w:t xml:space="preserve"> </w:t>
      </w:r>
    </w:p>
    <w:p w14:paraId="6D0EE946" w14:textId="77777777" w:rsidR="00CB06A6" w:rsidRPr="00CB06A6" w:rsidRDefault="00CB06A6" w:rsidP="00CB06A6">
      <w:pPr>
        <w:rPr>
          <w:rFonts w:ascii="Times New Roman" w:hAnsi="Times New Roman" w:cs="Times New Roman"/>
          <w:bCs/>
        </w:rPr>
      </w:pPr>
    </w:p>
    <w:p w14:paraId="70182254" w14:textId="77777777" w:rsidR="00CB06A6" w:rsidRPr="00CB06A6" w:rsidRDefault="00CB06A6" w:rsidP="00CB06A6">
      <w:pPr>
        <w:rPr>
          <w:rFonts w:ascii="Times New Roman" w:hAnsi="Times New Roman" w:cs="Times New Roman"/>
          <w:b/>
          <w:bCs/>
        </w:rPr>
      </w:pPr>
      <w:bookmarkStart w:id="496" w:name="_Toc277232061"/>
      <w:bookmarkStart w:id="497" w:name="_Toc277232455"/>
      <w:bookmarkStart w:id="498" w:name="_Toc277232521"/>
      <w:bookmarkStart w:id="499" w:name="_Toc277232809"/>
      <w:bookmarkStart w:id="500" w:name="_Toc277336588"/>
      <w:bookmarkStart w:id="501" w:name="_Toc277673821"/>
      <w:r w:rsidRPr="00CB06A6">
        <w:rPr>
          <w:rFonts w:ascii="Times New Roman" w:hAnsi="Times New Roman" w:cs="Times New Roman"/>
          <w:bCs/>
        </w:rPr>
        <w:t>Step 4:</w:t>
      </w:r>
      <w:r w:rsidRPr="00CB06A6">
        <w:rPr>
          <w:rFonts w:ascii="Times New Roman" w:hAnsi="Times New Roman" w:cs="Times New Roman"/>
          <w:b/>
          <w:bCs/>
        </w:rPr>
        <w:t xml:space="preserve"> </w:t>
      </w:r>
      <w:r w:rsidRPr="00CB06A6">
        <w:rPr>
          <w:rFonts w:ascii="Times New Roman" w:hAnsi="Times New Roman" w:cs="Times New Roman"/>
        </w:rPr>
        <w:t>Save configuration changes to memory and reload</w:t>
      </w:r>
      <w:bookmarkEnd w:id="496"/>
      <w:bookmarkEnd w:id="497"/>
      <w:bookmarkEnd w:id="498"/>
      <w:bookmarkEnd w:id="499"/>
      <w:bookmarkEnd w:id="500"/>
      <w:bookmarkEnd w:id="501"/>
    </w:p>
    <w:p w14:paraId="68E9F31D" w14:textId="77777777" w:rsidR="00CB06A6" w:rsidRDefault="00CB06A6">
      <w:pPr>
        <w:rPr>
          <w:rFonts w:ascii="Times New Roman" w:hAnsi="Times New Roman" w:cs="Times New Roman"/>
          <w:color w:val="FF0000"/>
        </w:rPr>
      </w:pPr>
    </w:p>
    <w:p w14:paraId="72209073" w14:textId="77777777" w:rsidR="00CB06A6" w:rsidRDefault="00CB06A6" w:rsidP="00CB06A6">
      <w:pPr>
        <w:pStyle w:val="code"/>
      </w:pPr>
      <w:r>
        <w:t>Router(config)#write</w:t>
      </w:r>
    </w:p>
    <w:p w14:paraId="665281B6" w14:textId="77777777" w:rsidR="00CB06A6" w:rsidRDefault="00CB06A6" w:rsidP="00CB06A6">
      <w:pPr>
        <w:pStyle w:val="code"/>
      </w:pPr>
      <w:r>
        <w:t>Router#reload</w:t>
      </w:r>
    </w:p>
    <w:p w14:paraId="06471FBA" w14:textId="77777777" w:rsidR="006818A1" w:rsidRDefault="006818A1">
      <w:pPr>
        <w:rPr>
          <w:rFonts w:ascii="Times New Roman" w:hAnsi="Times New Roman" w:cs="Times New Roman"/>
          <w:color w:val="FF0000"/>
        </w:rPr>
      </w:pPr>
    </w:p>
    <w:p w14:paraId="7198D8AA" w14:textId="77777777" w:rsidR="00CB06A6" w:rsidRDefault="00CB06A6">
      <w:pPr>
        <w:rPr>
          <w:rFonts w:ascii="Times New Roman" w:hAnsi="Times New Roman" w:cs="Times New Roman"/>
          <w:color w:val="FF0000"/>
        </w:rPr>
      </w:pPr>
    </w:p>
    <w:p w14:paraId="0FBCF782" w14:textId="77777777" w:rsidR="006818A1" w:rsidRPr="006818A1" w:rsidRDefault="006818A1" w:rsidP="001E5D8F">
      <w:pPr>
        <w:pStyle w:val="Heading2"/>
      </w:pPr>
      <w:bookmarkStart w:id="502" w:name="_Full_Sample_Configurations"/>
      <w:bookmarkStart w:id="503" w:name="_Toc169512138"/>
      <w:bookmarkEnd w:id="502"/>
      <w:r>
        <w:t>Full Sample Configurations for CUBE Box to Box Redundancy</w:t>
      </w:r>
      <w:bookmarkEnd w:id="503"/>
    </w:p>
    <w:p w14:paraId="5F6FF28B" w14:textId="77777777" w:rsidR="006818A1" w:rsidRDefault="006818A1" w:rsidP="006818A1">
      <w:pPr>
        <w:rPr>
          <w:rFonts w:ascii="Courier" w:hAnsi="Courier"/>
          <w:b/>
          <w:bCs/>
          <w:sz w:val="20"/>
        </w:rPr>
      </w:pPr>
    </w:p>
    <w:p w14:paraId="64B8A0CD" w14:textId="77777777" w:rsidR="006818A1" w:rsidRPr="006818A1" w:rsidRDefault="006818A1" w:rsidP="006818A1">
      <w:pPr>
        <w:rPr>
          <w:rFonts w:ascii="Times New Roman" w:hAnsi="Times New Roman" w:cs="Times New Roman"/>
          <w:b/>
          <w:bCs/>
          <w:sz w:val="20"/>
        </w:rPr>
      </w:pPr>
      <w:r w:rsidRPr="006818A1">
        <w:rPr>
          <w:rFonts w:ascii="Times New Roman" w:hAnsi="Times New Roman" w:cs="Times New Roman"/>
          <w:b/>
          <w:bCs/>
          <w:sz w:val="20"/>
        </w:rPr>
        <w:t>Below sample configuration assumes interfaces Gig0/0/0 is used for incoming and Gig0/0/1 is used for outgoing calls and Gig0/0/2 is used for redundancy</w:t>
      </w:r>
    </w:p>
    <w:p w14:paraId="19FDBE4E" w14:textId="77777777" w:rsidR="006818A1" w:rsidRDefault="006818A1" w:rsidP="006818A1">
      <w:pPr>
        <w:pBdr>
          <w:bottom w:val="thinThickThinMediumGap" w:sz="18" w:space="1" w:color="auto"/>
        </w:pBdr>
      </w:pPr>
    </w:p>
    <w:p w14:paraId="367A640B" w14:textId="77777777" w:rsidR="006818A1" w:rsidRPr="00C71211" w:rsidRDefault="006818A1" w:rsidP="006818A1">
      <w:pPr>
        <w:rPr>
          <w:rFonts w:ascii="Courier" w:hAnsi="Courier"/>
          <w:b/>
          <w:sz w:val="20"/>
        </w:rPr>
      </w:pPr>
      <w:r w:rsidRPr="00C71211">
        <w:rPr>
          <w:rFonts w:ascii="Courier" w:hAnsi="Courier"/>
          <w:b/>
          <w:sz w:val="20"/>
        </w:rPr>
        <w:t xml:space="preserve">ACTIVE </w:t>
      </w:r>
      <w:r>
        <w:rPr>
          <w:rFonts w:ascii="Courier" w:hAnsi="Courier"/>
          <w:b/>
          <w:sz w:val="20"/>
        </w:rPr>
        <w:t xml:space="preserve">Router </w:t>
      </w:r>
      <w:r w:rsidRPr="00C71211">
        <w:rPr>
          <w:rFonts w:ascii="Courier" w:hAnsi="Courier"/>
          <w:b/>
          <w:sz w:val="20"/>
        </w:rPr>
        <w:t>CONFIGS</w:t>
      </w:r>
    </w:p>
    <w:p w14:paraId="105CCC32" w14:textId="77777777" w:rsidR="006818A1" w:rsidRPr="00C71211" w:rsidRDefault="006818A1" w:rsidP="006818A1">
      <w:pPr>
        <w:rPr>
          <w:rFonts w:ascii="Courier" w:hAnsi="Courier"/>
          <w:sz w:val="20"/>
        </w:rPr>
      </w:pPr>
      <w:r w:rsidRPr="00C71211">
        <w:rPr>
          <w:rFonts w:ascii="Courier" w:hAnsi="Courier"/>
          <w:sz w:val="20"/>
        </w:rPr>
        <w:t>########################################################################</w:t>
      </w:r>
    </w:p>
    <w:p w14:paraId="5312579B" w14:textId="77777777" w:rsidR="006818A1" w:rsidRPr="00C71211" w:rsidRDefault="006818A1" w:rsidP="006818A1">
      <w:pPr>
        <w:rPr>
          <w:rFonts w:ascii="Courier" w:hAnsi="Courier"/>
          <w:sz w:val="20"/>
        </w:rPr>
      </w:pPr>
      <w:r w:rsidRPr="00C71211">
        <w:rPr>
          <w:rFonts w:ascii="Courier" w:hAnsi="Courier"/>
          <w:sz w:val="20"/>
        </w:rPr>
        <w:t>Router1#sh run</w:t>
      </w:r>
    </w:p>
    <w:p w14:paraId="01B7AD0E" w14:textId="77777777" w:rsidR="006818A1" w:rsidRPr="00C71211" w:rsidRDefault="006818A1" w:rsidP="006818A1">
      <w:pPr>
        <w:rPr>
          <w:rFonts w:ascii="Courier" w:hAnsi="Courier"/>
          <w:sz w:val="20"/>
        </w:rPr>
      </w:pPr>
      <w:r w:rsidRPr="00C71211">
        <w:rPr>
          <w:rFonts w:ascii="Courier" w:hAnsi="Courier"/>
          <w:sz w:val="20"/>
        </w:rPr>
        <w:t>Building configuration...</w:t>
      </w:r>
    </w:p>
    <w:p w14:paraId="7E769A18" w14:textId="77777777" w:rsidR="006818A1" w:rsidRPr="00C71211" w:rsidRDefault="006818A1" w:rsidP="006818A1">
      <w:pPr>
        <w:rPr>
          <w:rFonts w:ascii="Courier" w:hAnsi="Courier"/>
          <w:sz w:val="20"/>
        </w:rPr>
      </w:pPr>
    </w:p>
    <w:p w14:paraId="27028AC6" w14:textId="77777777" w:rsidR="006818A1" w:rsidRPr="00C71211" w:rsidRDefault="006818A1" w:rsidP="006818A1">
      <w:pPr>
        <w:rPr>
          <w:rFonts w:ascii="Courier" w:hAnsi="Courier"/>
          <w:sz w:val="20"/>
        </w:rPr>
      </w:pPr>
      <w:r w:rsidRPr="00C71211">
        <w:rPr>
          <w:rFonts w:ascii="Courier" w:hAnsi="Courier"/>
          <w:sz w:val="20"/>
        </w:rPr>
        <w:t>Current configuration : 3082 bytes</w:t>
      </w:r>
    </w:p>
    <w:p w14:paraId="2792A8AB" w14:textId="77777777" w:rsidR="006818A1" w:rsidRPr="00C71211" w:rsidRDefault="006818A1" w:rsidP="006818A1">
      <w:pPr>
        <w:rPr>
          <w:rFonts w:ascii="Courier" w:hAnsi="Courier"/>
          <w:sz w:val="20"/>
        </w:rPr>
      </w:pPr>
      <w:r w:rsidRPr="00C71211">
        <w:rPr>
          <w:rFonts w:ascii="Courier" w:hAnsi="Courier"/>
          <w:sz w:val="20"/>
        </w:rPr>
        <w:t>!</w:t>
      </w:r>
    </w:p>
    <w:p w14:paraId="405D80B0" w14:textId="77777777" w:rsidR="006818A1" w:rsidRPr="00C71211" w:rsidRDefault="006818A1" w:rsidP="006818A1">
      <w:pPr>
        <w:rPr>
          <w:rFonts w:ascii="Courier" w:hAnsi="Courier"/>
          <w:sz w:val="20"/>
        </w:rPr>
      </w:pPr>
      <w:r w:rsidRPr="00C71211">
        <w:rPr>
          <w:rFonts w:ascii="Courier" w:hAnsi="Courier"/>
          <w:sz w:val="20"/>
        </w:rPr>
        <w:t>! Last configuration change at 21:33:13 UTC Sun Sep 19 2010</w:t>
      </w:r>
    </w:p>
    <w:p w14:paraId="5E1EAE3C" w14:textId="77777777" w:rsidR="006818A1" w:rsidRPr="00C71211" w:rsidRDefault="006818A1" w:rsidP="006818A1">
      <w:pPr>
        <w:rPr>
          <w:rFonts w:ascii="Courier" w:hAnsi="Courier"/>
          <w:sz w:val="20"/>
        </w:rPr>
      </w:pPr>
      <w:r w:rsidRPr="00C71211">
        <w:rPr>
          <w:rFonts w:ascii="Courier" w:hAnsi="Courier"/>
          <w:sz w:val="20"/>
        </w:rPr>
        <w:t>!</w:t>
      </w:r>
    </w:p>
    <w:p w14:paraId="5A0F2CE1" w14:textId="77777777" w:rsidR="006818A1" w:rsidRPr="00C71211" w:rsidRDefault="006818A1" w:rsidP="006818A1">
      <w:pPr>
        <w:rPr>
          <w:rFonts w:ascii="Courier" w:hAnsi="Courier"/>
          <w:sz w:val="20"/>
        </w:rPr>
      </w:pPr>
      <w:r w:rsidRPr="00C71211">
        <w:rPr>
          <w:rFonts w:ascii="Courier" w:hAnsi="Courier"/>
          <w:sz w:val="20"/>
        </w:rPr>
        <w:t>version 15.1</w:t>
      </w:r>
    </w:p>
    <w:p w14:paraId="1339A1F6" w14:textId="77777777" w:rsidR="006818A1" w:rsidRPr="00C71211" w:rsidRDefault="006818A1" w:rsidP="006818A1">
      <w:pPr>
        <w:rPr>
          <w:rFonts w:ascii="Courier" w:hAnsi="Courier"/>
          <w:sz w:val="20"/>
        </w:rPr>
      </w:pPr>
      <w:r w:rsidRPr="00C71211">
        <w:rPr>
          <w:rFonts w:ascii="Courier" w:hAnsi="Courier"/>
          <w:sz w:val="20"/>
        </w:rPr>
        <w:t>service timestamps debug datetime msec</w:t>
      </w:r>
    </w:p>
    <w:p w14:paraId="25071543" w14:textId="77777777" w:rsidR="006818A1" w:rsidRPr="00C71211" w:rsidRDefault="006818A1" w:rsidP="006818A1">
      <w:pPr>
        <w:rPr>
          <w:rFonts w:ascii="Courier" w:hAnsi="Courier"/>
          <w:sz w:val="20"/>
        </w:rPr>
      </w:pPr>
      <w:r w:rsidRPr="00C71211">
        <w:rPr>
          <w:rFonts w:ascii="Courier" w:hAnsi="Courier"/>
          <w:sz w:val="20"/>
        </w:rPr>
        <w:t>service timestamps log datetime msec</w:t>
      </w:r>
    </w:p>
    <w:p w14:paraId="1BC77C57" w14:textId="77777777" w:rsidR="006818A1" w:rsidRPr="00C71211" w:rsidRDefault="006818A1" w:rsidP="006818A1">
      <w:pPr>
        <w:rPr>
          <w:rFonts w:ascii="Courier" w:hAnsi="Courier"/>
          <w:sz w:val="20"/>
        </w:rPr>
      </w:pPr>
      <w:r w:rsidRPr="00C71211">
        <w:rPr>
          <w:rFonts w:ascii="Courier" w:hAnsi="Courier"/>
          <w:sz w:val="20"/>
        </w:rPr>
        <w:t>!</w:t>
      </w:r>
    </w:p>
    <w:p w14:paraId="4EF9D6A5" w14:textId="77777777" w:rsidR="006818A1" w:rsidRPr="00C71211" w:rsidRDefault="006818A1" w:rsidP="006818A1">
      <w:pPr>
        <w:rPr>
          <w:rFonts w:ascii="Courier" w:hAnsi="Courier"/>
          <w:sz w:val="20"/>
        </w:rPr>
      </w:pPr>
      <w:r w:rsidRPr="00C71211">
        <w:rPr>
          <w:rFonts w:ascii="Courier" w:hAnsi="Courier"/>
          <w:sz w:val="20"/>
        </w:rPr>
        <w:t>hostname b2bred2</w:t>
      </w:r>
    </w:p>
    <w:p w14:paraId="61AC44E4" w14:textId="77777777" w:rsidR="006818A1" w:rsidRPr="00C71211" w:rsidRDefault="006818A1" w:rsidP="006818A1">
      <w:pPr>
        <w:rPr>
          <w:rFonts w:ascii="Courier" w:hAnsi="Courier"/>
          <w:sz w:val="20"/>
        </w:rPr>
      </w:pPr>
      <w:r w:rsidRPr="00C71211">
        <w:rPr>
          <w:rFonts w:ascii="Courier" w:hAnsi="Courier"/>
          <w:sz w:val="20"/>
        </w:rPr>
        <w:t>!</w:t>
      </w:r>
    </w:p>
    <w:p w14:paraId="28DBCD93" w14:textId="77777777" w:rsidR="006818A1" w:rsidRPr="00C71211" w:rsidRDefault="006818A1" w:rsidP="006818A1">
      <w:pPr>
        <w:rPr>
          <w:rFonts w:ascii="Courier" w:hAnsi="Courier"/>
          <w:sz w:val="20"/>
        </w:rPr>
      </w:pPr>
      <w:r w:rsidRPr="00C71211">
        <w:rPr>
          <w:rFonts w:ascii="Courier" w:hAnsi="Courier"/>
          <w:sz w:val="20"/>
        </w:rPr>
        <w:t>boot-start-marker</w:t>
      </w:r>
    </w:p>
    <w:p w14:paraId="136A45B7" w14:textId="77777777" w:rsidR="006818A1" w:rsidRPr="00C71211" w:rsidRDefault="006818A1" w:rsidP="006818A1">
      <w:pPr>
        <w:rPr>
          <w:rFonts w:ascii="Courier" w:hAnsi="Courier"/>
          <w:sz w:val="20"/>
        </w:rPr>
      </w:pPr>
      <w:r w:rsidRPr="00C71211">
        <w:rPr>
          <w:rFonts w:ascii="Courier" w:hAnsi="Courier"/>
          <w:sz w:val="20"/>
        </w:rPr>
        <w:t>boot system flash bootflash:asr1000rp2-adventerprisek9.BLD_MCP_DEV_LATEST_201008</w:t>
      </w:r>
    </w:p>
    <w:p w14:paraId="6F0131A1" w14:textId="77777777" w:rsidR="006818A1" w:rsidRPr="00C71211" w:rsidRDefault="006818A1" w:rsidP="006818A1">
      <w:pPr>
        <w:rPr>
          <w:rFonts w:ascii="Courier" w:hAnsi="Courier"/>
          <w:sz w:val="20"/>
        </w:rPr>
      </w:pPr>
      <w:r w:rsidRPr="00C71211">
        <w:rPr>
          <w:rFonts w:ascii="Courier" w:hAnsi="Courier"/>
          <w:sz w:val="20"/>
        </w:rPr>
        <w:t>24_091509.bin</w:t>
      </w:r>
    </w:p>
    <w:p w14:paraId="1BD9D784" w14:textId="77777777" w:rsidR="006818A1" w:rsidRPr="00C71211" w:rsidRDefault="006818A1" w:rsidP="006818A1">
      <w:pPr>
        <w:rPr>
          <w:rFonts w:ascii="Courier" w:hAnsi="Courier"/>
          <w:sz w:val="20"/>
        </w:rPr>
      </w:pPr>
      <w:r w:rsidRPr="00C71211">
        <w:rPr>
          <w:rFonts w:ascii="Courier" w:hAnsi="Courier"/>
          <w:sz w:val="20"/>
        </w:rPr>
        <w:t>boot-end-marker</w:t>
      </w:r>
    </w:p>
    <w:p w14:paraId="0F2D9755" w14:textId="77777777" w:rsidR="006818A1" w:rsidRPr="00C71211" w:rsidRDefault="006818A1" w:rsidP="006818A1">
      <w:pPr>
        <w:rPr>
          <w:rFonts w:ascii="Courier" w:hAnsi="Courier"/>
          <w:sz w:val="20"/>
        </w:rPr>
      </w:pPr>
      <w:r w:rsidRPr="00C71211">
        <w:rPr>
          <w:rFonts w:ascii="Courier" w:hAnsi="Courier"/>
          <w:sz w:val="20"/>
        </w:rPr>
        <w:t>!</w:t>
      </w:r>
    </w:p>
    <w:p w14:paraId="63134A14" w14:textId="77777777" w:rsidR="006818A1" w:rsidRPr="00C71211" w:rsidRDefault="006818A1" w:rsidP="006818A1">
      <w:pPr>
        <w:rPr>
          <w:rFonts w:ascii="Courier" w:hAnsi="Courier"/>
          <w:sz w:val="20"/>
        </w:rPr>
      </w:pPr>
      <w:r w:rsidRPr="00C71211">
        <w:rPr>
          <w:rFonts w:ascii="Courier" w:hAnsi="Courier"/>
          <w:sz w:val="20"/>
        </w:rPr>
        <w:t>!</w:t>
      </w:r>
    </w:p>
    <w:p w14:paraId="760DD5ED" w14:textId="77777777" w:rsidR="006818A1" w:rsidRPr="00C71211" w:rsidRDefault="006818A1" w:rsidP="006818A1">
      <w:pPr>
        <w:rPr>
          <w:rFonts w:ascii="Courier" w:hAnsi="Courier"/>
          <w:sz w:val="20"/>
        </w:rPr>
      </w:pPr>
      <w:r w:rsidRPr="00C71211">
        <w:rPr>
          <w:rFonts w:ascii="Courier" w:hAnsi="Courier"/>
          <w:sz w:val="20"/>
        </w:rPr>
        <w:t>vrf definition Mgmt-intf</w:t>
      </w:r>
    </w:p>
    <w:p w14:paraId="0BD4DE2F" w14:textId="77777777" w:rsidR="006818A1" w:rsidRPr="00C71211" w:rsidRDefault="006818A1" w:rsidP="006818A1">
      <w:pPr>
        <w:rPr>
          <w:rFonts w:ascii="Courier" w:hAnsi="Courier"/>
          <w:sz w:val="20"/>
        </w:rPr>
      </w:pPr>
      <w:r w:rsidRPr="00C71211">
        <w:rPr>
          <w:rFonts w:ascii="Courier" w:hAnsi="Courier"/>
          <w:sz w:val="20"/>
        </w:rPr>
        <w:t xml:space="preserve"> !</w:t>
      </w:r>
    </w:p>
    <w:p w14:paraId="005C78EF" w14:textId="77777777" w:rsidR="006818A1" w:rsidRPr="00C71211" w:rsidRDefault="006818A1" w:rsidP="006818A1">
      <w:pPr>
        <w:rPr>
          <w:rFonts w:ascii="Courier" w:hAnsi="Courier"/>
          <w:sz w:val="20"/>
        </w:rPr>
      </w:pPr>
      <w:r w:rsidRPr="00C71211">
        <w:rPr>
          <w:rFonts w:ascii="Courier" w:hAnsi="Courier"/>
          <w:sz w:val="20"/>
        </w:rPr>
        <w:t xml:space="preserve"> address-family ipv4</w:t>
      </w:r>
    </w:p>
    <w:p w14:paraId="769823B7" w14:textId="77777777" w:rsidR="006818A1" w:rsidRPr="00C71211" w:rsidRDefault="006818A1" w:rsidP="006818A1">
      <w:pPr>
        <w:rPr>
          <w:rFonts w:ascii="Courier" w:hAnsi="Courier"/>
          <w:sz w:val="20"/>
        </w:rPr>
      </w:pPr>
      <w:r w:rsidRPr="00C71211">
        <w:rPr>
          <w:rFonts w:ascii="Courier" w:hAnsi="Courier"/>
          <w:sz w:val="20"/>
        </w:rPr>
        <w:t xml:space="preserve"> exit-address-family</w:t>
      </w:r>
    </w:p>
    <w:p w14:paraId="459F1AD8" w14:textId="77777777" w:rsidR="006818A1" w:rsidRPr="00C71211" w:rsidRDefault="006818A1" w:rsidP="006818A1">
      <w:pPr>
        <w:rPr>
          <w:rFonts w:ascii="Courier" w:hAnsi="Courier"/>
          <w:sz w:val="20"/>
        </w:rPr>
      </w:pPr>
      <w:r w:rsidRPr="00C71211">
        <w:rPr>
          <w:rFonts w:ascii="Courier" w:hAnsi="Courier"/>
          <w:sz w:val="20"/>
        </w:rPr>
        <w:t xml:space="preserve"> !</w:t>
      </w:r>
    </w:p>
    <w:p w14:paraId="03D59FF9" w14:textId="77777777" w:rsidR="006818A1" w:rsidRPr="00C71211" w:rsidRDefault="006818A1" w:rsidP="006818A1">
      <w:pPr>
        <w:rPr>
          <w:rFonts w:ascii="Courier" w:hAnsi="Courier"/>
          <w:sz w:val="20"/>
        </w:rPr>
      </w:pPr>
      <w:r w:rsidRPr="00C71211">
        <w:rPr>
          <w:rFonts w:ascii="Courier" w:hAnsi="Courier"/>
          <w:sz w:val="20"/>
        </w:rPr>
        <w:t xml:space="preserve"> address-family ipv6</w:t>
      </w:r>
    </w:p>
    <w:p w14:paraId="3566BC38" w14:textId="77777777" w:rsidR="006818A1" w:rsidRPr="00C71211" w:rsidRDefault="006818A1" w:rsidP="006818A1">
      <w:pPr>
        <w:rPr>
          <w:rFonts w:ascii="Courier" w:hAnsi="Courier"/>
          <w:sz w:val="20"/>
        </w:rPr>
      </w:pPr>
      <w:r w:rsidRPr="00C71211">
        <w:rPr>
          <w:rFonts w:ascii="Courier" w:hAnsi="Courier"/>
          <w:sz w:val="20"/>
        </w:rPr>
        <w:t xml:space="preserve"> exit-address-family</w:t>
      </w:r>
    </w:p>
    <w:p w14:paraId="414F82FD" w14:textId="77777777" w:rsidR="006818A1" w:rsidRPr="00C71211" w:rsidRDefault="006818A1" w:rsidP="006818A1">
      <w:pPr>
        <w:rPr>
          <w:rFonts w:ascii="Courier" w:hAnsi="Courier"/>
          <w:sz w:val="20"/>
        </w:rPr>
      </w:pPr>
      <w:r w:rsidRPr="00C71211">
        <w:rPr>
          <w:rFonts w:ascii="Courier" w:hAnsi="Courier"/>
          <w:sz w:val="20"/>
        </w:rPr>
        <w:t>!</w:t>
      </w:r>
    </w:p>
    <w:p w14:paraId="22610B2A" w14:textId="77777777" w:rsidR="006818A1" w:rsidRPr="00C71211" w:rsidRDefault="006818A1" w:rsidP="006818A1">
      <w:pPr>
        <w:rPr>
          <w:rFonts w:ascii="Courier" w:hAnsi="Courier"/>
          <w:sz w:val="20"/>
        </w:rPr>
      </w:pPr>
      <w:r w:rsidRPr="00C71211">
        <w:rPr>
          <w:rFonts w:ascii="Courier" w:hAnsi="Courier"/>
          <w:sz w:val="20"/>
        </w:rPr>
        <w:t>logging buffered 777777777</w:t>
      </w:r>
    </w:p>
    <w:p w14:paraId="7FF60945" w14:textId="77777777" w:rsidR="006818A1" w:rsidRPr="00C71211" w:rsidRDefault="006818A1" w:rsidP="006818A1">
      <w:pPr>
        <w:rPr>
          <w:rFonts w:ascii="Courier" w:hAnsi="Courier"/>
          <w:sz w:val="20"/>
        </w:rPr>
      </w:pPr>
      <w:r w:rsidRPr="00C71211">
        <w:rPr>
          <w:rFonts w:ascii="Courier" w:hAnsi="Courier"/>
          <w:sz w:val="20"/>
        </w:rPr>
        <w:t>no logging console</w:t>
      </w:r>
    </w:p>
    <w:p w14:paraId="1CCE930E" w14:textId="77777777" w:rsidR="006818A1" w:rsidRPr="00C71211" w:rsidRDefault="006818A1" w:rsidP="006818A1">
      <w:pPr>
        <w:rPr>
          <w:rFonts w:ascii="Courier" w:hAnsi="Courier"/>
          <w:sz w:val="20"/>
        </w:rPr>
      </w:pPr>
      <w:r w:rsidRPr="00C71211">
        <w:rPr>
          <w:rFonts w:ascii="Courier" w:hAnsi="Courier"/>
          <w:sz w:val="20"/>
        </w:rPr>
        <w:t>enable secret 5 $1$kan3$QsGBuVkgGDZgRlg4lSrsW1</w:t>
      </w:r>
    </w:p>
    <w:p w14:paraId="3BEC44A5" w14:textId="77777777" w:rsidR="006818A1" w:rsidRPr="00C71211" w:rsidRDefault="006818A1" w:rsidP="006818A1">
      <w:pPr>
        <w:rPr>
          <w:rFonts w:ascii="Courier" w:hAnsi="Courier"/>
          <w:sz w:val="20"/>
        </w:rPr>
      </w:pPr>
      <w:r w:rsidRPr="00C71211">
        <w:rPr>
          <w:rFonts w:ascii="Courier" w:hAnsi="Courier"/>
          <w:sz w:val="20"/>
        </w:rPr>
        <w:t>!</w:t>
      </w:r>
    </w:p>
    <w:p w14:paraId="72124F7F" w14:textId="77777777" w:rsidR="006818A1" w:rsidRPr="00C71211" w:rsidRDefault="006818A1" w:rsidP="006818A1">
      <w:pPr>
        <w:rPr>
          <w:rFonts w:ascii="Courier" w:hAnsi="Courier"/>
          <w:sz w:val="20"/>
        </w:rPr>
      </w:pPr>
      <w:r w:rsidRPr="00C71211">
        <w:rPr>
          <w:rFonts w:ascii="Courier" w:hAnsi="Courier"/>
          <w:sz w:val="20"/>
        </w:rPr>
        <w:t>no aaa new-model</w:t>
      </w:r>
    </w:p>
    <w:p w14:paraId="4380A802" w14:textId="77777777" w:rsidR="006818A1" w:rsidRPr="00C71211" w:rsidRDefault="006818A1" w:rsidP="006818A1">
      <w:pPr>
        <w:rPr>
          <w:rFonts w:ascii="Courier" w:hAnsi="Courier"/>
          <w:sz w:val="20"/>
        </w:rPr>
      </w:pPr>
      <w:r w:rsidRPr="00C71211">
        <w:rPr>
          <w:rFonts w:ascii="Courier" w:hAnsi="Courier"/>
          <w:sz w:val="20"/>
        </w:rPr>
        <w:t>!</w:t>
      </w:r>
    </w:p>
    <w:p w14:paraId="39BA2BB8" w14:textId="77777777" w:rsidR="006818A1" w:rsidRPr="00C71211" w:rsidRDefault="006818A1" w:rsidP="006818A1">
      <w:pPr>
        <w:rPr>
          <w:rFonts w:ascii="Courier" w:hAnsi="Courier"/>
          <w:sz w:val="20"/>
        </w:rPr>
      </w:pPr>
      <w:r w:rsidRPr="00C71211">
        <w:rPr>
          <w:rFonts w:ascii="Courier" w:hAnsi="Courier"/>
          <w:sz w:val="20"/>
        </w:rPr>
        <w:t>!</w:t>
      </w:r>
    </w:p>
    <w:p w14:paraId="362C0743" w14:textId="77777777" w:rsidR="006818A1" w:rsidRPr="00C71211" w:rsidRDefault="006818A1" w:rsidP="006818A1">
      <w:pPr>
        <w:rPr>
          <w:rFonts w:ascii="Courier" w:hAnsi="Courier"/>
          <w:sz w:val="20"/>
        </w:rPr>
      </w:pPr>
      <w:r w:rsidRPr="00C71211">
        <w:rPr>
          <w:rFonts w:ascii="Courier" w:hAnsi="Courier"/>
          <w:sz w:val="20"/>
        </w:rPr>
        <w:t>!</w:t>
      </w:r>
    </w:p>
    <w:p w14:paraId="521F71E0" w14:textId="77777777" w:rsidR="006818A1" w:rsidRPr="00C71211" w:rsidRDefault="006818A1" w:rsidP="006818A1">
      <w:pPr>
        <w:rPr>
          <w:rFonts w:ascii="Courier" w:hAnsi="Courier"/>
          <w:sz w:val="20"/>
        </w:rPr>
      </w:pPr>
      <w:r w:rsidRPr="00C71211">
        <w:rPr>
          <w:rFonts w:ascii="Courier" w:hAnsi="Courier"/>
          <w:sz w:val="20"/>
        </w:rPr>
        <w:t>ip source-route</w:t>
      </w:r>
    </w:p>
    <w:p w14:paraId="1B6084BB" w14:textId="77777777" w:rsidR="006818A1" w:rsidRPr="00C71211" w:rsidRDefault="006818A1" w:rsidP="006818A1">
      <w:pPr>
        <w:rPr>
          <w:rFonts w:ascii="Courier" w:hAnsi="Courier"/>
          <w:sz w:val="20"/>
        </w:rPr>
      </w:pPr>
      <w:r w:rsidRPr="00C71211">
        <w:rPr>
          <w:rFonts w:ascii="Courier" w:hAnsi="Courier"/>
          <w:sz w:val="20"/>
        </w:rPr>
        <w:t>!</w:t>
      </w:r>
    </w:p>
    <w:p w14:paraId="60D0B20E" w14:textId="77777777" w:rsidR="006818A1" w:rsidRPr="00C71211" w:rsidRDefault="006818A1" w:rsidP="006818A1">
      <w:pPr>
        <w:rPr>
          <w:rFonts w:ascii="Courier" w:hAnsi="Courier"/>
          <w:sz w:val="20"/>
        </w:rPr>
      </w:pPr>
      <w:r w:rsidRPr="00C71211">
        <w:rPr>
          <w:rFonts w:ascii="Courier" w:hAnsi="Courier"/>
          <w:sz w:val="20"/>
        </w:rPr>
        <w:t>!</w:t>
      </w:r>
    </w:p>
    <w:p w14:paraId="414B9ECC" w14:textId="77777777" w:rsidR="006818A1" w:rsidRPr="00C71211" w:rsidRDefault="006818A1" w:rsidP="006818A1">
      <w:pPr>
        <w:rPr>
          <w:rFonts w:ascii="Courier" w:hAnsi="Courier"/>
          <w:sz w:val="20"/>
        </w:rPr>
      </w:pPr>
      <w:r w:rsidRPr="00C71211">
        <w:rPr>
          <w:rFonts w:ascii="Courier" w:hAnsi="Courier"/>
          <w:sz w:val="20"/>
        </w:rPr>
        <w:t>!</w:t>
      </w:r>
    </w:p>
    <w:p w14:paraId="0D17DE8A" w14:textId="77777777" w:rsidR="006818A1" w:rsidRPr="00C71211" w:rsidRDefault="006818A1" w:rsidP="006818A1">
      <w:pPr>
        <w:rPr>
          <w:rFonts w:ascii="Courier" w:hAnsi="Courier"/>
          <w:sz w:val="20"/>
        </w:rPr>
      </w:pPr>
      <w:r w:rsidRPr="00C71211">
        <w:rPr>
          <w:rFonts w:ascii="Courier" w:hAnsi="Courier"/>
          <w:sz w:val="20"/>
        </w:rPr>
        <w:t>!</w:t>
      </w:r>
    </w:p>
    <w:p w14:paraId="67C11338" w14:textId="77777777" w:rsidR="006818A1" w:rsidRPr="00C71211" w:rsidRDefault="006818A1" w:rsidP="006818A1">
      <w:pPr>
        <w:rPr>
          <w:rFonts w:ascii="Courier" w:hAnsi="Courier"/>
          <w:sz w:val="20"/>
        </w:rPr>
      </w:pPr>
      <w:r w:rsidRPr="00C71211">
        <w:rPr>
          <w:rFonts w:ascii="Courier" w:hAnsi="Courier"/>
          <w:sz w:val="20"/>
        </w:rPr>
        <w:t>!</w:t>
      </w:r>
    </w:p>
    <w:p w14:paraId="750B494C" w14:textId="77777777" w:rsidR="006818A1" w:rsidRPr="00C71211" w:rsidRDefault="006818A1" w:rsidP="006818A1">
      <w:pPr>
        <w:rPr>
          <w:rFonts w:ascii="Courier" w:hAnsi="Courier"/>
          <w:sz w:val="20"/>
        </w:rPr>
      </w:pPr>
      <w:r w:rsidRPr="00C71211">
        <w:rPr>
          <w:rFonts w:ascii="Courier" w:hAnsi="Courier"/>
          <w:sz w:val="20"/>
        </w:rPr>
        <w:t>!</w:t>
      </w:r>
    </w:p>
    <w:p w14:paraId="4D07CF69" w14:textId="77777777" w:rsidR="006818A1" w:rsidRPr="00C71211" w:rsidRDefault="006818A1" w:rsidP="006818A1">
      <w:pPr>
        <w:rPr>
          <w:rFonts w:ascii="Courier" w:hAnsi="Courier"/>
          <w:sz w:val="20"/>
        </w:rPr>
      </w:pPr>
      <w:r w:rsidRPr="00C71211">
        <w:rPr>
          <w:rFonts w:ascii="Courier" w:hAnsi="Courier"/>
          <w:sz w:val="20"/>
        </w:rPr>
        <w:t>!</w:t>
      </w:r>
    </w:p>
    <w:p w14:paraId="3FACD113" w14:textId="77777777" w:rsidR="006818A1" w:rsidRPr="00C71211" w:rsidRDefault="006818A1" w:rsidP="006818A1">
      <w:pPr>
        <w:rPr>
          <w:rFonts w:ascii="Courier" w:hAnsi="Courier"/>
          <w:sz w:val="20"/>
        </w:rPr>
      </w:pPr>
      <w:r w:rsidRPr="00C71211">
        <w:rPr>
          <w:rFonts w:ascii="Courier" w:hAnsi="Courier"/>
          <w:sz w:val="20"/>
        </w:rPr>
        <w:t>!</w:t>
      </w:r>
    </w:p>
    <w:p w14:paraId="63DDAF40" w14:textId="77777777" w:rsidR="006818A1" w:rsidRPr="00C71211" w:rsidRDefault="006818A1" w:rsidP="006818A1">
      <w:pPr>
        <w:rPr>
          <w:rFonts w:ascii="Courier" w:hAnsi="Courier"/>
          <w:sz w:val="20"/>
        </w:rPr>
      </w:pPr>
      <w:r w:rsidRPr="00C71211">
        <w:rPr>
          <w:rFonts w:ascii="Courier" w:hAnsi="Courier"/>
          <w:sz w:val="20"/>
        </w:rPr>
        <w:t>multilink bundle-name authenticated</w:t>
      </w:r>
    </w:p>
    <w:p w14:paraId="4A9912ED" w14:textId="77777777" w:rsidR="006818A1" w:rsidRPr="00C71211" w:rsidRDefault="006818A1" w:rsidP="006818A1">
      <w:pPr>
        <w:rPr>
          <w:rFonts w:ascii="Courier" w:hAnsi="Courier"/>
          <w:sz w:val="20"/>
        </w:rPr>
      </w:pPr>
      <w:r w:rsidRPr="00C71211">
        <w:rPr>
          <w:rFonts w:ascii="Courier" w:hAnsi="Courier"/>
          <w:sz w:val="20"/>
        </w:rPr>
        <w:t>!</w:t>
      </w:r>
    </w:p>
    <w:p w14:paraId="6D77DE6B" w14:textId="77777777" w:rsidR="006818A1" w:rsidRPr="00C71211" w:rsidRDefault="006818A1" w:rsidP="006818A1">
      <w:pPr>
        <w:rPr>
          <w:rFonts w:ascii="Courier" w:hAnsi="Courier"/>
          <w:sz w:val="20"/>
        </w:rPr>
      </w:pPr>
      <w:r w:rsidRPr="00C71211">
        <w:rPr>
          <w:rFonts w:ascii="Courier" w:hAnsi="Courier"/>
          <w:sz w:val="20"/>
        </w:rPr>
        <w:t>!</w:t>
      </w:r>
    </w:p>
    <w:p w14:paraId="2A9CA449" w14:textId="77777777" w:rsidR="006818A1" w:rsidRPr="00C71211" w:rsidRDefault="006818A1" w:rsidP="006818A1">
      <w:pPr>
        <w:rPr>
          <w:rFonts w:ascii="Courier" w:hAnsi="Courier"/>
          <w:sz w:val="20"/>
        </w:rPr>
      </w:pPr>
      <w:r w:rsidRPr="00C71211">
        <w:rPr>
          <w:rFonts w:ascii="Courier" w:hAnsi="Courier"/>
          <w:sz w:val="20"/>
        </w:rPr>
        <w:t>!</w:t>
      </w:r>
    </w:p>
    <w:p w14:paraId="56575045" w14:textId="77777777" w:rsidR="006818A1" w:rsidRPr="00C71211" w:rsidRDefault="006818A1" w:rsidP="006818A1">
      <w:pPr>
        <w:rPr>
          <w:rFonts w:ascii="Courier" w:hAnsi="Courier"/>
          <w:sz w:val="20"/>
        </w:rPr>
      </w:pPr>
      <w:r w:rsidRPr="00C71211">
        <w:rPr>
          <w:rFonts w:ascii="Courier" w:hAnsi="Courier"/>
          <w:sz w:val="20"/>
        </w:rPr>
        <w:t>voice service voip</w:t>
      </w:r>
    </w:p>
    <w:p w14:paraId="6EAF5968" w14:textId="77777777" w:rsidR="006818A1" w:rsidRPr="00C71211" w:rsidRDefault="006818A1" w:rsidP="006818A1">
      <w:pPr>
        <w:rPr>
          <w:rFonts w:ascii="Courier" w:hAnsi="Courier"/>
          <w:sz w:val="20"/>
        </w:rPr>
      </w:pPr>
      <w:r w:rsidRPr="00C71211">
        <w:rPr>
          <w:rFonts w:ascii="Courier" w:hAnsi="Courier"/>
          <w:sz w:val="20"/>
        </w:rPr>
        <w:t xml:space="preserve"> media bulk-stats</w:t>
      </w:r>
    </w:p>
    <w:p w14:paraId="5805CBAA" w14:textId="77777777" w:rsidR="006818A1" w:rsidRPr="00C71211" w:rsidRDefault="006818A1" w:rsidP="006818A1">
      <w:pPr>
        <w:rPr>
          <w:rFonts w:ascii="Courier" w:hAnsi="Courier"/>
          <w:sz w:val="20"/>
        </w:rPr>
      </w:pPr>
      <w:r w:rsidRPr="00C71211">
        <w:rPr>
          <w:rFonts w:ascii="Courier" w:hAnsi="Courier"/>
          <w:sz w:val="20"/>
        </w:rPr>
        <w:t xml:space="preserve"> allow-connections h323 to h323</w:t>
      </w:r>
    </w:p>
    <w:p w14:paraId="71630D59" w14:textId="77777777" w:rsidR="006818A1" w:rsidRPr="00C71211" w:rsidRDefault="006818A1" w:rsidP="006818A1">
      <w:pPr>
        <w:rPr>
          <w:rFonts w:ascii="Courier" w:hAnsi="Courier"/>
          <w:sz w:val="20"/>
        </w:rPr>
      </w:pPr>
      <w:r w:rsidRPr="00C71211">
        <w:rPr>
          <w:rFonts w:ascii="Courier" w:hAnsi="Courier"/>
          <w:sz w:val="20"/>
        </w:rPr>
        <w:t xml:space="preserve"> allow-connections h323 to sip</w:t>
      </w:r>
    </w:p>
    <w:p w14:paraId="00041250" w14:textId="77777777" w:rsidR="006818A1" w:rsidRPr="00C71211" w:rsidRDefault="006818A1" w:rsidP="006818A1">
      <w:pPr>
        <w:rPr>
          <w:rFonts w:ascii="Courier" w:hAnsi="Courier"/>
          <w:sz w:val="20"/>
        </w:rPr>
      </w:pPr>
      <w:r w:rsidRPr="00C71211">
        <w:rPr>
          <w:rFonts w:ascii="Courier" w:hAnsi="Courier"/>
          <w:sz w:val="20"/>
        </w:rPr>
        <w:t xml:space="preserve"> allow-connections sip to h323</w:t>
      </w:r>
    </w:p>
    <w:p w14:paraId="373F27A8" w14:textId="77777777" w:rsidR="006818A1" w:rsidRPr="00C71211" w:rsidRDefault="006818A1" w:rsidP="006818A1">
      <w:pPr>
        <w:rPr>
          <w:rFonts w:ascii="Courier" w:hAnsi="Courier"/>
          <w:sz w:val="20"/>
        </w:rPr>
      </w:pPr>
      <w:r w:rsidRPr="00C71211">
        <w:rPr>
          <w:rFonts w:ascii="Courier" w:hAnsi="Courier"/>
          <w:sz w:val="20"/>
        </w:rPr>
        <w:t xml:space="preserve"> allow-connections sip to sip</w:t>
      </w:r>
    </w:p>
    <w:p w14:paraId="0CE13266" w14:textId="77777777" w:rsidR="006818A1" w:rsidRPr="00C71211" w:rsidRDefault="006818A1" w:rsidP="006818A1">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redundancy-group 1</w:t>
      </w:r>
    </w:p>
    <w:p w14:paraId="365736A4" w14:textId="77777777" w:rsidR="006818A1" w:rsidRPr="00C71211" w:rsidRDefault="006818A1" w:rsidP="006818A1">
      <w:pPr>
        <w:rPr>
          <w:rFonts w:ascii="Courier" w:hAnsi="Courier"/>
          <w:sz w:val="20"/>
        </w:rPr>
      </w:pPr>
      <w:r w:rsidRPr="00C71211">
        <w:rPr>
          <w:rFonts w:ascii="Courier" w:hAnsi="Courier"/>
          <w:sz w:val="20"/>
        </w:rPr>
        <w:t xml:space="preserve"> h323</w:t>
      </w:r>
    </w:p>
    <w:p w14:paraId="4AD80546" w14:textId="77777777" w:rsidR="006818A1" w:rsidRPr="00C71211" w:rsidRDefault="006818A1" w:rsidP="006818A1">
      <w:pPr>
        <w:rPr>
          <w:rFonts w:ascii="Courier" w:hAnsi="Courier"/>
          <w:sz w:val="20"/>
        </w:rPr>
      </w:pPr>
      <w:r w:rsidRPr="00C71211">
        <w:rPr>
          <w:rFonts w:ascii="Courier" w:hAnsi="Courier"/>
          <w:sz w:val="20"/>
        </w:rPr>
        <w:t xml:space="preserve">  emptycapability</w:t>
      </w:r>
    </w:p>
    <w:p w14:paraId="5C4F2425" w14:textId="77777777" w:rsidR="006818A1" w:rsidRPr="00C71211" w:rsidRDefault="006818A1" w:rsidP="006818A1">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 xml:space="preserve">call preserve limit-media-detection </w:t>
      </w:r>
    </w:p>
    <w:p w14:paraId="632A97D9"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no h225 timeout keepalive</w:t>
      </w:r>
    </w:p>
    <w:p w14:paraId="74105C0F" w14:textId="77777777" w:rsidR="006818A1" w:rsidRPr="00C71211" w:rsidRDefault="006818A1" w:rsidP="006818A1">
      <w:pPr>
        <w:rPr>
          <w:rFonts w:ascii="Courier" w:hAnsi="Courier"/>
          <w:sz w:val="20"/>
        </w:rPr>
      </w:pPr>
      <w:r w:rsidRPr="00C71211">
        <w:rPr>
          <w:rFonts w:ascii="Courier" w:hAnsi="Courier"/>
          <w:sz w:val="20"/>
        </w:rPr>
        <w:t xml:space="preserve">  h245 passthru tcsnonstd-passthru</w:t>
      </w:r>
    </w:p>
    <w:p w14:paraId="32A8B1CC" w14:textId="77777777" w:rsidR="006818A1" w:rsidRPr="00C71211" w:rsidRDefault="006818A1" w:rsidP="006818A1">
      <w:pPr>
        <w:rPr>
          <w:rFonts w:ascii="Courier" w:hAnsi="Courier"/>
          <w:sz w:val="20"/>
        </w:rPr>
      </w:pPr>
      <w:r w:rsidRPr="00C71211">
        <w:rPr>
          <w:rFonts w:ascii="Courier" w:hAnsi="Courier"/>
          <w:sz w:val="20"/>
        </w:rPr>
        <w:t xml:space="preserve"> sip</w:t>
      </w:r>
    </w:p>
    <w:p w14:paraId="0CB9ACD0" w14:textId="77777777" w:rsidR="006818A1" w:rsidRPr="00C71211" w:rsidRDefault="006818A1" w:rsidP="006818A1">
      <w:pPr>
        <w:rPr>
          <w:rFonts w:ascii="Courier" w:hAnsi="Courier"/>
          <w:sz w:val="20"/>
        </w:rPr>
      </w:pPr>
      <w:r w:rsidRPr="00C71211">
        <w:rPr>
          <w:rFonts w:ascii="Courier" w:hAnsi="Courier"/>
          <w:sz w:val="20"/>
        </w:rPr>
        <w:t xml:space="preserve">  early-offer forced</w:t>
      </w:r>
    </w:p>
    <w:p w14:paraId="4A2768E6" w14:textId="77777777" w:rsidR="006818A1" w:rsidRPr="00C71211" w:rsidRDefault="006818A1" w:rsidP="006818A1">
      <w:pPr>
        <w:rPr>
          <w:rFonts w:ascii="Courier" w:hAnsi="Courier"/>
          <w:sz w:val="20"/>
        </w:rPr>
      </w:pPr>
      <w:r w:rsidRPr="00C71211">
        <w:rPr>
          <w:rFonts w:ascii="Courier" w:hAnsi="Courier"/>
          <w:sz w:val="20"/>
        </w:rPr>
        <w:t xml:space="preserve">  midcall-signaling passthru</w:t>
      </w:r>
    </w:p>
    <w:p w14:paraId="64F02861" w14:textId="77777777" w:rsidR="006818A1" w:rsidRPr="00C71211" w:rsidRDefault="006818A1" w:rsidP="006818A1">
      <w:pPr>
        <w:rPr>
          <w:rFonts w:ascii="Courier" w:hAnsi="Courier"/>
          <w:sz w:val="20"/>
        </w:rPr>
      </w:pPr>
      <w:r w:rsidRPr="00C71211">
        <w:rPr>
          <w:rFonts w:ascii="Courier" w:hAnsi="Courier"/>
          <w:sz w:val="20"/>
        </w:rPr>
        <w:t>!</w:t>
      </w:r>
    </w:p>
    <w:p w14:paraId="6C49EF7F" w14:textId="77777777" w:rsidR="006818A1" w:rsidRPr="00C71211" w:rsidRDefault="006818A1" w:rsidP="006818A1">
      <w:pPr>
        <w:rPr>
          <w:rFonts w:ascii="Courier" w:hAnsi="Courier"/>
          <w:sz w:val="20"/>
        </w:rPr>
      </w:pPr>
      <w:r w:rsidRPr="00C71211">
        <w:rPr>
          <w:rFonts w:ascii="Courier" w:hAnsi="Courier"/>
          <w:sz w:val="20"/>
        </w:rPr>
        <w:t>!</w:t>
      </w:r>
    </w:p>
    <w:p w14:paraId="6B75C84E" w14:textId="77777777" w:rsidR="006818A1" w:rsidRPr="00C71211" w:rsidRDefault="006818A1" w:rsidP="006818A1">
      <w:pPr>
        <w:rPr>
          <w:rFonts w:ascii="Courier" w:hAnsi="Courier"/>
          <w:sz w:val="20"/>
        </w:rPr>
      </w:pPr>
      <w:r w:rsidRPr="00C71211">
        <w:rPr>
          <w:rFonts w:ascii="Courier" w:hAnsi="Courier"/>
          <w:sz w:val="20"/>
        </w:rPr>
        <w:t>voice iec syslog</w:t>
      </w:r>
    </w:p>
    <w:p w14:paraId="20924B34" w14:textId="77777777" w:rsidR="006818A1" w:rsidRPr="00C71211" w:rsidRDefault="006818A1" w:rsidP="006818A1">
      <w:pPr>
        <w:rPr>
          <w:rFonts w:ascii="Courier" w:hAnsi="Courier"/>
          <w:sz w:val="20"/>
        </w:rPr>
      </w:pPr>
      <w:r w:rsidRPr="00C71211">
        <w:rPr>
          <w:rFonts w:ascii="Courier" w:hAnsi="Courier"/>
          <w:sz w:val="20"/>
        </w:rPr>
        <w:t>!</w:t>
      </w:r>
    </w:p>
    <w:p w14:paraId="275BCEE7" w14:textId="77777777" w:rsidR="006818A1" w:rsidRPr="00C71211" w:rsidRDefault="006818A1" w:rsidP="006818A1">
      <w:pPr>
        <w:rPr>
          <w:rFonts w:ascii="Courier" w:hAnsi="Courier"/>
          <w:sz w:val="20"/>
        </w:rPr>
      </w:pPr>
      <w:r w:rsidRPr="00C71211">
        <w:rPr>
          <w:rFonts w:ascii="Courier" w:hAnsi="Courier"/>
          <w:sz w:val="20"/>
        </w:rPr>
        <w:t>!</w:t>
      </w:r>
    </w:p>
    <w:p w14:paraId="081D3290" w14:textId="77777777" w:rsidR="00672D1D" w:rsidRPr="006B78A4" w:rsidRDefault="00672D1D" w:rsidP="00672D1D">
      <w:pPr>
        <w:rPr>
          <w:rFonts w:ascii="Courier" w:hAnsi="Courier"/>
          <w:color w:val="FF0000"/>
          <w:sz w:val="20"/>
        </w:rPr>
      </w:pPr>
      <w:proofErr w:type="gramStart"/>
      <w:r w:rsidRPr="006B78A4">
        <w:rPr>
          <w:rFonts w:ascii="Courier" w:hAnsi="Courier"/>
          <w:color w:val="FF0000"/>
          <w:sz w:val="20"/>
        </w:rPr>
        <w:t>track</w:t>
      </w:r>
      <w:proofErr w:type="gramEnd"/>
      <w:r w:rsidRPr="006B78A4">
        <w:rPr>
          <w:rFonts w:ascii="Courier" w:hAnsi="Courier"/>
          <w:color w:val="FF0000"/>
          <w:sz w:val="20"/>
        </w:rPr>
        <w:t xml:space="preserve"> 1 interface GigabitEthernet0/0/0 line-protocol</w:t>
      </w:r>
    </w:p>
    <w:p w14:paraId="63296C18" w14:textId="77777777" w:rsidR="006818A1" w:rsidRPr="00AC004B" w:rsidRDefault="00672D1D" w:rsidP="006818A1">
      <w:pPr>
        <w:rPr>
          <w:rFonts w:ascii="Courier" w:hAnsi="Courier"/>
          <w:color w:val="FF0000"/>
          <w:sz w:val="20"/>
        </w:rPr>
      </w:pPr>
      <w:proofErr w:type="gramStart"/>
      <w:r w:rsidRPr="006B78A4">
        <w:rPr>
          <w:rFonts w:ascii="Courier" w:hAnsi="Courier"/>
          <w:color w:val="FF0000"/>
          <w:sz w:val="20"/>
        </w:rPr>
        <w:t>track</w:t>
      </w:r>
      <w:proofErr w:type="gramEnd"/>
      <w:r w:rsidRPr="006B78A4">
        <w:rPr>
          <w:rFonts w:ascii="Courier" w:hAnsi="Courier"/>
          <w:color w:val="FF0000"/>
          <w:sz w:val="20"/>
        </w:rPr>
        <w:t xml:space="preserve"> 2 interface Gig</w:t>
      </w:r>
      <w:r w:rsidR="00AC004B">
        <w:rPr>
          <w:rFonts w:ascii="Courier" w:hAnsi="Courier"/>
          <w:color w:val="FF0000"/>
          <w:sz w:val="20"/>
        </w:rPr>
        <w:t>abitEthernet0/0/1 line-protocol</w:t>
      </w:r>
    </w:p>
    <w:p w14:paraId="4724ADE2" w14:textId="77777777" w:rsidR="006818A1" w:rsidRPr="00C71211" w:rsidRDefault="006818A1" w:rsidP="006818A1">
      <w:pPr>
        <w:rPr>
          <w:rFonts w:ascii="Courier" w:hAnsi="Courier"/>
          <w:sz w:val="20"/>
        </w:rPr>
      </w:pPr>
      <w:r w:rsidRPr="00C71211">
        <w:rPr>
          <w:rFonts w:ascii="Courier" w:hAnsi="Courier"/>
          <w:sz w:val="20"/>
        </w:rPr>
        <w:t>!</w:t>
      </w:r>
    </w:p>
    <w:p w14:paraId="652F96C8" w14:textId="77777777" w:rsidR="006818A1" w:rsidRPr="00C71211" w:rsidRDefault="006818A1" w:rsidP="006818A1">
      <w:pPr>
        <w:rPr>
          <w:rFonts w:ascii="Courier" w:hAnsi="Courier"/>
          <w:sz w:val="20"/>
        </w:rPr>
      </w:pPr>
      <w:r w:rsidRPr="00C71211">
        <w:rPr>
          <w:rFonts w:ascii="Courier" w:hAnsi="Courier"/>
          <w:sz w:val="20"/>
        </w:rPr>
        <w:t>!</w:t>
      </w:r>
    </w:p>
    <w:p w14:paraId="6DB87522" w14:textId="77777777" w:rsidR="006818A1" w:rsidRPr="00C71211" w:rsidRDefault="006818A1" w:rsidP="006818A1">
      <w:pPr>
        <w:rPr>
          <w:rFonts w:ascii="Courier" w:hAnsi="Courier"/>
          <w:sz w:val="20"/>
        </w:rPr>
      </w:pPr>
      <w:r w:rsidRPr="00C71211">
        <w:rPr>
          <w:rFonts w:ascii="Courier" w:hAnsi="Courier"/>
          <w:sz w:val="20"/>
        </w:rPr>
        <w:t>!</w:t>
      </w:r>
    </w:p>
    <w:p w14:paraId="58728A91" w14:textId="77777777" w:rsidR="006818A1" w:rsidRPr="00C71211" w:rsidRDefault="006818A1" w:rsidP="006818A1">
      <w:pPr>
        <w:rPr>
          <w:rFonts w:ascii="Courier" w:hAnsi="Courier"/>
          <w:sz w:val="20"/>
        </w:rPr>
      </w:pPr>
      <w:r w:rsidRPr="00C71211">
        <w:rPr>
          <w:rFonts w:ascii="Courier" w:hAnsi="Courier"/>
          <w:sz w:val="20"/>
        </w:rPr>
        <w:t>!</w:t>
      </w:r>
    </w:p>
    <w:p w14:paraId="3D3AC833" w14:textId="77777777" w:rsidR="006818A1" w:rsidRPr="00C71211" w:rsidRDefault="006818A1" w:rsidP="006818A1">
      <w:pPr>
        <w:rPr>
          <w:rFonts w:ascii="Courier" w:hAnsi="Courier"/>
          <w:color w:val="FF0000"/>
          <w:sz w:val="20"/>
        </w:rPr>
      </w:pPr>
      <w:proofErr w:type="gramStart"/>
      <w:r w:rsidRPr="00C71211">
        <w:rPr>
          <w:rFonts w:ascii="Courier" w:hAnsi="Courier"/>
          <w:color w:val="FF0000"/>
          <w:sz w:val="20"/>
        </w:rPr>
        <w:t>redundancy</w:t>
      </w:r>
      <w:proofErr w:type="gramEnd"/>
    </w:p>
    <w:p w14:paraId="131F191B"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mode none</w:t>
      </w:r>
    </w:p>
    <w:p w14:paraId="2B12ECB6"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application redundancy</w:t>
      </w:r>
    </w:p>
    <w:p w14:paraId="100FDC09"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group 1</w:t>
      </w:r>
    </w:p>
    <w:p w14:paraId="4B78F78C"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name voice-b2bha</w:t>
      </w:r>
    </w:p>
    <w:p w14:paraId="7ABD8B20"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w:t>
      </w:r>
      <w:proofErr w:type="gramStart"/>
      <w:r w:rsidRPr="00C71211">
        <w:rPr>
          <w:rFonts w:ascii="Courier" w:hAnsi="Courier"/>
          <w:color w:val="FF0000"/>
          <w:sz w:val="20"/>
        </w:rPr>
        <w:t>priority</w:t>
      </w:r>
      <w:proofErr w:type="gramEnd"/>
      <w:r w:rsidRPr="00C71211">
        <w:rPr>
          <w:rFonts w:ascii="Courier" w:hAnsi="Courier"/>
          <w:color w:val="FF0000"/>
          <w:sz w:val="20"/>
        </w:rPr>
        <w:t xml:space="preserve"> 100</w:t>
      </w:r>
      <w:r w:rsidR="00672D1D">
        <w:rPr>
          <w:rFonts w:ascii="Courier" w:hAnsi="Courier"/>
          <w:color w:val="FF0000"/>
          <w:sz w:val="20"/>
        </w:rPr>
        <w:t xml:space="preserve"> </w:t>
      </w:r>
      <w:r w:rsidR="00672D1D" w:rsidRPr="009B7E35">
        <w:rPr>
          <w:rFonts w:ascii="Courier" w:hAnsi="Courier"/>
          <w:color w:val="FF0000"/>
          <w:sz w:val="20"/>
        </w:rPr>
        <w:t>failover threshold 75</w:t>
      </w:r>
    </w:p>
    <w:p w14:paraId="548F3F96"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w:t>
      </w:r>
      <w:proofErr w:type="gramStart"/>
      <w:r w:rsidRPr="00C71211">
        <w:rPr>
          <w:rFonts w:ascii="Courier" w:hAnsi="Courier"/>
          <w:color w:val="FF0000"/>
          <w:sz w:val="20"/>
        </w:rPr>
        <w:t>timers</w:t>
      </w:r>
      <w:proofErr w:type="gramEnd"/>
      <w:r w:rsidRPr="00C71211">
        <w:rPr>
          <w:rFonts w:ascii="Courier" w:hAnsi="Courier"/>
          <w:color w:val="FF0000"/>
          <w:sz w:val="20"/>
        </w:rPr>
        <w:t xml:space="preserve"> delay 30 reload 60</w:t>
      </w:r>
    </w:p>
    <w:p w14:paraId="16874C2A" w14:textId="77777777" w:rsidR="006818A1" w:rsidRPr="00C71211" w:rsidRDefault="006818A1" w:rsidP="006818A1">
      <w:pPr>
        <w:rPr>
          <w:rFonts w:ascii="Courier" w:hAnsi="Courier"/>
          <w:color w:val="FF0000"/>
          <w:sz w:val="20"/>
        </w:rPr>
      </w:pPr>
      <w:r>
        <w:rPr>
          <w:rFonts w:ascii="Courier" w:hAnsi="Courier"/>
          <w:color w:val="FF0000"/>
          <w:sz w:val="20"/>
        </w:rPr>
        <w:t xml:space="preserve">   control GigabitEthernet0/0/2</w:t>
      </w:r>
      <w:r w:rsidRPr="00C71211">
        <w:rPr>
          <w:rFonts w:ascii="Courier" w:hAnsi="Courier"/>
          <w:color w:val="FF0000"/>
          <w:sz w:val="20"/>
        </w:rPr>
        <w:t xml:space="preserve"> protocol 1</w:t>
      </w:r>
    </w:p>
    <w:p w14:paraId="5F81A599" w14:textId="77777777" w:rsidR="006818A1" w:rsidRDefault="006818A1" w:rsidP="006818A1">
      <w:pPr>
        <w:rPr>
          <w:rFonts w:ascii="Courier" w:hAnsi="Courier"/>
          <w:color w:val="FF0000"/>
          <w:sz w:val="20"/>
        </w:rPr>
      </w:pPr>
      <w:r>
        <w:rPr>
          <w:rFonts w:ascii="Courier" w:hAnsi="Courier"/>
          <w:color w:val="FF0000"/>
          <w:sz w:val="20"/>
        </w:rPr>
        <w:t xml:space="preserve">   </w:t>
      </w:r>
      <w:proofErr w:type="gramStart"/>
      <w:r>
        <w:rPr>
          <w:rFonts w:ascii="Courier" w:hAnsi="Courier"/>
          <w:color w:val="FF0000"/>
          <w:sz w:val="20"/>
        </w:rPr>
        <w:t>data</w:t>
      </w:r>
      <w:proofErr w:type="gramEnd"/>
      <w:r>
        <w:rPr>
          <w:rFonts w:ascii="Courier" w:hAnsi="Courier"/>
          <w:color w:val="FF0000"/>
          <w:sz w:val="20"/>
        </w:rPr>
        <w:t xml:space="preserve"> GigabitEthernet0/0/2</w:t>
      </w:r>
    </w:p>
    <w:p w14:paraId="0BBABD38" w14:textId="77777777" w:rsidR="00672D1D" w:rsidRPr="009B7E35" w:rsidRDefault="00672D1D" w:rsidP="00672D1D">
      <w:pPr>
        <w:rPr>
          <w:rFonts w:ascii="Courier" w:hAnsi="Courier"/>
          <w:color w:val="FF0000"/>
          <w:sz w:val="20"/>
        </w:rPr>
      </w:pPr>
      <w:r>
        <w:rPr>
          <w:rFonts w:ascii="Courier" w:hAnsi="Courier"/>
          <w:color w:val="FF0000"/>
          <w:sz w:val="20"/>
        </w:rPr>
        <w:t xml:space="preserve">   </w:t>
      </w:r>
      <w:proofErr w:type="gramStart"/>
      <w:r w:rsidRPr="009B7E35">
        <w:rPr>
          <w:rFonts w:ascii="Courier" w:hAnsi="Courier"/>
          <w:color w:val="FF0000"/>
          <w:sz w:val="20"/>
        </w:rPr>
        <w:t>track</w:t>
      </w:r>
      <w:proofErr w:type="gramEnd"/>
      <w:r w:rsidRPr="009B7E35">
        <w:rPr>
          <w:rFonts w:ascii="Courier" w:hAnsi="Courier"/>
          <w:color w:val="FF0000"/>
          <w:sz w:val="20"/>
        </w:rPr>
        <w:t xml:space="preserve"> 1 shutdown  </w:t>
      </w:r>
    </w:p>
    <w:p w14:paraId="15F9D0A2" w14:textId="77777777" w:rsidR="00672D1D" w:rsidRPr="00C71211" w:rsidRDefault="00672D1D" w:rsidP="006818A1">
      <w:pPr>
        <w:rPr>
          <w:rFonts w:ascii="Courier" w:hAnsi="Courier"/>
          <w:color w:val="FF0000"/>
          <w:sz w:val="20"/>
        </w:rPr>
      </w:pPr>
      <w:r w:rsidRPr="009B7E35">
        <w:rPr>
          <w:rFonts w:ascii="Courier" w:hAnsi="Courier"/>
          <w:color w:val="FF0000"/>
          <w:sz w:val="20"/>
        </w:rPr>
        <w:t xml:space="preserve">   </w:t>
      </w:r>
      <w:proofErr w:type="gramStart"/>
      <w:r w:rsidRPr="009B7E35">
        <w:rPr>
          <w:rFonts w:ascii="Courier" w:hAnsi="Courier"/>
          <w:color w:val="FF0000"/>
          <w:sz w:val="20"/>
        </w:rPr>
        <w:t>track</w:t>
      </w:r>
      <w:proofErr w:type="gramEnd"/>
      <w:r w:rsidRPr="009B7E35">
        <w:rPr>
          <w:rFonts w:ascii="Courier" w:hAnsi="Courier"/>
          <w:color w:val="FF0000"/>
          <w:sz w:val="20"/>
        </w:rPr>
        <w:t xml:space="preserve"> 2 shutdown</w:t>
      </w:r>
    </w:p>
    <w:p w14:paraId="2BC58EAD" w14:textId="77777777" w:rsidR="006818A1" w:rsidRPr="00C71211" w:rsidRDefault="006818A1" w:rsidP="006818A1">
      <w:pPr>
        <w:rPr>
          <w:rFonts w:ascii="Courier" w:hAnsi="Courier"/>
          <w:color w:val="FF0000"/>
          <w:sz w:val="20"/>
        </w:rPr>
      </w:pPr>
      <w:proofErr w:type="gramStart"/>
      <w:r w:rsidRPr="00C71211">
        <w:rPr>
          <w:rFonts w:ascii="Courier" w:hAnsi="Courier"/>
          <w:color w:val="FF0000"/>
          <w:sz w:val="20"/>
        </w:rPr>
        <w:t>protocol</w:t>
      </w:r>
      <w:proofErr w:type="gramEnd"/>
      <w:r w:rsidRPr="00C71211">
        <w:rPr>
          <w:rFonts w:ascii="Courier" w:hAnsi="Courier"/>
          <w:color w:val="FF0000"/>
          <w:sz w:val="20"/>
        </w:rPr>
        <w:t xml:space="preserve"> 1</w:t>
      </w:r>
    </w:p>
    <w:p w14:paraId="54FF42B0"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timers hellotime 3 holdtime 10</w:t>
      </w:r>
    </w:p>
    <w:p w14:paraId="5FAE2A7C" w14:textId="77777777" w:rsidR="006818A1" w:rsidRPr="00C71211" w:rsidRDefault="006818A1" w:rsidP="006818A1">
      <w:pPr>
        <w:rPr>
          <w:rFonts w:ascii="Courier" w:hAnsi="Courier"/>
          <w:sz w:val="20"/>
        </w:rPr>
      </w:pPr>
      <w:r w:rsidRPr="00C71211">
        <w:rPr>
          <w:rFonts w:ascii="Courier" w:hAnsi="Courier"/>
          <w:sz w:val="20"/>
        </w:rPr>
        <w:t>!</w:t>
      </w:r>
    </w:p>
    <w:p w14:paraId="37A0BB01" w14:textId="77777777" w:rsidR="006818A1" w:rsidRPr="00C71211" w:rsidRDefault="006818A1" w:rsidP="006818A1">
      <w:pPr>
        <w:rPr>
          <w:rFonts w:ascii="Courier" w:hAnsi="Courier"/>
          <w:sz w:val="20"/>
        </w:rPr>
      </w:pPr>
      <w:r w:rsidRPr="00C71211">
        <w:rPr>
          <w:rFonts w:ascii="Courier" w:hAnsi="Courier"/>
          <w:sz w:val="20"/>
        </w:rPr>
        <w:t>!</w:t>
      </w:r>
    </w:p>
    <w:p w14:paraId="2C32D4AE" w14:textId="77777777" w:rsidR="006818A1" w:rsidRPr="00C71211" w:rsidRDefault="006818A1" w:rsidP="006818A1">
      <w:pPr>
        <w:rPr>
          <w:rFonts w:ascii="Courier" w:hAnsi="Courier"/>
          <w:sz w:val="20"/>
        </w:rPr>
      </w:pPr>
      <w:r w:rsidRPr="00C71211">
        <w:rPr>
          <w:rFonts w:ascii="Courier" w:hAnsi="Courier"/>
          <w:sz w:val="20"/>
        </w:rPr>
        <w:t>!</w:t>
      </w:r>
    </w:p>
    <w:p w14:paraId="3515DD58" w14:textId="77777777" w:rsidR="006818A1" w:rsidRPr="00C71211" w:rsidRDefault="006818A1" w:rsidP="006818A1">
      <w:pPr>
        <w:rPr>
          <w:rFonts w:ascii="Courier" w:hAnsi="Courier"/>
          <w:sz w:val="20"/>
        </w:rPr>
      </w:pPr>
      <w:r w:rsidRPr="00C71211">
        <w:rPr>
          <w:rFonts w:ascii="Courier" w:hAnsi="Courier"/>
          <w:sz w:val="20"/>
        </w:rPr>
        <w:t>ip ftp username bhks</w:t>
      </w:r>
    </w:p>
    <w:p w14:paraId="22D95369" w14:textId="77777777" w:rsidR="006818A1" w:rsidRPr="00C71211" w:rsidRDefault="006818A1" w:rsidP="006818A1">
      <w:pPr>
        <w:rPr>
          <w:rFonts w:ascii="Courier" w:hAnsi="Courier"/>
          <w:sz w:val="20"/>
        </w:rPr>
      </w:pPr>
      <w:r w:rsidRPr="00C71211">
        <w:rPr>
          <w:rFonts w:ascii="Courier" w:hAnsi="Courier"/>
          <w:sz w:val="20"/>
        </w:rPr>
        <w:t>ip ftp password bhks</w:t>
      </w:r>
    </w:p>
    <w:p w14:paraId="06619FD7" w14:textId="77777777" w:rsidR="006818A1" w:rsidRPr="00C71211" w:rsidRDefault="006818A1" w:rsidP="006818A1">
      <w:pPr>
        <w:rPr>
          <w:rFonts w:ascii="Courier" w:hAnsi="Courier"/>
          <w:sz w:val="20"/>
        </w:rPr>
      </w:pPr>
      <w:r w:rsidRPr="00C71211">
        <w:rPr>
          <w:rFonts w:ascii="Courier" w:hAnsi="Courier"/>
          <w:sz w:val="20"/>
        </w:rPr>
        <w:t>!</w:t>
      </w:r>
    </w:p>
    <w:p w14:paraId="6A3DB386" w14:textId="77777777" w:rsidR="006818A1" w:rsidRPr="00C71211" w:rsidRDefault="006818A1" w:rsidP="006818A1">
      <w:pPr>
        <w:rPr>
          <w:rFonts w:ascii="Courier" w:hAnsi="Courier"/>
          <w:sz w:val="20"/>
        </w:rPr>
      </w:pPr>
      <w:r w:rsidRPr="00C71211">
        <w:rPr>
          <w:rFonts w:ascii="Courier" w:hAnsi="Courier"/>
          <w:sz w:val="20"/>
        </w:rPr>
        <w:t>!</w:t>
      </w:r>
    </w:p>
    <w:p w14:paraId="5C1D1344" w14:textId="77777777" w:rsidR="006818A1" w:rsidRPr="00C71211" w:rsidRDefault="006818A1" w:rsidP="006818A1">
      <w:pPr>
        <w:rPr>
          <w:rFonts w:ascii="Courier" w:hAnsi="Courier"/>
          <w:sz w:val="20"/>
        </w:rPr>
      </w:pPr>
      <w:r w:rsidRPr="00C71211">
        <w:rPr>
          <w:rFonts w:ascii="Courier" w:hAnsi="Courier"/>
          <w:sz w:val="20"/>
        </w:rPr>
        <w:t>!</w:t>
      </w:r>
    </w:p>
    <w:p w14:paraId="6278EDA5" w14:textId="77777777" w:rsidR="006818A1" w:rsidRPr="00C71211" w:rsidRDefault="006818A1" w:rsidP="006818A1">
      <w:pPr>
        <w:rPr>
          <w:rFonts w:ascii="Courier" w:hAnsi="Courier"/>
          <w:sz w:val="20"/>
        </w:rPr>
      </w:pPr>
      <w:r w:rsidRPr="00C71211">
        <w:rPr>
          <w:rFonts w:ascii="Courier" w:hAnsi="Courier"/>
          <w:sz w:val="20"/>
        </w:rPr>
        <w:t>!</w:t>
      </w:r>
    </w:p>
    <w:p w14:paraId="5441B9E4" w14:textId="77777777" w:rsidR="006818A1" w:rsidRPr="00C71211" w:rsidRDefault="006818A1" w:rsidP="006818A1">
      <w:pPr>
        <w:rPr>
          <w:rFonts w:ascii="Courier" w:hAnsi="Courier"/>
          <w:sz w:val="20"/>
        </w:rPr>
      </w:pPr>
      <w:r w:rsidRPr="00C71211">
        <w:rPr>
          <w:rFonts w:ascii="Courier" w:hAnsi="Courier"/>
          <w:sz w:val="20"/>
        </w:rPr>
        <w:t>!</w:t>
      </w:r>
    </w:p>
    <w:p w14:paraId="78854FB1" w14:textId="77777777" w:rsidR="006818A1" w:rsidRPr="00C71211" w:rsidRDefault="006818A1" w:rsidP="006818A1">
      <w:pPr>
        <w:rPr>
          <w:rFonts w:ascii="Courier" w:hAnsi="Courier"/>
          <w:sz w:val="20"/>
        </w:rPr>
      </w:pPr>
      <w:r w:rsidRPr="00C71211">
        <w:rPr>
          <w:rFonts w:ascii="Courier" w:hAnsi="Courier"/>
          <w:sz w:val="20"/>
        </w:rPr>
        <w:t>!</w:t>
      </w:r>
    </w:p>
    <w:p w14:paraId="2D4F40C6" w14:textId="77777777" w:rsidR="006818A1" w:rsidRPr="00C71211" w:rsidRDefault="006818A1" w:rsidP="006818A1">
      <w:pPr>
        <w:rPr>
          <w:rFonts w:ascii="Courier" w:hAnsi="Courier"/>
          <w:sz w:val="20"/>
        </w:rPr>
      </w:pPr>
      <w:r w:rsidRPr="00C71211">
        <w:rPr>
          <w:rFonts w:ascii="Courier" w:hAnsi="Courier"/>
          <w:sz w:val="20"/>
        </w:rPr>
        <w:t>!</w:t>
      </w:r>
    </w:p>
    <w:p w14:paraId="5474AEFD" w14:textId="77777777" w:rsidR="006818A1" w:rsidRPr="00C71211" w:rsidRDefault="006818A1" w:rsidP="006818A1">
      <w:pPr>
        <w:rPr>
          <w:rFonts w:ascii="Courier" w:hAnsi="Courier"/>
          <w:sz w:val="20"/>
        </w:rPr>
      </w:pPr>
      <w:r w:rsidRPr="00C71211">
        <w:rPr>
          <w:rFonts w:ascii="Courier" w:hAnsi="Courier"/>
          <w:sz w:val="20"/>
        </w:rPr>
        <w:t>interface GigabitEthernet0/0/0</w:t>
      </w:r>
    </w:p>
    <w:p w14:paraId="1B6A0F8E" w14:textId="77777777" w:rsidR="006818A1" w:rsidRPr="00C71211" w:rsidRDefault="006818A1" w:rsidP="006818A1">
      <w:pPr>
        <w:rPr>
          <w:rFonts w:ascii="Courier" w:hAnsi="Courier"/>
          <w:sz w:val="20"/>
        </w:rPr>
      </w:pPr>
      <w:r w:rsidRPr="00C71211">
        <w:rPr>
          <w:rFonts w:ascii="Courier" w:hAnsi="Courier"/>
          <w:sz w:val="20"/>
        </w:rPr>
        <w:t xml:space="preserve"> ip address 9.13.25.190 255.255.255.0</w:t>
      </w:r>
    </w:p>
    <w:p w14:paraId="4EE386CA" w14:textId="77777777" w:rsidR="006818A1" w:rsidRPr="00C71211" w:rsidRDefault="006818A1" w:rsidP="006818A1">
      <w:pPr>
        <w:rPr>
          <w:rFonts w:ascii="Courier" w:hAnsi="Courier"/>
          <w:sz w:val="20"/>
        </w:rPr>
      </w:pPr>
      <w:r w:rsidRPr="00C71211">
        <w:rPr>
          <w:rFonts w:ascii="Courier" w:hAnsi="Courier"/>
          <w:sz w:val="20"/>
        </w:rPr>
        <w:t xml:space="preserve"> media-type rj45</w:t>
      </w:r>
    </w:p>
    <w:p w14:paraId="09B6C2CF" w14:textId="77777777" w:rsidR="006818A1" w:rsidRPr="00C71211" w:rsidRDefault="006818A1" w:rsidP="006818A1">
      <w:pPr>
        <w:rPr>
          <w:rFonts w:ascii="Courier" w:hAnsi="Courier"/>
          <w:sz w:val="20"/>
        </w:rPr>
      </w:pPr>
      <w:r w:rsidRPr="00C71211">
        <w:rPr>
          <w:rFonts w:ascii="Courier" w:hAnsi="Courier"/>
          <w:sz w:val="20"/>
        </w:rPr>
        <w:t xml:space="preserve"> negotiation auto</w:t>
      </w:r>
    </w:p>
    <w:p w14:paraId="435C475B" w14:textId="77777777" w:rsidR="006818A1" w:rsidRPr="00C71211" w:rsidRDefault="006818A1" w:rsidP="006818A1">
      <w:pPr>
        <w:rPr>
          <w:rFonts w:ascii="Courier" w:hAnsi="Courier"/>
          <w:sz w:val="20"/>
        </w:rPr>
      </w:pPr>
      <w:r>
        <w:rPr>
          <w:rFonts w:ascii="Courier" w:hAnsi="Courier"/>
          <w:sz w:val="20"/>
        </w:rPr>
        <w:t xml:space="preserve"> </w:t>
      </w:r>
      <w:r w:rsidRPr="00C71211">
        <w:rPr>
          <w:rFonts w:ascii="Courier" w:hAnsi="Courier"/>
          <w:sz w:val="20"/>
        </w:rPr>
        <w:t>no mop enabled</w:t>
      </w:r>
    </w:p>
    <w:p w14:paraId="462A44D3" w14:textId="77777777" w:rsidR="006818A1" w:rsidRPr="00C71211" w:rsidRDefault="006818A1" w:rsidP="006818A1">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bfd interval 50 min_rx 50 multiplier 3</w:t>
      </w:r>
    </w:p>
    <w:p w14:paraId="5E9F3987"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redundancy rii 1</w:t>
      </w:r>
    </w:p>
    <w:p w14:paraId="1D6ED8F2"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redundancy group 1 ip 9.13.25.123 exclusive</w:t>
      </w:r>
    </w:p>
    <w:p w14:paraId="40857AC7" w14:textId="77777777" w:rsidR="006818A1" w:rsidRPr="00C71211" w:rsidRDefault="006818A1" w:rsidP="006818A1">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h323-gateway voip interface</w:t>
      </w:r>
    </w:p>
    <w:p w14:paraId="5BC40D57" w14:textId="77777777" w:rsidR="006818A1" w:rsidRPr="00C71211" w:rsidRDefault="006818A1" w:rsidP="006818A1">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 xml:space="preserve">h323-gateway voip bind srcaddr 9.13.25.123    </w:t>
      </w:r>
    </w:p>
    <w:p w14:paraId="0B40B5C6" w14:textId="77777777" w:rsidR="006818A1" w:rsidRPr="00C71211" w:rsidRDefault="006818A1" w:rsidP="006818A1">
      <w:pPr>
        <w:rPr>
          <w:rFonts w:ascii="Courier" w:hAnsi="Courier"/>
          <w:color w:val="FF0000"/>
          <w:sz w:val="20"/>
        </w:rPr>
      </w:pPr>
    </w:p>
    <w:p w14:paraId="4C8A2760" w14:textId="77777777" w:rsidR="006818A1" w:rsidRPr="00C71211" w:rsidRDefault="006818A1" w:rsidP="006818A1">
      <w:pPr>
        <w:rPr>
          <w:rFonts w:ascii="Courier" w:hAnsi="Courier"/>
          <w:sz w:val="20"/>
        </w:rPr>
      </w:pPr>
      <w:r w:rsidRPr="00C71211">
        <w:rPr>
          <w:rFonts w:ascii="Courier" w:hAnsi="Courier"/>
          <w:sz w:val="20"/>
        </w:rPr>
        <w:t>!</w:t>
      </w:r>
    </w:p>
    <w:p w14:paraId="6B155B6C" w14:textId="77777777" w:rsidR="006818A1" w:rsidRPr="00C71211" w:rsidRDefault="006818A1" w:rsidP="006818A1">
      <w:pPr>
        <w:rPr>
          <w:rFonts w:ascii="Courier" w:hAnsi="Courier"/>
          <w:sz w:val="20"/>
        </w:rPr>
      </w:pPr>
      <w:r w:rsidRPr="00C71211">
        <w:rPr>
          <w:rFonts w:ascii="Courier" w:hAnsi="Courier"/>
          <w:sz w:val="20"/>
        </w:rPr>
        <w:t>interface GigabitEthernet0/0/1</w:t>
      </w:r>
    </w:p>
    <w:p w14:paraId="2D613E5D" w14:textId="77777777" w:rsidR="006818A1" w:rsidRPr="00C71211" w:rsidRDefault="006818A1" w:rsidP="006818A1">
      <w:pPr>
        <w:rPr>
          <w:rFonts w:ascii="Courier" w:hAnsi="Courier"/>
          <w:sz w:val="20"/>
        </w:rPr>
      </w:pPr>
      <w:r w:rsidRPr="00C71211">
        <w:rPr>
          <w:rFonts w:ascii="Courier" w:hAnsi="Courier"/>
          <w:sz w:val="20"/>
        </w:rPr>
        <w:t xml:space="preserve"> ip address 8.13.25.190 255.255.255.0</w:t>
      </w:r>
    </w:p>
    <w:p w14:paraId="06A240A4" w14:textId="77777777" w:rsidR="006818A1" w:rsidRPr="00C71211" w:rsidRDefault="006818A1" w:rsidP="006818A1">
      <w:pPr>
        <w:rPr>
          <w:rFonts w:ascii="Courier" w:hAnsi="Courier"/>
          <w:sz w:val="20"/>
        </w:rPr>
      </w:pPr>
      <w:r w:rsidRPr="00C71211">
        <w:rPr>
          <w:rFonts w:ascii="Courier" w:hAnsi="Courier"/>
          <w:sz w:val="20"/>
        </w:rPr>
        <w:t xml:space="preserve"> media-type rj45</w:t>
      </w:r>
    </w:p>
    <w:p w14:paraId="199698AA" w14:textId="77777777" w:rsidR="006818A1" w:rsidRPr="00C71211" w:rsidRDefault="006818A1" w:rsidP="006818A1">
      <w:pPr>
        <w:rPr>
          <w:rFonts w:ascii="Courier" w:hAnsi="Courier"/>
          <w:sz w:val="20"/>
        </w:rPr>
      </w:pPr>
      <w:r w:rsidRPr="00C71211">
        <w:rPr>
          <w:rFonts w:ascii="Courier" w:hAnsi="Courier"/>
          <w:sz w:val="20"/>
        </w:rPr>
        <w:t xml:space="preserve"> negotiation auto</w:t>
      </w:r>
    </w:p>
    <w:p w14:paraId="416B775E" w14:textId="77777777" w:rsidR="006818A1" w:rsidRPr="00C71211" w:rsidRDefault="006818A1" w:rsidP="006818A1">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bfd interval 50 min_rx 50 multiplier 3</w:t>
      </w:r>
    </w:p>
    <w:p w14:paraId="52CF212C"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redundancy rii 2</w:t>
      </w:r>
    </w:p>
    <w:p w14:paraId="6F386E85"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redundancy group 1 ip 8.13.25.123 exclusive</w:t>
      </w:r>
    </w:p>
    <w:p w14:paraId="62F4E6D7" w14:textId="77777777" w:rsidR="006818A1" w:rsidRPr="00C71211" w:rsidRDefault="006818A1" w:rsidP="006818A1">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h323-gateway voip interface</w:t>
      </w:r>
    </w:p>
    <w:p w14:paraId="6848B020" w14:textId="77777777" w:rsidR="006818A1" w:rsidRDefault="006818A1" w:rsidP="006818A1">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 xml:space="preserve">h323-gateway voip bind srcaddr 8.13.25.123    </w:t>
      </w:r>
    </w:p>
    <w:p w14:paraId="4799BCA7" w14:textId="77777777" w:rsidR="006818A1" w:rsidRDefault="006818A1" w:rsidP="006818A1">
      <w:pPr>
        <w:rPr>
          <w:rFonts w:ascii="Courier" w:hAnsi="Courier"/>
          <w:color w:val="FF0000"/>
          <w:sz w:val="20"/>
        </w:rPr>
      </w:pPr>
    </w:p>
    <w:p w14:paraId="6FE72443" w14:textId="77777777" w:rsidR="006818A1" w:rsidRPr="00E932E2" w:rsidRDefault="006818A1" w:rsidP="006818A1">
      <w:pPr>
        <w:pStyle w:val="PlainText"/>
        <w:rPr>
          <w:rFonts w:ascii="Courier" w:hAnsi="Courier" w:cs="Courier New"/>
          <w:color w:val="FF0000"/>
        </w:rPr>
      </w:pPr>
      <w:r w:rsidRPr="00E932E2">
        <w:rPr>
          <w:rFonts w:ascii="Courier" w:hAnsi="Courier" w:cs="Courier New"/>
          <w:color w:val="FF0000"/>
        </w:rPr>
        <w:t xml:space="preserve">interface GigabitEthernet0/0/2   </w:t>
      </w:r>
    </w:p>
    <w:p w14:paraId="11671721" w14:textId="77777777" w:rsidR="006818A1" w:rsidRPr="00E932E2" w:rsidRDefault="006818A1" w:rsidP="006818A1">
      <w:pPr>
        <w:pStyle w:val="PlainText"/>
        <w:rPr>
          <w:rFonts w:ascii="Courier" w:hAnsi="Courier" w:cs="Courier New"/>
          <w:color w:val="FF0000"/>
        </w:rPr>
      </w:pPr>
      <w:r w:rsidRPr="00E932E2">
        <w:rPr>
          <w:rFonts w:ascii="Courier" w:hAnsi="Courier" w:cs="Courier New"/>
          <w:color w:val="FF0000"/>
        </w:rPr>
        <w:t xml:space="preserve"> ip address 10.1.1.2 255.255.255.0</w:t>
      </w:r>
    </w:p>
    <w:p w14:paraId="3AEEF8F9" w14:textId="77777777" w:rsidR="006818A1" w:rsidRPr="00E932E2" w:rsidRDefault="006818A1" w:rsidP="006818A1">
      <w:pPr>
        <w:pStyle w:val="PlainText"/>
        <w:rPr>
          <w:rFonts w:ascii="Courier" w:hAnsi="Courier" w:cs="Courier New"/>
          <w:color w:val="FF0000"/>
        </w:rPr>
      </w:pPr>
      <w:r w:rsidRPr="00E932E2">
        <w:rPr>
          <w:rFonts w:ascii="Courier" w:hAnsi="Courier" w:cs="Courier New"/>
          <w:color w:val="FF0000"/>
        </w:rPr>
        <w:t xml:space="preserve"> media-type rj45</w:t>
      </w:r>
    </w:p>
    <w:p w14:paraId="7CD233D5" w14:textId="77777777" w:rsidR="006818A1" w:rsidRPr="00E932E2" w:rsidRDefault="006818A1" w:rsidP="006818A1">
      <w:pPr>
        <w:pStyle w:val="PlainText"/>
        <w:rPr>
          <w:rFonts w:ascii="Courier" w:hAnsi="Courier" w:cs="Courier New"/>
          <w:color w:val="FF0000"/>
        </w:rPr>
      </w:pPr>
      <w:r w:rsidRPr="00E932E2">
        <w:rPr>
          <w:rFonts w:ascii="Courier" w:hAnsi="Courier" w:cs="Courier New"/>
          <w:color w:val="FF0000"/>
        </w:rPr>
        <w:t xml:space="preserve"> negotiation auto</w:t>
      </w:r>
    </w:p>
    <w:p w14:paraId="271B683E" w14:textId="77777777" w:rsidR="006818A1" w:rsidRPr="00E932E2" w:rsidRDefault="006818A1" w:rsidP="006818A1">
      <w:pPr>
        <w:rPr>
          <w:rFonts w:ascii="Courier" w:hAnsi="Courier"/>
          <w:color w:val="FF0000"/>
          <w:sz w:val="20"/>
        </w:rPr>
      </w:pPr>
    </w:p>
    <w:p w14:paraId="617AE1B9" w14:textId="77777777" w:rsidR="006818A1" w:rsidRPr="00C71211" w:rsidRDefault="006818A1" w:rsidP="006818A1">
      <w:pPr>
        <w:rPr>
          <w:rFonts w:ascii="Courier" w:hAnsi="Courier"/>
          <w:color w:val="FF0000"/>
          <w:sz w:val="20"/>
        </w:rPr>
      </w:pPr>
    </w:p>
    <w:p w14:paraId="42324FD2" w14:textId="77777777" w:rsidR="006818A1" w:rsidRPr="00C71211" w:rsidRDefault="006818A1" w:rsidP="006818A1">
      <w:pPr>
        <w:rPr>
          <w:rFonts w:ascii="Courier" w:hAnsi="Courier"/>
          <w:sz w:val="20"/>
        </w:rPr>
      </w:pPr>
      <w:r w:rsidRPr="00C71211">
        <w:rPr>
          <w:rFonts w:ascii="Courier" w:hAnsi="Courier"/>
          <w:sz w:val="20"/>
        </w:rPr>
        <w:t>!</w:t>
      </w:r>
    </w:p>
    <w:p w14:paraId="1F2D0E6C" w14:textId="77777777" w:rsidR="006818A1" w:rsidRPr="00C71211" w:rsidRDefault="006818A1" w:rsidP="006818A1">
      <w:pPr>
        <w:rPr>
          <w:rFonts w:ascii="Courier" w:hAnsi="Courier"/>
          <w:sz w:val="20"/>
        </w:rPr>
      </w:pPr>
      <w:r w:rsidRPr="00C71211">
        <w:rPr>
          <w:rFonts w:ascii="Courier" w:hAnsi="Courier"/>
          <w:sz w:val="20"/>
        </w:rPr>
        <w:t>interface GigabitEthernet0</w:t>
      </w:r>
    </w:p>
    <w:p w14:paraId="1E8F04A0" w14:textId="77777777" w:rsidR="006818A1" w:rsidRPr="00C71211" w:rsidRDefault="006818A1" w:rsidP="006818A1">
      <w:pPr>
        <w:rPr>
          <w:rFonts w:ascii="Courier" w:hAnsi="Courier"/>
          <w:sz w:val="20"/>
        </w:rPr>
      </w:pPr>
      <w:r w:rsidRPr="00C71211">
        <w:rPr>
          <w:rFonts w:ascii="Courier" w:hAnsi="Courier"/>
          <w:sz w:val="20"/>
        </w:rPr>
        <w:t xml:space="preserve"> vrf forwarding Mgmt-intf</w:t>
      </w:r>
    </w:p>
    <w:p w14:paraId="6FB13B39" w14:textId="77777777" w:rsidR="006818A1" w:rsidRPr="00C71211" w:rsidRDefault="006818A1" w:rsidP="006818A1">
      <w:pPr>
        <w:rPr>
          <w:rFonts w:ascii="Courier" w:hAnsi="Courier"/>
          <w:sz w:val="20"/>
        </w:rPr>
      </w:pPr>
      <w:r w:rsidRPr="00C71211">
        <w:rPr>
          <w:rFonts w:ascii="Courier" w:hAnsi="Courier"/>
          <w:sz w:val="20"/>
        </w:rPr>
        <w:t xml:space="preserve"> no ip address</w:t>
      </w:r>
    </w:p>
    <w:p w14:paraId="7D39F662" w14:textId="77777777" w:rsidR="006818A1" w:rsidRPr="00C71211" w:rsidRDefault="006818A1" w:rsidP="006818A1">
      <w:pPr>
        <w:rPr>
          <w:rFonts w:ascii="Courier" w:hAnsi="Courier"/>
          <w:sz w:val="20"/>
        </w:rPr>
      </w:pPr>
      <w:r w:rsidRPr="00C71211">
        <w:rPr>
          <w:rFonts w:ascii="Courier" w:hAnsi="Courier"/>
          <w:sz w:val="20"/>
        </w:rPr>
        <w:t xml:space="preserve"> negotiation auto</w:t>
      </w:r>
    </w:p>
    <w:p w14:paraId="33AE1765" w14:textId="77777777" w:rsidR="006818A1" w:rsidRPr="00C71211" w:rsidRDefault="006818A1" w:rsidP="006818A1">
      <w:pPr>
        <w:rPr>
          <w:rFonts w:ascii="Courier" w:hAnsi="Courier"/>
          <w:sz w:val="20"/>
        </w:rPr>
      </w:pPr>
      <w:r w:rsidRPr="00C71211">
        <w:rPr>
          <w:rFonts w:ascii="Courier" w:hAnsi="Courier"/>
          <w:sz w:val="20"/>
        </w:rPr>
        <w:t>!</w:t>
      </w:r>
    </w:p>
    <w:p w14:paraId="38C45908" w14:textId="77777777" w:rsidR="006818A1" w:rsidRPr="00C71211" w:rsidRDefault="006818A1" w:rsidP="006818A1">
      <w:pPr>
        <w:rPr>
          <w:rFonts w:ascii="Courier" w:hAnsi="Courier"/>
          <w:sz w:val="20"/>
        </w:rPr>
      </w:pPr>
      <w:r w:rsidRPr="00C71211">
        <w:rPr>
          <w:rFonts w:ascii="Courier" w:hAnsi="Courier"/>
          <w:sz w:val="20"/>
        </w:rPr>
        <w:t>!</w:t>
      </w:r>
    </w:p>
    <w:p w14:paraId="5F984B7D" w14:textId="77777777" w:rsidR="006818A1" w:rsidRPr="00C71211" w:rsidRDefault="006818A1" w:rsidP="006818A1">
      <w:pPr>
        <w:rPr>
          <w:rFonts w:ascii="Courier" w:hAnsi="Courier"/>
          <w:sz w:val="20"/>
        </w:rPr>
      </w:pPr>
      <w:r w:rsidRPr="00C71211">
        <w:rPr>
          <w:rFonts w:ascii="Courier" w:hAnsi="Courier"/>
          <w:sz w:val="20"/>
        </w:rPr>
        <w:t>no ip http server</w:t>
      </w:r>
    </w:p>
    <w:p w14:paraId="7094F477" w14:textId="77777777" w:rsidR="006818A1" w:rsidRPr="00C71211" w:rsidRDefault="006818A1" w:rsidP="006818A1">
      <w:pPr>
        <w:rPr>
          <w:rFonts w:ascii="Courier" w:hAnsi="Courier"/>
          <w:sz w:val="20"/>
        </w:rPr>
      </w:pPr>
      <w:r w:rsidRPr="00C71211">
        <w:rPr>
          <w:rFonts w:ascii="Courier" w:hAnsi="Courier"/>
          <w:sz w:val="20"/>
        </w:rPr>
        <w:t>no ip http secure-server</w:t>
      </w:r>
    </w:p>
    <w:p w14:paraId="1D737550" w14:textId="77777777" w:rsidR="006818A1" w:rsidRPr="00C71211" w:rsidRDefault="006818A1" w:rsidP="006818A1">
      <w:pPr>
        <w:rPr>
          <w:rFonts w:ascii="Courier" w:hAnsi="Courier"/>
          <w:sz w:val="20"/>
        </w:rPr>
      </w:pPr>
      <w:r w:rsidRPr="00C71211">
        <w:rPr>
          <w:rFonts w:ascii="Courier" w:hAnsi="Courier"/>
          <w:sz w:val="20"/>
        </w:rPr>
        <w:t>ip rtcp report interval 9000</w:t>
      </w:r>
    </w:p>
    <w:p w14:paraId="7168501B" w14:textId="77777777" w:rsidR="006818A1" w:rsidRPr="00C71211" w:rsidRDefault="006818A1" w:rsidP="006818A1">
      <w:pPr>
        <w:rPr>
          <w:rFonts w:ascii="Courier" w:hAnsi="Courier"/>
          <w:sz w:val="20"/>
        </w:rPr>
      </w:pPr>
      <w:r w:rsidRPr="00C71211">
        <w:rPr>
          <w:rFonts w:ascii="Courier" w:hAnsi="Courier"/>
          <w:sz w:val="20"/>
        </w:rPr>
        <w:t>ip route 0.0.0.0 0.0.0.0 9.44.0.1</w:t>
      </w:r>
    </w:p>
    <w:p w14:paraId="49D6180A" w14:textId="77777777" w:rsidR="006818A1" w:rsidRPr="00C71211" w:rsidRDefault="006818A1" w:rsidP="006818A1">
      <w:pPr>
        <w:rPr>
          <w:rFonts w:ascii="Courier" w:hAnsi="Courier"/>
          <w:sz w:val="20"/>
        </w:rPr>
      </w:pPr>
      <w:r w:rsidRPr="00C71211">
        <w:rPr>
          <w:rFonts w:ascii="Courier" w:hAnsi="Courier"/>
          <w:sz w:val="20"/>
        </w:rPr>
        <w:t>!</w:t>
      </w:r>
    </w:p>
    <w:p w14:paraId="356517C4" w14:textId="77777777" w:rsidR="006818A1" w:rsidRPr="00C71211" w:rsidRDefault="006818A1" w:rsidP="006818A1">
      <w:pPr>
        <w:rPr>
          <w:rFonts w:ascii="Courier" w:hAnsi="Courier"/>
          <w:sz w:val="20"/>
        </w:rPr>
      </w:pPr>
      <w:r w:rsidRPr="00C71211">
        <w:rPr>
          <w:rFonts w:ascii="Courier" w:hAnsi="Courier"/>
          <w:sz w:val="20"/>
        </w:rPr>
        <w:t>logging esm config</w:t>
      </w:r>
    </w:p>
    <w:p w14:paraId="024D95C5" w14:textId="77777777" w:rsidR="006818A1" w:rsidRPr="00C71211" w:rsidRDefault="006818A1" w:rsidP="006818A1">
      <w:pPr>
        <w:rPr>
          <w:rFonts w:ascii="Courier" w:hAnsi="Courier"/>
          <w:sz w:val="20"/>
        </w:rPr>
      </w:pPr>
      <w:r w:rsidRPr="00C71211">
        <w:rPr>
          <w:rFonts w:ascii="Courier" w:hAnsi="Courier"/>
          <w:sz w:val="20"/>
        </w:rPr>
        <w:t>dialer-list 1 protocol ip permit</w:t>
      </w:r>
    </w:p>
    <w:p w14:paraId="757758B1" w14:textId="77777777" w:rsidR="006818A1" w:rsidRPr="00C71211" w:rsidRDefault="006818A1" w:rsidP="006818A1">
      <w:pPr>
        <w:rPr>
          <w:rFonts w:ascii="Courier" w:hAnsi="Courier"/>
          <w:sz w:val="20"/>
        </w:rPr>
      </w:pPr>
      <w:r w:rsidRPr="00C71211">
        <w:rPr>
          <w:rFonts w:ascii="Courier" w:hAnsi="Courier"/>
          <w:sz w:val="20"/>
        </w:rPr>
        <w:t>dialer-list 1 protocol ipx permit</w:t>
      </w:r>
    </w:p>
    <w:p w14:paraId="7E926BFF" w14:textId="77777777" w:rsidR="006818A1" w:rsidRPr="00C71211" w:rsidRDefault="006818A1" w:rsidP="006818A1">
      <w:pPr>
        <w:rPr>
          <w:rFonts w:ascii="Courier" w:hAnsi="Courier"/>
          <w:sz w:val="20"/>
        </w:rPr>
      </w:pPr>
      <w:r w:rsidRPr="00C71211">
        <w:rPr>
          <w:rFonts w:ascii="Courier" w:hAnsi="Courier"/>
          <w:sz w:val="20"/>
        </w:rPr>
        <w:t>!</w:t>
      </w:r>
    </w:p>
    <w:p w14:paraId="5246038E" w14:textId="77777777" w:rsidR="006818A1" w:rsidRPr="00C71211" w:rsidRDefault="006818A1" w:rsidP="006818A1">
      <w:pPr>
        <w:rPr>
          <w:rFonts w:ascii="Courier" w:hAnsi="Courier"/>
          <w:sz w:val="20"/>
        </w:rPr>
      </w:pPr>
      <w:r w:rsidRPr="00C71211">
        <w:rPr>
          <w:rFonts w:ascii="Courier" w:hAnsi="Courier"/>
          <w:sz w:val="20"/>
        </w:rPr>
        <w:t>!</w:t>
      </w:r>
    </w:p>
    <w:p w14:paraId="63034A68" w14:textId="77777777" w:rsidR="006818A1" w:rsidRPr="00C71211" w:rsidRDefault="006818A1" w:rsidP="006818A1">
      <w:pPr>
        <w:rPr>
          <w:rFonts w:ascii="Courier" w:hAnsi="Courier"/>
          <w:sz w:val="20"/>
        </w:rPr>
      </w:pPr>
      <w:r w:rsidRPr="00C71211">
        <w:rPr>
          <w:rFonts w:ascii="Courier" w:hAnsi="Courier"/>
          <w:sz w:val="20"/>
        </w:rPr>
        <w:t>!</w:t>
      </w:r>
    </w:p>
    <w:p w14:paraId="104A603C" w14:textId="77777777" w:rsidR="006818A1" w:rsidRPr="00C71211" w:rsidRDefault="006818A1" w:rsidP="006818A1">
      <w:pPr>
        <w:rPr>
          <w:rFonts w:ascii="Courier" w:hAnsi="Courier"/>
          <w:sz w:val="20"/>
        </w:rPr>
      </w:pPr>
      <w:r w:rsidRPr="00C71211">
        <w:rPr>
          <w:rFonts w:ascii="Courier" w:hAnsi="Courier"/>
          <w:sz w:val="20"/>
        </w:rPr>
        <w:t>control-plane</w:t>
      </w:r>
    </w:p>
    <w:p w14:paraId="105A9938" w14:textId="77777777" w:rsidR="006818A1" w:rsidRPr="00C71211" w:rsidRDefault="006818A1" w:rsidP="006818A1">
      <w:pPr>
        <w:rPr>
          <w:rFonts w:ascii="Courier" w:hAnsi="Courier"/>
          <w:sz w:val="20"/>
        </w:rPr>
      </w:pPr>
      <w:r w:rsidRPr="00C71211">
        <w:rPr>
          <w:rFonts w:ascii="Courier" w:hAnsi="Courier"/>
          <w:sz w:val="20"/>
        </w:rPr>
        <w:t>!</w:t>
      </w:r>
    </w:p>
    <w:p w14:paraId="7EB4AE64" w14:textId="77777777" w:rsidR="006818A1" w:rsidRPr="00C71211" w:rsidRDefault="006818A1" w:rsidP="006818A1">
      <w:pPr>
        <w:rPr>
          <w:rFonts w:ascii="Courier" w:hAnsi="Courier"/>
          <w:sz w:val="20"/>
        </w:rPr>
      </w:pPr>
      <w:r w:rsidRPr="00C71211">
        <w:rPr>
          <w:rFonts w:ascii="Courier" w:hAnsi="Courier"/>
          <w:sz w:val="20"/>
        </w:rPr>
        <w:t>!</w:t>
      </w:r>
    </w:p>
    <w:p w14:paraId="7493233E" w14:textId="77777777" w:rsidR="006818A1" w:rsidRPr="00C71211" w:rsidRDefault="006818A1" w:rsidP="006818A1">
      <w:pPr>
        <w:rPr>
          <w:rFonts w:ascii="Courier" w:hAnsi="Courier"/>
          <w:sz w:val="20"/>
        </w:rPr>
      </w:pPr>
      <w:r w:rsidRPr="00C71211">
        <w:rPr>
          <w:rFonts w:ascii="Courier" w:hAnsi="Courier"/>
          <w:sz w:val="20"/>
        </w:rPr>
        <w:t>!</w:t>
      </w:r>
    </w:p>
    <w:p w14:paraId="4BBBF789" w14:textId="77777777" w:rsidR="006818A1" w:rsidRPr="00C71211" w:rsidRDefault="006818A1" w:rsidP="006818A1">
      <w:pPr>
        <w:rPr>
          <w:rFonts w:ascii="Courier" w:hAnsi="Courier"/>
          <w:sz w:val="20"/>
        </w:rPr>
      </w:pPr>
      <w:r w:rsidRPr="00C71211">
        <w:rPr>
          <w:rFonts w:ascii="Courier" w:hAnsi="Courier"/>
          <w:sz w:val="20"/>
        </w:rPr>
        <w:t>dial-peer voice 10 voip</w:t>
      </w:r>
    </w:p>
    <w:p w14:paraId="05141FE9" w14:textId="77777777" w:rsidR="006818A1" w:rsidRPr="00C71211" w:rsidRDefault="006818A1" w:rsidP="006818A1">
      <w:pPr>
        <w:rPr>
          <w:rFonts w:ascii="Courier" w:hAnsi="Courier"/>
          <w:sz w:val="20"/>
        </w:rPr>
      </w:pPr>
      <w:r w:rsidRPr="00C71211">
        <w:rPr>
          <w:rFonts w:ascii="Courier" w:hAnsi="Courier"/>
          <w:sz w:val="20"/>
        </w:rPr>
        <w:t xml:space="preserve"> destination-pattern 140854.....</w:t>
      </w:r>
    </w:p>
    <w:p w14:paraId="7018D8A7" w14:textId="77777777" w:rsidR="006818A1" w:rsidRPr="00C71211" w:rsidRDefault="006818A1" w:rsidP="006818A1">
      <w:pPr>
        <w:rPr>
          <w:rFonts w:ascii="Courier" w:hAnsi="Courier"/>
          <w:sz w:val="20"/>
        </w:rPr>
      </w:pPr>
      <w:r w:rsidRPr="00C71211">
        <w:rPr>
          <w:rFonts w:ascii="Courier" w:hAnsi="Courier"/>
          <w:sz w:val="20"/>
        </w:rPr>
        <w:t xml:space="preserve"> session protocol sipv2</w:t>
      </w:r>
    </w:p>
    <w:p w14:paraId="043C628D" w14:textId="77777777" w:rsidR="006818A1" w:rsidRPr="00C71211" w:rsidRDefault="006818A1" w:rsidP="006818A1">
      <w:pPr>
        <w:rPr>
          <w:rFonts w:ascii="Courier" w:hAnsi="Courier"/>
          <w:sz w:val="20"/>
        </w:rPr>
      </w:pPr>
      <w:r w:rsidRPr="00C71211">
        <w:rPr>
          <w:rFonts w:ascii="Courier" w:hAnsi="Courier"/>
          <w:sz w:val="20"/>
        </w:rPr>
        <w:t xml:space="preserve"> session target ipv4:8.13.25.102</w:t>
      </w:r>
    </w:p>
    <w:p w14:paraId="1B9D73A5" w14:textId="77777777" w:rsidR="006818A1" w:rsidRPr="00C71211" w:rsidRDefault="006818A1" w:rsidP="006818A1">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voice-class sip bind control source-interface GigabitEthernet0/0/1</w:t>
      </w:r>
    </w:p>
    <w:p w14:paraId="026A522B"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voice-class sip bind media source-interface GigabitEthernet0/0/1</w:t>
      </w:r>
    </w:p>
    <w:p w14:paraId="43DEEB33" w14:textId="77777777" w:rsidR="006818A1" w:rsidRPr="00C71211" w:rsidRDefault="006818A1" w:rsidP="006818A1">
      <w:pPr>
        <w:rPr>
          <w:rFonts w:ascii="Courier" w:hAnsi="Courier"/>
          <w:sz w:val="20"/>
        </w:rPr>
      </w:pPr>
      <w:r w:rsidRPr="00C71211">
        <w:rPr>
          <w:rFonts w:ascii="Courier" w:hAnsi="Courier"/>
          <w:sz w:val="20"/>
        </w:rPr>
        <w:t xml:space="preserve"> codec g711ulaw</w:t>
      </w:r>
    </w:p>
    <w:p w14:paraId="59F1EA7B" w14:textId="77777777" w:rsidR="006818A1" w:rsidRPr="00C71211" w:rsidRDefault="006818A1" w:rsidP="006818A1">
      <w:pPr>
        <w:rPr>
          <w:rFonts w:ascii="Courier" w:hAnsi="Courier"/>
          <w:sz w:val="20"/>
        </w:rPr>
      </w:pPr>
      <w:r w:rsidRPr="00C71211">
        <w:rPr>
          <w:rFonts w:ascii="Courier" w:hAnsi="Courier"/>
          <w:sz w:val="20"/>
        </w:rPr>
        <w:t xml:space="preserve"> no vad</w:t>
      </w:r>
    </w:p>
    <w:p w14:paraId="30BD5131" w14:textId="77777777" w:rsidR="006818A1" w:rsidRPr="00C71211" w:rsidRDefault="006818A1" w:rsidP="006818A1">
      <w:pPr>
        <w:rPr>
          <w:rFonts w:ascii="Courier" w:hAnsi="Courier"/>
          <w:sz w:val="20"/>
        </w:rPr>
      </w:pPr>
      <w:r w:rsidRPr="00C71211">
        <w:rPr>
          <w:rFonts w:ascii="Courier" w:hAnsi="Courier"/>
          <w:sz w:val="20"/>
        </w:rPr>
        <w:t>!</w:t>
      </w:r>
    </w:p>
    <w:p w14:paraId="69E09CD7" w14:textId="77777777" w:rsidR="006818A1" w:rsidRPr="00C71211" w:rsidRDefault="006818A1" w:rsidP="006818A1">
      <w:pPr>
        <w:rPr>
          <w:rFonts w:ascii="Courier" w:hAnsi="Courier"/>
          <w:sz w:val="20"/>
        </w:rPr>
      </w:pPr>
      <w:r w:rsidRPr="00C71211">
        <w:rPr>
          <w:rFonts w:ascii="Courier" w:hAnsi="Courier"/>
          <w:sz w:val="20"/>
        </w:rPr>
        <w:t>dial-peer voice 20 voip</w:t>
      </w:r>
    </w:p>
    <w:p w14:paraId="68EDCE5A" w14:textId="77777777" w:rsidR="006818A1" w:rsidRPr="00C71211" w:rsidRDefault="006818A1" w:rsidP="006818A1">
      <w:pPr>
        <w:rPr>
          <w:rFonts w:ascii="Courier" w:hAnsi="Courier"/>
          <w:sz w:val="20"/>
        </w:rPr>
      </w:pPr>
      <w:r w:rsidRPr="00C71211">
        <w:rPr>
          <w:rFonts w:ascii="Courier" w:hAnsi="Courier"/>
          <w:sz w:val="20"/>
        </w:rPr>
        <w:t xml:space="preserve"> session protocol sipv2</w:t>
      </w:r>
    </w:p>
    <w:p w14:paraId="06124244" w14:textId="77777777" w:rsidR="006818A1" w:rsidRPr="00C71211" w:rsidRDefault="006818A1" w:rsidP="006818A1">
      <w:pPr>
        <w:rPr>
          <w:rFonts w:ascii="Courier" w:hAnsi="Courier"/>
          <w:sz w:val="20"/>
        </w:rPr>
      </w:pPr>
      <w:r w:rsidRPr="00C71211">
        <w:rPr>
          <w:rFonts w:ascii="Courier" w:hAnsi="Courier"/>
          <w:sz w:val="20"/>
        </w:rPr>
        <w:t xml:space="preserve"> session target ipv4:9.13.25.101</w:t>
      </w:r>
    </w:p>
    <w:p w14:paraId="0584EFF1" w14:textId="77777777" w:rsidR="006818A1" w:rsidRPr="00C71211" w:rsidRDefault="006818A1" w:rsidP="006818A1">
      <w:pPr>
        <w:rPr>
          <w:rFonts w:ascii="Courier" w:hAnsi="Courier"/>
          <w:sz w:val="20"/>
        </w:rPr>
      </w:pPr>
      <w:r w:rsidRPr="00C71211">
        <w:rPr>
          <w:rFonts w:ascii="Courier" w:hAnsi="Courier"/>
          <w:sz w:val="20"/>
        </w:rPr>
        <w:t xml:space="preserve"> incoming called-number 140854.....</w:t>
      </w:r>
    </w:p>
    <w:p w14:paraId="57F59DBB" w14:textId="77777777" w:rsidR="006818A1" w:rsidRPr="00C71211" w:rsidRDefault="006818A1" w:rsidP="006818A1">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voice-class sip bind control source-interface GigabitEthernet0/0/0</w:t>
      </w:r>
    </w:p>
    <w:p w14:paraId="04B0FD15" w14:textId="77777777" w:rsidR="006818A1" w:rsidRPr="00C71211" w:rsidRDefault="006818A1" w:rsidP="006818A1">
      <w:pPr>
        <w:rPr>
          <w:rFonts w:ascii="Courier" w:hAnsi="Courier"/>
          <w:color w:val="FF0000"/>
          <w:sz w:val="20"/>
        </w:rPr>
      </w:pPr>
      <w:r w:rsidRPr="00C71211">
        <w:rPr>
          <w:rFonts w:ascii="Courier" w:hAnsi="Courier"/>
          <w:color w:val="FF0000"/>
          <w:sz w:val="20"/>
        </w:rPr>
        <w:t xml:space="preserve"> voice-class sip bind media source-interface GigabitEthernet0/0/0</w:t>
      </w:r>
    </w:p>
    <w:p w14:paraId="14E9C28F" w14:textId="77777777" w:rsidR="006818A1" w:rsidRPr="00C71211" w:rsidRDefault="006818A1" w:rsidP="006818A1">
      <w:pPr>
        <w:rPr>
          <w:rFonts w:ascii="Courier" w:hAnsi="Courier"/>
          <w:sz w:val="20"/>
        </w:rPr>
      </w:pPr>
      <w:r w:rsidRPr="00C71211">
        <w:rPr>
          <w:rFonts w:ascii="Courier" w:hAnsi="Courier"/>
          <w:sz w:val="20"/>
        </w:rPr>
        <w:t xml:space="preserve"> codec g711ulaw</w:t>
      </w:r>
    </w:p>
    <w:p w14:paraId="66D996B4" w14:textId="77777777" w:rsidR="006818A1" w:rsidRPr="00C71211" w:rsidRDefault="006818A1" w:rsidP="006818A1">
      <w:pPr>
        <w:rPr>
          <w:rFonts w:ascii="Courier" w:hAnsi="Courier"/>
          <w:sz w:val="20"/>
        </w:rPr>
      </w:pPr>
      <w:r w:rsidRPr="00C71211">
        <w:rPr>
          <w:rFonts w:ascii="Courier" w:hAnsi="Courier"/>
          <w:sz w:val="20"/>
        </w:rPr>
        <w:t xml:space="preserve"> no vad</w:t>
      </w:r>
    </w:p>
    <w:p w14:paraId="44775E6B" w14:textId="77777777" w:rsidR="006818A1" w:rsidRPr="00C71211" w:rsidRDefault="006818A1" w:rsidP="006818A1">
      <w:pPr>
        <w:rPr>
          <w:rFonts w:ascii="Courier" w:hAnsi="Courier"/>
          <w:sz w:val="20"/>
        </w:rPr>
      </w:pPr>
      <w:r w:rsidRPr="00C71211">
        <w:rPr>
          <w:rFonts w:ascii="Courier" w:hAnsi="Courier"/>
          <w:sz w:val="20"/>
        </w:rPr>
        <w:t>!</w:t>
      </w:r>
    </w:p>
    <w:p w14:paraId="326DFF58" w14:textId="77777777" w:rsidR="006818A1" w:rsidRPr="00C71211" w:rsidRDefault="006818A1" w:rsidP="006818A1">
      <w:pPr>
        <w:rPr>
          <w:rFonts w:ascii="Courier" w:hAnsi="Courier"/>
          <w:sz w:val="20"/>
        </w:rPr>
      </w:pPr>
      <w:r w:rsidRPr="00C71211">
        <w:rPr>
          <w:rFonts w:ascii="Courier" w:hAnsi="Courier"/>
          <w:sz w:val="20"/>
        </w:rPr>
        <w:t>!</w:t>
      </w:r>
    </w:p>
    <w:p w14:paraId="40E9AFF4" w14:textId="77777777" w:rsidR="006818A1" w:rsidRPr="00C71211" w:rsidRDefault="006818A1" w:rsidP="006818A1">
      <w:pPr>
        <w:rPr>
          <w:rFonts w:ascii="Courier" w:hAnsi="Courier"/>
          <w:sz w:val="20"/>
        </w:rPr>
      </w:pPr>
      <w:r w:rsidRPr="00C71211">
        <w:rPr>
          <w:rFonts w:ascii="Courier" w:hAnsi="Courier"/>
          <w:sz w:val="20"/>
        </w:rPr>
        <w:t>gateway</w:t>
      </w:r>
    </w:p>
    <w:p w14:paraId="60100D70" w14:textId="77777777" w:rsidR="006818A1" w:rsidRPr="00C71211" w:rsidRDefault="006818A1" w:rsidP="006818A1">
      <w:pPr>
        <w:rPr>
          <w:rFonts w:ascii="Courier" w:hAnsi="Courier"/>
          <w:sz w:val="20"/>
        </w:rPr>
      </w:pPr>
      <w:r w:rsidRPr="00C71211">
        <w:rPr>
          <w:rFonts w:ascii="Courier" w:hAnsi="Courier"/>
          <w:sz w:val="20"/>
        </w:rPr>
        <w:t xml:space="preserve"> media-inactivity-criteria all</w:t>
      </w:r>
    </w:p>
    <w:p w14:paraId="62E06DCF" w14:textId="77777777" w:rsidR="006818A1" w:rsidRPr="00C71211" w:rsidRDefault="006818A1" w:rsidP="006818A1">
      <w:pPr>
        <w:rPr>
          <w:rFonts w:ascii="Courier" w:hAnsi="Courier"/>
          <w:sz w:val="20"/>
        </w:rPr>
      </w:pPr>
      <w:r w:rsidRPr="00C71211">
        <w:rPr>
          <w:rFonts w:ascii="Courier" w:hAnsi="Courier"/>
          <w:sz w:val="20"/>
        </w:rPr>
        <w:t xml:space="preserve"> timer receive-rtcp 5</w:t>
      </w:r>
    </w:p>
    <w:p w14:paraId="56E17C29" w14:textId="77777777" w:rsidR="006818A1" w:rsidRPr="00C71211" w:rsidRDefault="006818A1" w:rsidP="006818A1">
      <w:pPr>
        <w:rPr>
          <w:rFonts w:ascii="Courier" w:hAnsi="Courier"/>
          <w:sz w:val="20"/>
        </w:rPr>
      </w:pPr>
      <w:r w:rsidRPr="00C71211">
        <w:rPr>
          <w:rFonts w:ascii="Courier" w:hAnsi="Courier"/>
          <w:sz w:val="20"/>
        </w:rPr>
        <w:t xml:space="preserve"> timer receive-rtp 1200</w:t>
      </w:r>
    </w:p>
    <w:p w14:paraId="23650232" w14:textId="77777777" w:rsidR="006818A1" w:rsidRPr="00C71211" w:rsidRDefault="006818A1" w:rsidP="006818A1">
      <w:pPr>
        <w:rPr>
          <w:rFonts w:ascii="Courier" w:hAnsi="Courier"/>
          <w:sz w:val="20"/>
        </w:rPr>
      </w:pPr>
      <w:r w:rsidRPr="00C71211">
        <w:rPr>
          <w:rFonts w:ascii="Courier" w:hAnsi="Courier"/>
          <w:sz w:val="20"/>
        </w:rPr>
        <w:t>!</w:t>
      </w:r>
    </w:p>
    <w:p w14:paraId="7511EEB5" w14:textId="77777777" w:rsidR="006818A1" w:rsidRPr="00C71211" w:rsidRDefault="006818A1" w:rsidP="006818A1">
      <w:pPr>
        <w:rPr>
          <w:rFonts w:ascii="Courier" w:hAnsi="Courier"/>
          <w:sz w:val="20"/>
        </w:rPr>
      </w:pPr>
      <w:r w:rsidRPr="00C71211">
        <w:rPr>
          <w:rFonts w:ascii="Courier" w:hAnsi="Courier"/>
          <w:sz w:val="20"/>
        </w:rPr>
        <w:t>!</w:t>
      </w:r>
    </w:p>
    <w:p w14:paraId="4BFF9EF2" w14:textId="77777777" w:rsidR="006818A1" w:rsidRPr="00C71211" w:rsidRDefault="006818A1" w:rsidP="006818A1">
      <w:pPr>
        <w:rPr>
          <w:rFonts w:ascii="Courier" w:hAnsi="Courier"/>
          <w:sz w:val="20"/>
        </w:rPr>
      </w:pPr>
      <w:r w:rsidRPr="00C71211">
        <w:rPr>
          <w:rFonts w:ascii="Courier" w:hAnsi="Courier"/>
          <w:sz w:val="20"/>
        </w:rPr>
        <w:t>line con 0</w:t>
      </w:r>
    </w:p>
    <w:p w14:paraId="28819A3C" w14:textId="77777777" w:rsidR="006818A1" w:rsidRPr="00C71211" w:rsidRDefault="006818A1" w:rsidP="006818A1">
      <w:pPr>
        <w:rPr>
          <w:rFonts w:ascii="Courier" w:hAnsi="Courier"/>
          <w:sz w:val="20"/>
        </w:rPr>
      </w:pPr>
      <w:r w:rsidRPr="00C71211">
        <w:rPr>
          <w:rFonts w:ascii="Courier" w:hAnsi="Courier"/>
          <w:sz w:val="20"/>
        </w:rPr>
        <w:t xml:space="preserve"> exec-timeout 0 0</w:t>
      </w:r>
    </w:p>
    <w:p w14:paraId="0F06ADFE" w14:textId="77777777" w:rsidR="006818A1" w:rsidRPr="00C71211" w:rsidRDefault="006818A1" w:rsidP="006818A1">
      <w:pPr>
        <w:rPr>
          <w:rFonts w:ascii="Courier" w:hAnsi="Courier"/>
          <w:sz w:val="20"/>
        </w:rPr>
      </w:pPr>
      <w:r w:rsidRPr="00C71211">
        <w:rPr>
          <w:rFonts w:ascii="Courier" w:hAnsi="Courier"/>
          <w:sz w:val="20"/>
        </w:rPr>
        <w:t xml:space="preserve"> stopbits 1</w:t>
      </w:r>
    </w:p>
    <w:p w14:paraId="0E4D939C" w14:textId="77777777" w:rsidR="006818A1" w:rsidRPr="00C71211" w:rsidRDefault="006818A1" w:rsidP="006818A1">
      <w:pPr>
        <w:rPr>
          <w:rFonts w:ascii="Courier" w:hAnsi="Courier"/>
          <w:sz w:val="20"/>
        </w:rPr>
      </w:pPr>
      <w:r w:rsidRPr="00C71211">
        <w:rPr>
          <w:rFonts w:ascii="Courier" w:hAnsi="Courier"/>
          <w:sz w:val="20"/>
        </w:rPr>
        <w:t>line vty 0 4</w:t>
      </w:r>
    </w:p>
    <w:p w14:paraId="51249333" w14:textId="77777777" w:rsidR="006818A1" w:rsidRPr="00C71211" w:rsidRDefault="006818A1" w:rsidP="006818A1">
      <w:pPr>
        <w:rPr>
          <w:rFonts w:ascii="Courier" w:hAnsi="Courier"/>
          <w:sz w:val="20"/>
        </w:rPr>
      </w:pPr>
      <w:r w:rsidRPr="00C71211">
        <w:rPr>
          <w:rFonts w:ascii="Courier" w:hAnsi="Courier"/>
          <w:sz w:val="20"/>
        </w:rPr>
        <w:t xml:space="preserve"> no login</w:t>
      </w:r>
    </w:p>
    <w:p w14:paraId="032FE8F8" w14:textId="77777777" w:rsidR="006818A1" w:rsidRPr="00C71211" w:rsidRDefault="006818A1" w:rsidP="006818A1">
      <w:pPr>
        <w:rPr>
          <w:rFonts w:ascii="Courier" w:hAnsi="Courier"/>
          <w:sz w:val="20"/>
        </w:rPr>
      </w:pPr>
      <w:r w:rsidRPr="00C71211">
        <w:rPr>
          <w:rFonts w:ascii="Courier" w:hAnsi="Courier"/>
          <w:sz w:val="20"/>
        </w:rPr>
        <w:t>!</w:t>
      </w:r>
    </w:p>
    <w:p w14:paraId="6009129C" w14:textId="77777777" w:rsidR="006818A1" w:rsidRPr="00C71211" w:rsidRDefault="006818A1" w:rsidP="006818A1">
      <w:pPr>
        <w:rPr>
          <w:rFonts w:ascii="Courier" w:hAnsi="Courier"/>
          <w:sz w:val="20"/>
        </w:rPr>
      </w:pPr>
      <w:r w:rsidRPr="00C71211">
        <w:rPr>
          <w:rFonts w:ascii="Courier" w:hAnsi="Courier"/>
          <w:sz w:val="20"/>
        </w:rPr>
        <w:t>exception data-corruption buffer truncate</w:t>
      </w:r>
    </w:p>
    <w:p w14:paraId="571BE46E" w14:textId="77777777" w:rsidR="006818A1" w:rsidRPr="00C71211" w:rsidRDefault="006818A1" w:rsidP="006818A1">
      <w:pPr>
        <w:rPr>
          <w:rFonts w:ascii="Courier" w:hAnsi="Courier"/>
          <w:sz w:val="20"/>
        </w:rPr>
      </w:pPr>
      <w:r w:rsidRPr="00C71211">
        <w:rPr>
          <w:rFonts w:ascii="Courier" w:hAnsi="Courier"/>
          <w:sz w:val="20"/>
        </w:rPr>
        <w:t>end</w:t>
      </w:r>
    </w:p>
    <w:p w14:paraId="6417472C" w14:textId="77777777" w:rsidR="006818A1" w:rsidRDefault="006818A1">
      <w:pPr>
        <w:rPr>
          <w:rFonts w:ascii="Times New Roman" w:hAnsi="Times New Roman" w:cs="Times New Roman"/>
          <w:color w:val="FF0000"/>
        </w:rPr>
      </w:pPr>
    </w:p>
    <w:p w14:paraId="6C123C72" w14:textId="77777777" w:rsidR="009A44D8" w:rsidRDefault="009A44D8">
      <w:pPr>
        <w:rPr>
          <w:rFonts w:ascii="Times New Roman" w:hAnsi="Times New Roman" w:cs="Times New Roman"/>
          <w:color w:val="FF0000"/>
        </w:rPr>
      </w:pPr>
    </w:p>
    <w:p w14:paraId="12A5DCF9" w14:textId="77777777" w:rsidR="009A44D8" w:rsidRPr="00C71211" w:rsidRDefault="009A44D8" w:rsidP="009A44D8">
      <w:pPr>
        <w:pBdr>
          <w:top w:val="thinThickThinMediumGap" w:sz="18" w:space="1" w:color="auto"/>
          <w:bottom w:val="thinThickThinMediumGap" w:sz="18" w:space="1" w:color="auto"/>
        </w:pBdr>
        <w:rPr>
          <w:rFonts w:ascii="Courier" w:hAnsi="Courier"/>
          <w:b/>
          <w:sz w:val="20"/>
        </w:rPr>
      </w:pPr>
      <w:r w:rsidRPr="00C71211">
        <w:rPr>
          <w:rFonts w:ascii="Courier" w:hAnsi="Courier"/>
          <w:b/>
          <w:sz w:val="20"/>
        </w:rPr>
        <w:t xml:space="preserve">STANDBY </w:t>
      </w:r>
      <w:r>
        <w:rPr>
          <w:rFonts w:ascii="Courier" w:hAnsi="Courier"/>
          <w:b/>
          <w:sz w:val="20"/>
        </w:rPr>
        <w:t>ROUTER</w:t>
      </w:r>
      <w:r w:rsidRPr="00C71211">
        <w:rPr>
          <w:rFonts w:ascii="Courier" w:hAnsi="Courier"/>
          <w:b/>
          <w:sz w:val="20"/>
        </w:rPr>
        <w:t xml:space="preserve"> CONFIGS</w:t>
      </w:r>
    </w:p>
    <w:p w14:paraId="001B042B" w14:textId="77777777" w:rsidR="009A44D8" w:rsidRPr="00C71211" w:rsidRDefault="009A44D8" w:rsidP="009A44D8">
      <w:pPr>
        <w:rPr>
          <w:rFonts w:ascii="Courier" w:hAnsi="Courier"/>
          <w:sz w:val="20"/>
        </w:rPr>
      </w:pPr>
    </w:p>
    <w:p w14:paraId="277B9294" w14:textId="77777777" w:rsidR="009A44D8" w:rsidRPr="00C71211" w:rsidRDefault="009A44D8" w:rsidP="009A44D8">
      <w:pPr>
        <w:rPr>
          <w:rFonts w:ascii="Courier" w:hAnsi="Courier"/>
          <w:sz w:val="20"/>
        </w:rPr>
      </w:pPr>
      <w:r w:rsidRPr="00C71211">
        <w:rPr>
          <w:rFonts w:ascii="Courier" w:hAnsi="Courier"/>
          <w:sz w:val="20"/>
        </w:rPr>
        <w:t>Router2#sh run</w:t>
      </w:r>
    </w:p>
    <w:p w14:paraId="4AB31102" w14:textId="77777777" w:rsidR="009A44D8" w:rsidRPr="00C71211" w:rsidRDefault="009A44D8" w:rsidP="009A44D8">
      <w:pPr>
        <w:rPr>
          <w:rFonts w:ascii="Courier" w:hAnsi="Courier"/>
          <w:sz w:val="20"/>
        </w:rPr>
      </w:pPr>
      <w:r w:rsidRPr="00C71211">
        <w:rPr>
          <w:rFonts w:ascii="Courier" w:hAnsi="Courier"/>
          <w:sz w:val="20"/>
        </w:rPr>
        <w:t>Building configuration...</w:t>
      </w:r>
    </w:p>
    <w:p w14:paraId="52A04867" w14:textId="77777777" w:rsidR="009A44D8" w:rsidRPr="00C71211" w:rsidRDefault="009A44D8" w:rsidP="009A44D8">
      <w:pPr>
        <w:rPr>
          <w:rFonts w:ascii="Courier" w:hAnsi="Courier"/>
          <w:sz w:val="20"/>
        </w:rPr>
      </w:pPr>
    </w:p>
    <w:p w14:paraId="6A06669D" w14:textId="77777777" w:rsidR="009A44D8" w:rsidRPr="00C71211" w:rsidRDefault="009A44D8" w:rsidP="009A44D8">
      <w:pPr>
        <w:rPr>
          <w:rFonts w:ascii="Courier" w:hAnsi="Courier"/>
          <w:sz w:val="20"/>
        </w:rPr>
      </w:pPr>
      <w:r w:rsidRPr="00C71211">
        <w:rPr>
          <w:rFonts w:ascii="Courier" w:hAnsi="Courier"/>
          <w:sz w:val="20"/>
        </w:rPr>
        <w:t>Current configuration : 2606 bytes</w:t>
      </w:r>
    </w:p>
    <w:p w14:paraId="129B9504" w14:textId="77777777" w:rsidR="009A44D8" w:rsidRPr="00C71211" w:rsidRDefault="009A44D8" w:rsidP="009A44D8">
      <w:pPr>
        <w:rPr>
          <w:rFonts w:ascii="Courier" w:hAnsi="Courier"/>
          <w:sz w:val="20"/>
        </w:rPr>
      </w:pPr>
      <w:r w:rsidRPr="00C71211">
        <w:rPr>
          <w:rFonts w:ascii="Courier" w:hAnsi="Courier"/>
          <w:sz w:val="20"/>
        </w:rPr>
        <w:t>!</w:t>
      </w:r>
    </w:p>
    <w:p w14:paraId="75B07738" w14:textId="77777777" w:rsidR="009A44D8" w:rsidRPr="00C71211" w:rsidRDefault="009A44D8" w:rsidP="009A44D8">
      <w:pPr>
        <w:rPr>
          <w:rFonts w:ascii="Courier" w:hAnsi="Courier"/>
          <w:sz w:val="20"/>
        </w:rPr>
      </w:pPr>
      <w:r w:rsidRPr="00C71211">
        <w:rPr>
          <w:rFonts w:ascii="Courier" w:hAnsi="Courier"/>
          <w:sz w:val="20"/>
        </w:rPr>
        <w:t>! Last configuration change at 21:34:07 UTC Sun Sep 19 2010</w:t>
      </w:r>
    </w:p>
    <w:p w14:paraId="0DDA851A" w14:textId="77777777" w:rsidR="009A44D8" w:rsidRPr="00C71211" w:rsidRDefault="009A44D8" w:rsidP="009A44D8">
      <w:pPr>
        <w:rPr>
          <w:rFonts w:ascii="Courier" w:hAnsi="Courier"/>
          <w:sz w:val="20"/>
        </w:rPr>
      </w:pPr>
      <w:r w:rsidRPr="00C71211">
        <w:rPr>
          <w:rFonts w:ascii="Courier" w:hAnsi="Courier"/>
          <w:sz w:val="20"/>
        </w:rPr>
        <w:t>!</w:t>
      </w:r>
    </w:p>
    <w:p w14:paraId="1330DD56" w14:textId="77777777" w:rsidR="009A44D8" w:rsidRPr="00C71211" w:rsidRDefault="009A44D8" w:rsidP="009A44D8">
      <w:pPr>
        <w:rPr>
          <w:rFonts w:ascii="Courier" w:hAnsi="Courier"/>
          <w:sz w:val="20"/>
        </w:rPr>
      </w:pPr>
      <w:r w:rsidRPr="00C71211">
        <w:rPr>
          <w:rFonts w:ascii="Courier" w:hAnsi="Courier"/>
          <w:sz w:val="20"/>
        </w:rPr>
        <w:t>version 15.1</w:t>
      </w:r>
    </w:p>
    <w:p w14:paraId="54A7EA22" w14:textId="77777777" w:rsidR="009A44D8" w:rsidRPr="00C71211" w:rsidRDefault="009A44D8" w:rsidP="009A44D8">
      <w:pPr>
        <w:rPr>
          <w:rFonts w:ascii="Courier" w:hAnsi="Courier"/>
          <w:sz w:val="20"/>
        </w:rPr>
      </w:pPr>
      <w:r w:rsidRPr="00C71211">
        <w:rPr>
          <w:rFonts w:ascii="Courier" w:hAnsi="Courier"/>
          <w:sz w:val="20"/>
        </w:rPr>
        <w:t>service timestamps debug datetime msec</w:t>
      </w:r>
    </w:p>
    <w:p w14:paraId="48CDF58A" w14:textId="77777777" w:rsidR="009A44D8" w:rsidRPr="00C71211" w:rsidRDefault="009A44D8" w:rsidP="009A44D8">
      <w:pPr>
        <w:rPr>
          <w:rFonts w:ascii="Courier" w:hAnsi="Courier"/>
          <w:sz w:val="20"/>
        </w:rPr>
      </w:pPr>
      <w:r w:rsidRPr="00C71211">
        <w:rPr>
          <w:rFonts w:ascii="Courier" w:hAnsi="Courier"/>
          <w:sz w:val="20"/>
        </w:rPr>
        <w:t>service timestamps log datetime msec</w:t>
      </w:r>
    </w:p>
    <w:p w14:paraId="20518B26" w14:textId="77777777" w:rsidR="009A44D8" w:rsidRPr="00C71211" w:rsidRDefault="009A44D8" w:rsidP="009A44D8">
      <w:pPr>
        <w:rPr>
          <w:rFonts w:ascii="Courier" w:hAnsi="Courier"/>
          <w:sz w:val="20"/>
        </w:rPr>
      </w:pPr>
      <w:r w:rsidRPr="00C71211">
        <w:rPr>
          <w:rFonts w:ascii="Courier" w:hAnsi="Courier"/>
          <w:sz w:val="20"/>
        </w:rPr>
        <w:t>!</w:t>
      </w:r>
    </w:p>
    <w:p w14:paraId="7353E660" w14:textId="77777777" w:rsidR="009A44D8" w:rsidRPr="00C71211" w:rsidRDefault="009A44D8" w:rsidP="009A44D8">
      <w:pPr>
        <w:rPr>
          <w:rFonts w:ascii="Courier" w:hAnsi="Courier"/>
          <w:sz w:val="20"/>
        </w:rPr>
      </w:pPr>
      <w:r w:rsidRPr="00C71211">
        <w:rPr>
          <w:rFonts w:ascii="Courier" w:hAnsi="Courier"/>
          <w:sz w:val="20"/>
        </w:rPr>
        <w:t>hostname b2bred1</w:t>
      </w:r>
    </w:p>
    <w:p w14:paraId="74B9EC34" w14:textId="77777777" w:rsidR="009A44D8" w:rsidRPr="00C71211" w:rsidRDefault="009A44D8" w:rsidP="009A44D8">
      <w:pPr>
        <w:rPr>
          <w:rFonts w:ascii="Courier" w:hAnsi="Courier"/>
          <w:sz w:val="20"/>
        </w:rPr>
      </w:pPr>
      <w:r w:rsidRPr="00C71211">
        <w:rPr>
          <w:rFonts w:ascii="Courier" w:hAnsi="Courier"/>
          <w:sz w:val="20"/>
        </w:rPr>
        <w:t>!</w:t>
      </w:r>
    </w:p>
    <w:p w14:paraId="1BA7867F" w14:textId="77777777" w:rsidR="009A44D8" w:rsidRPr="00C71211" w:rsidRDefault="009A44D8" w:rsidP="009A44D8">
      <w:pPr>
        <w:rPr>
          <w:rFonts w:ascii="Courier" w:hAnsi="Courier"/>
          <w:sz w:val="20"/>
        </w:rPr>
      </w:pPr>
      <w:r w:rsidRPr="00C71211">
        <w:rPr>
          <w:rFonts w:ascii="Courier" w:hAnsi="Courier"/>
          <w:sz w:val="20"/>
        </w:rPr>
        <w:t>boot-start-marker</w:t>
      </w:r>
    </w:p>
    <w:p w14:paraId="04DF7681" w14:textId="77777777" w:rsidR="009A44D8" w:rsidRPr="00C71211" w:rsidRDefault="009A44D8" w:rsidP="009A44D8">
      <w:pPr>
        <w:rPr>
          <w:rFonts w:ascii="Courier" w:hAnsi="Courier"/>
          <w:sz w:val="20"/>
        </w:rPr>
      </w:pPr>
      <w:r w:rsidRPr="00C71211">
        <w:rPr>
          <w:rFonts w:ascii="Courier" w:hAnsi="Courier"/>
          <w:sz w:val="20"/>
        </w:rPr>
        <w:t>boot system flash bootflash:asr1000rp2-adventerprisek9.BLD_MCP_DEV_LATEST_201008</w:t>
      </w:r>
    </w:p>
    <w:p w14:paraId="0BD1E777" w14:textId="77777777" w:rsidR="009A44D8" w:rsidRPr="00C71211" w:rsidRDefault="009A44D8" w:rsidP="009A44D8">
      <w:pPr>
        <w:rPr>
          <w:rFonts w:ascii="Courier" w:hAnsi="Courier"/>
          <w:sz w:val="20"/>
        </w:rPr>
      </w:pPr>
      <w:r w:rsidRPr="00C71211">
        <w:rPr>
          <w:rFonts w:ascii="Courier" w:hAnsi="Courier"/>
          <w:sz w:val="20"/>
        </w:rPr>
        <w:t>24_091509.bin</w:t>
      </w:r>
    </w:p>
    <w:p w14:paraId="0EA98757" w14:textId="77777777" w:rsidR="009A44D8" w:rsidRPr="00C71211" w:rsidRDefault="009A44D8" w:rsidP="009A44D8">
      <w:pPr>
        <w:rPr>
          <w:rFonts w:ascii="Courier" w:hAnsi="Courier"/>
          <w:sz w:val="20"/>
        </w:rPr>
      </w:pPr>
      <w:r w:rsidRPr="00C71211">
        <w:rPr>
          <w:rFonts w:ascii="Courier" w:hAnsi="Courier"/>
          <w:sz w:val="20"/>
        </w:rPr>
        <w:t>boot-end-marker</w:t>
      </w:r>
    </w:p>
    <w:p w14:paraId="18B9D68C" w14:textId="77777777" w:rsidR="009A44D8" w:rsidRPr="00C71211" w:rsidRDefault="009A44D8" w:rsidP="009A44D8">
      <w:pPr>
        <w:rPr>
          <w:rFonts w:ascii="Courier" w:hAnsi="Courier"/>
          <w:sz w:val="20"/>
        </w:rPr>
      </w:pPr>
      <w:r w:rsidRPr="00C71211">
        <w:rPr>
          <w:rFonts w:ascii="Courier" w:hAnsi="Courier"/>
          <w:sz w:val="20"/>
        </w:rPr>
        <w:t>!</w:t>
      </w:r>
    </w:p>
    <w:p w14:paraId="2C686658" w14:textId="77777777" w:rsidR="009A44D8" w:rsidRPr="00C71211" w:rsidRDefault="009A44D8" w:rsidP="009A44D8">
      <w:pPr>
        <w:rPr>
          <w:rFonts w:ascii="Courier" w:hAnsi="Courier"/>
          <w:sz w:val="20"/>
        </w:rPr>
      </w:pPr>
      <w:r w:rsidRPr="00C71211">
        <w:rPr>
          <w:rFonts w:ascii="Courier" w:hAnsi="Courier"/>
          <w:sz w:val="20"/>
        </w:rPr>
        <w:t>!</w:t>
      </w:r>
    </w:p>
    <w:p w14:paraId="3C2AFB43" w14:textId="77777777" w:rsidR="009A44D8" w:rsidRPr="00C71211" w:rsidRDefault="009A44D8" w:rsidP="009A44D8">
      <w:pPr>
        <w:rPr>
          <w:rFonts w:ascii="Courier" w:hAnsi="Courier"/>
          <w:sz w:val="20"/>
        </w:rPr>
      </w:pPr>
      <w:r w:rsidRPr="00C71211">
        <w:rPr>
          <w:rFonts w:ascii="Courier" w:hAnsi="Courier"/>
          <w:sz w:val="20"/>
        </w:rPr>
        <w:t>vrf definition Mgmt-intf</w:t>
      </w:r>
    </w:p>
    <w:p w14:paraId="57F60325" w14:textId="77777777" w:rsidR="009A44D8" w:rsidRPr="00C71211" w:rsidRDefault="009A44D8" w:rsidP="009A44D8">
      <w:pPr>
        <w:rPr>
          <w:rFonts w:ascii="Courier" w:hAnsi="Courier"/>
          <w:sz w:val="20"/>
        </w:rPr>
      </w:pPr>
      <w:r w:rsidRPr="00C71211">
        <w:rPr>
          <w:rFonts w:ascii="Courier" w:hAnsi="Courier"/>
          <w:sz w:val="20"/>
        </w:rPr>
        <w:t xml:space="preserve"> !</w:t>
      </w:r>
    </w:p>
    <w:p w14:paraId="13E37910" w14:textId="77777777" w:rsidR="009A44D8" w:rsidRPr="00C71211" w:rsidRDefault="009A44D8" w:rsidP="009A44D8">
      <w:pPr>
        <w:rPr>
          <w:rFonts w:ascii="Courier" w:hAnsi="Courier"/>
          <w:sz w:val="20"/>
        </w:rPr>
      </w:pPr>
      <w:r w:rsidRPr="00C71211">
        <w:rPr>
          <w:rFonts w:ascii="Courier" w:hAnsi="Courier"/>
          <w:sz w:val="20"/>
        </w:rPr>
        <w:t xml:space="preserve"> address-family ipv4</w:t>
      </w:r>
    </w:p>
    <w:p w14:paraId="18A80D64" w14:textId="77777777" w:rsidR="009A44D8" w:rsidRPr="00C71211" w:rsidRDefault="009A44D8" w:rsidP="009A44D8">
      <w:pPr>
        <w:rPr>
          <w:rFonts w:ascii="Courier" w:hAnsi="Courier"/>
          <w:sz w:val="20"/>
        </w:rPr>
      </w:pPr>
      <w:r w:rsidRPr="00C71211">
        <w:rPr>
          <w:rFonts w:ascii="Courier" w:hAnsi="Courier"/>
          <w:sz w:val="20"/>
        </w:rPr>
        <w:t xml:space="preserve"> exit-address-family</w:t>
      </w:r>
    </w:p>
    <w:p w14:paraId="0216801C" w14:textId="77777777" w:rsidR="009A44D8" w:rsidRPr="00C71211" w:rsidRDefault="009A44D8" w:rsidP="009A44D8">
      <w:pPr>
        <w:rPr>
          <w:rFonts w:ascii="Courier" w:hAnsi="Courier"/>
          <w:sz w:val="20"/>
        </w:rPr>
      </w:pPr>
      <w:r w:rsidRPr="00C71211">
        <w:rPr>
          <w:rFonts w:ascii="Courier" w:hAnsi="Courier"/>
          <w:sz w:val="20"/>
        </w:rPr>
        <w:t xml:space="preserve"> !</w:t>
      </w:r>
    </w:p>
    <w:p w14:paraId="343D704A" w14:textId="77777777" w:rsidR="009A44D8" w:rsidRPr="00C71211" w:rsidRDefault="009A44D8" w:rsidP="009A44D8">
      <w:pPr>
        <w:rPr>
          <w:rFonts w:ascii="Courier" w:hAnsi="Courier"/>
          <w:sz w:val="20"/>
        </w:rPr>
      </w:pPr>
      <w:r w:rsidRPr="00C71211">
        <w:rPr>
          <w:rFonts w:ascii="Courier" w:hAnsi="Courier"/>
          <w:sz w:val="20"/>
        </w:rPr>
        <w:t xml:space="preserve"> address-family ipv6</w:t>
      </w:r>
    </w:p>
    <w:p w14:paraId="3409909E" w14:textId="77777777" w:rsidR="009A44D8" w:rsidRPr="00C71211" w:rsidRDefault="009A44D8" w:rsidP="009A44D8">
      <w:pPr>
        <w:rPr>
          <w:rFonts w:ascii="Courier" w:hAnsi="Courier"/>
          <w:sz w:val="20"/>
        </w:rPr>
      </w:pPr>
      <w:r w:rsidRPr="00C71211">
        <w:rPr>
          <w:rFonts w:ascii="Courier" w:hAnsi="Courier"/>
          <w:sz w:val="20"/>
        </w:rPr>
        <w:t xml:space="preserve"> exit-address-family</w:t>
      </w:r>
    </w:p>
    <w:p w14:paraId="6DFDBDAF" w14:textId="77777777" w:rsidR="009A44D8" w:rsidRPr="00C71211" w:rsidRDefault="009A44D8" w:rsidP="009A44D8">
      <w:pPr>
        <w:rPr>
          <w:rFonts w:ascii="Courier" w:hAnsi="Courier"/>
          <w:sz w:val="20"/>
        </w:rPr>
      </w:pPr>
      <w:r w:rsidRPr="00C71211">
        <w:rPr>
          <w:rFonts w:ascii="Courier" w:hAnsi="Courier"/>
          <w:sz w:val="20"/>
        </w:rPr>
        <w:t>!</w:t>
      </w:r>
    </w:p>
    <w:p w14:paraId="3A62DCEF" w14:textId="77777777" w:rsidR="009A44D8" w:rsidRPr="00C71211" w:rsidRDefault="009A44D8" w:rsidP="009A44D8">
      <w:pPr>
        <w:rPr>
          <w:rFonts w:ascii="Courier" w:hAnsi="Courier"/>
          <w:sz w:val="20"/>
        </w:rPr>
      </w:pPr>
      <w:r w:rsidRPr="00C71211">
        <w:rPr>
          <w:rFonts w:ascii="Courier" w:hAnsi="Courier"/>
          <w:sz w:val="20"/>
        </w:rPr>
        <w:t>logging buffered 777777777</w:t>
      </w:r>
    </w:p>
    <w:p w14:paraId="7DC28820" w14:textId="77777777" w:rsidR="009A44D8" w:rsidRPr="00C71211" w:rsidRDefault="009A44D8" w:rsidP="009A44D8">
      <w:pPr>
        <w:rPr>
          <w:rFonts w:ascii="Courier" w:hAnsi="Courier"/>
          <w:sz w:val="20"/>
        </w:rPr>
      </w:pPr>
      <w:r w:rsidRPr="00C71211">
        <w:rPr>
          <w:rFonts w:ascii="Courier" w:hAnsi="Courier"/>
          <w:sz w:val="20"/>
        </w:rPr>
        <w:t>no logging console</w:t>
      </w:r>
    </w:p>
    <w:p w14:paraId="2AED2285" w14:textId="77777777" w:rsidR="009A44D8" w:rsidRPr="00C71211" w:rsidRDefault="009A44D8" w:rsidP="009A44D8">
      <w:pPr>
        <w:rPr>
          <w:rFonts w:ascii="Courier" w:hAnsi="Courier"/>
          <w:sz w:val="20"/>
        </w:rPr>
      </w:pPr>
      <w:r w:rsidRPr="00C71211">
        <w:rPr>
          <w:rFonts w:ascii="Courier" w:hAnsi="Courier"/>
          <w:sz w:val="20"/>
        </w:rPr>
        <w:t>!</w:t>
      </w:r>
    </w:p>
    <w:p w14:paraId="66521B8F" w14:textId="77777777" w:rsidR="009A44D8" w:rsidRPr="00C71211" w:rsidRDefault="009A44D8" w:rsidP="009A44D8">
      <w:pPr>
        <w:rPr>
          <w:rFonts w:ascii="Courier" w:hAnsi="Courier"/>
          <w:sz w:val="20"/>
        </w:rPr>
      </w:pPr>
      <w:r w:rsidRPr="00C71211">
        <w:rPr>
          <w:rFonts w:ascii="Courier" w:hAnsi="Courier"/>
          <w:sz w:val="20"/>
        </w:rPr>
        <w:t>no aaa new-model</w:t>
      </w:r>
    </w:p>
    <w:p w14:paraId="76F83595" w14:textId="77777777" w:rsidR="009A44D8" w:rsidRPr="00C71211" w:rsidRDefault="009A44D8" w:rsidP="009A44D8">
      <w:pPr>
        <w:rPr>
          <w:rFonts w:ascii="Courier" w:hAnsi="Courier"/>
          <w:sz w:val="20"/>
        </w:rPr>
      </w:pPr>
      <w:r w:rsidRPr="00C71211">
        <w:rPr>
          <w:rFonts w:ascii="Courier" w:hAnsi="Courier"/>
          <w:sz w:val="20"/>
        </w:rPr>
        <w:t>!</w:t>
      </w:r>
    </w:p>
    <w:p w14:paraId="2B2C7FE7" w14:textId="77777777" w:rsidR="009A44D8" w:rsidRPr="00C71211" w:rsidRDefault="009A44D8" w:rsidP="009A44D8">
      <w:pPr>
        <w:rPr>
          <w:rFonts w:ascii="Courier" w:hAnsi="Courier"/>
          <w:sz w:val="20"/>
        </w:rPr>
      </w:pPr>
      <w:r w:rsidRPr="00C71211">
        <w:rPr>
          <w:rFonts w:ascii="Courier" w:hAnsi="Courier"/>
          <w:sz w:val="20"/>
        </w:rPr>
        <w:t>!</w:t>
      </w:r>
    </w:p>
    <w:p w14:paraId="6533949C" w14:textId="77777777" w:rsidR="009A44D8" w:rsidRPr="00C71211" w:rsidRDefault="009A44D8" w:rsidP="009A44D8">
      <w:pPr>
        <w:rPr>
          <w:rFonts w:ascii="Courier" w:hAnsi="Courier"/>
          <w:sz w:val="20"/>
        </w:rPr>
      </w:pPr>
      <w:r w:rsidRPr="00C71211">
        <w:rPr>
          <w:rFonts w:ascii="Courier" w:hAnsi="Courier"/>
          <w:sz w:val="20"/>
        </w:rPr>
        <w:t>!</w:t>
      </w:r>
    </w:p>
    <w:p w14:paraId="06D920C2" w14:textId="77777777" w:rsidR="009A44D8" w:rsidRPr="00C71211" w:rsidRDefault="009A44D8" w:rsidP="009A44D8">
      <w:pPr>
        <w:rPr>
          <w:rFonts w:ascii="Courier" w:hAnsi="Courier"/>
          <w:sz w:val="20"/>
        </w:rPr>
      </w:pPr>
      <w:r w:rsidRPr="00C71211">
        <w:rPr>
          <w:rFonts w:ascii="Courier" w:hAnsi="Courier"/>
          <w:sz w:val="20"/>
        </w:rPr>
        <w:t>ip source-route</w:t>
      </w:r>
    </w:p>
    <w:p w14:paraId="52CA5E29" w14:textId="77777777" w:rsidR="009A44D8" w:rsidRPr="00C71211" w:rsidRDefault="009A44D8" w:rsidP="009A44D8">
      <w:pPr>
        <w:rPr>
          <w:rFonts w:ascii="Courier" w:hAnsi="Courier"/>
          <w:sz w:val="20"/>
        </w:rPr>
      </w:pPr>
      <w:r w:rsidRPr="00C71211">
        <w:rPr>
          <w:rFonts w:ascii="Courier" w:hAnsi="Courier"/>
          <w:sz w:val="20"/>
        </w:rPr>
        <w:t>!</w:t>
      </w:r>
    </w:p>
    <w:p w14:paraId="388B20C3" w14:textId="77777777" w:rsidR="009A44D8" w:rsidRPr="00C71211" w:rsidRDefault="009A44D8" w:rsidP="009A44D8">
      <w:pPr>
        <w:rPr>
          <w:rFonts w:ascii="Courier" w:hAnsi="Courier"/>
          <w:sz w:val="20"/>
        </w:rPr>
      </w:pPr>
      <w:r w:rsidRPr="00C71211">
        <w:rPr>
          <w:rFonts w:ascii="Courier" w:hAnsi="Courier"/>
          <w:sz w:val="20"/>
        </w:rPr>
        <w:t>!</w:t>
      </w:r>
    </w:p>
    <w:p w14:paraId="4C74B8D3" w14:textId="77777777" w:rsidR="009A44D8" w:rsidRPr="00C71211" w:rsidRDefault="009A44D8" w:rsidP="009A44D8">
      <w:pPr>
        <w:rPr>
          <w:rFonts w:ascii="Courier" w:hAnsi="Courier"/>
          <w:sz w:val="20"/>
        </w:rPr>
      </w:pPr>
      <w:r w:rsidRPr="00C71211">
        <w:rPr>
          <w:rFonts w:ascii="Courier" w:hAnsi="Courier"/>
          <w:sz w:val="20"/>
        </w:rPr>
        <w:t>!</w:t>
      </w:r>
    </w:p>
    <w:p w14:paraId="34E34447" w14:textId="77777777" w:rsidR="009A44D8" w:rsidRPr="00C71211" w:rsidRDefault="009A44D8" w:rsidP="009A44D8">
      <w:pPr>
        <w:rPr>
          <w:rFonts w:ascii="Courier" w:hAnsi="Courier"/>
          <w:sz w:val="20"/>
        </w:rPr>
      </w:pPr>
      <w:r w:rsidRPr="00C71211">
        <w:rPr>
          <w:rFonts w:ascii="Courier" w:hAnsi="Courier"/>
          <w:sz w:val="20"/>
        </w:rPr>
        <w:t>!</w:t>
      </w:r>
    </w:p>
    <w:p w14:paraId="0DBF3887" w14:textId="77777777" w:rsidR="009A44D8" w:rsidRPr="00C71211" w:rsidRDefault="009A44D8" w:rsidP="009A44D8">
      <w:pPr>
        <w:rPr>
          <w:rFonts w:ascii="Courier" w:hAnsi="Courier"/>
          <w:sz w:val="20"/>
        </w:rPr>
      </w:pPr>
      <w:r w:rsidRPr="00C71211">
        <w:rPr>
          <w:rFonts w:ascii="Courier" w:hAnsi="Courier"/>
          <w:sz w:val="20"/>
        </w:rPr>
        <w:t>!</w:t>
      </w:r>
    </w:p>
    <w:p w14:paraId="7BE8599F" w14:textId="77777777" w:rsidR="009A44D8" w:rsidRPr="00C71211" w:rsidRDefault="009A44D8" w:rsidP="009A44D8">
      <w:pPr>
        <w:rPr>
          <w:rFonts w:ascii="Courier" w:hAnsi="Courier"/>
          <w:sz w:val="20"/>
        </w:rPr>
      </w:pPr>
      <w:r w:rsidRPr="00C71211">
        <w:rPr>
          <w:rFonts w:ascii="Courier" w:hAnsi="Courier"/>
          <w:sz w:val="20"/>
        </w:rPr>
        <w:t>!</w:t>
      </w:r>
    </w:p>
    <w:p w14:paraId="1BC32D03" w14:textId="77777777" w:rsidR="009A44D8" w:rsidRPr="00C71211" w:rsidRDefault="009A44D8" w:rsidP="009A44D8">
      <w:pPr>
        <w:rPr>
          <w:rFonts w:ascii="Courier" w:hAnsi="Courier"/>
          <w:sz w:val="20"/>
        </w:rPr>
      </w:pPr>
      <w:r w:rsidRPr="00C71211">
        <w:rPr>
          <w:rFonts w:ascii="Courier" w:hAnsi="Courier"/>
          <w:sz w:val="20"/>
        </w:rPr>
        <w:t>!</w:t>
      </w:r>
    </w:p>
    <w:p w14:paraId="29A2967F" w14:textId="77777777" w:rsidR="009A44D8" w:rsidRPr="00C71211" w:rsidRDefault="009A44D8" w:rsidP="009A44D8">
      <w:pPr>
        <w:rPr>
          <w:rFonts w:ascii="Courier" w:hAnsi="Courier"/>
          <w:sz w:val="20"/>
        </w:rPr>
      </w:pPr>
      <w:r w:rsidRPr="00C71211">
        <w:rPr>
          <w:rFonts w:ascii="Courier" w:hAnsi="Courier"/>
          <w:sz w:val="20"/>
        </w:rPr>
        <w:t>!</w:t>
      </w:r>
    </w:p>
    <w:p w14:paraId="5D7447C6" w14:textId="77777777" w:rsidR="009A44D8" w:rsidRPr="00C71211" w:rsidRDefault="009A44D8" w:rsidP="009A44D8">
      <w:pPr>
        <w:rPr>
          <w:rFonts w:ascii="Courier" w:hAnsi="Courier"/>
          <w:sz w:val="20"/>
        </w:rPr>
      </w:pPr>
      <w:r w:rsidRPr="00C71211">
        <w:rPr>
          <w:rFonts w:ascii="Courier" w:hAnsi="Courier"/>
          <w:sz w:val="20"/>
        </w:rPr>
        <w:t>multilink bundle-name authenticated</w:t>
      </w:r>
    </w:p>
    <w:p w14:paraId="50F25544" w14:textId="77777777" w:rsidR="009A44D8" w:rsidRPr="00C71211" w:rsidRDefault="009A44D8" w:rsidP="009A44D8">
      <w:pPr>
        <w:rPr>
          <w:rFonts w:ascii="Courier" w:hAnsi="Courier"/>
          <w:sz w:val="20"/>
        </w:rPr>
      </w:pPr>
      <w:r w:rsidRPr="00C71211">
        <w:rPr>
          <w:rFonts w:ascii="Courier" w:hAnsi="Courier"/>
          <w:sz w:val="20"/>
        </w:rPr>
        <w:t>!</w:t>
      </w:r>
    </w:p>
    <w:p w14:paraId="7BBDDF7A" w14:textId="77777777" w:rsidR="009A44D8" w:rsidRPr="00C71211" w:rsidRDefault="009A44D8" w:rsidP="009A44D8">
      <w:pPr>
        <w:rPr>
          <w:rFonts w:ascii="Courier" w:hAnsi="Courier"/>
          <w:sz w:val="20"/>
        </w:rPr>
      </w:pPr>
      <w:r w:rsidRPr="00C71211">
        <w:rPr>
          <w:rFonts w:ascii="Courier" w:hAnsi="Courier"/>
          <w:sz w:val="20"/>
        </w:rPr>
        <w:t>!</w:t>
      </w:r>
    </w:p>
    <w:p w14:paraId="3E3339FD" w14:textId="77777777" w:rsidR="009A44D8" w:rsidRPr="00C71211" w:rsidRDefault="009A44D8" w:rsidP="009A44D8">
      <w:pPr>
        <w:rPr>
          <w:rFonts w:ascii="Courier" w:hAnsi="Courier"/>
          <w:sz w:val="20"/>
        </w:rPr>
      </w:pPr>
      <w:r w:rsidRPr="00C71211">
        <w:rPr>
          <w:rFonts w:ascii="Courier" w:hAnsi="Courier"/>
          <w:sz w:val="20"/>
        </w:rPr>
        <w:t>!</w:t>
      </w:r>
    </w:p>
    <w:p w14:paraId="4E4483B0" w14:textId="77777777" w:rsidR="009A44D8" w:rsidRPr="00C71211" w:rsidRDefault="009A44D8" w:rsidP="009A44D8">
      <w:pPr>
        <w:rPr>
          <w:rFonts w:ascii="Courier" w:hAnsi="Courier"/>
          <w:sz w:val="20"/>
        </w:rPr>
      </w:pPr>
      <w:r w:rsidRPr="00C71211">
        <w:rPr>
          <w:rFonts w:ascii="Courier" w:hAnsi="Courier"/>
          <w:sz w:val="20"/>
        </w:rPr>
        <w:t>voice service voip</w:t>
      </w:r>
    </w:p>
    <w:p w14:paraId="357CDC8B" w14:textId="77777777" w:rsidR="009A44D8" w:rsidRPr="00C71211" w:rsidRDefault="009A44D8" w:rsidP="009A44D8">
      <w:pPr>
        <w:rPr>
          <w:rFonts w:ascii="Courier" w:hAnsi="Courier"/>
          <w:sz w:val="20"/>
        </w:rPr>
      </w:pPr>
      <w:r w:rsidRPr="00C71211">
        <w:rPr>
          <w:rFonts w:ascii="Courier" w:hAnsi="Courier"/>
          <w:sz w:val="20"/>
        </w:rPr>
        <w:t xml:space="preserve"> media bulk-stats</w:t>
      </w:r>
    </w:p>
    <w:p w14:paraId="12257FAA" w14:textId="77777777" w:rsidR="009A44D8" w:rsidRPr="00C71211" w:rsidRDefault="009A44D8" w:rsidP="009A44D8">
      <w:pPr>
        <w:rPr>
          <w:rFonts w:ascii="Courier" w:hAnsi="Courier"/>
          <w:sz w:val="20"/>
        </w:rPr>
      </w:pPr>
      <w:r w:rsidRPr="00C71211">
        <w:rPr>
          <w:rFonts w:ascii="Courier" w:hAnsi="Courier"/>
          <w:sz w:val="20"/>
        </w:rPr>
        <w:t xml:space="preserve"> allow-connections h323 to h323</w:t>
      </w:r>
    </w:p>
    <w:p w14:paraId="439F54F4" w14:textId="77777777" w:rsidR="009A44D8" w:rsidRPr="00C71211" w:rsidRDefault="009A44D8" w:rsidP="009A44D8">
      <w:pPr>
        <w:rPr>
          <w:rFonts w:ascii="Courier" w:hAnsi="Courier"/>
          <w:sz w:val="20"/>
        </w:rPr>
      </w:pPr>
      <w:r w:rsidRPr="00C71211">
        <w:rPr>
          <w:rFonts w:ascii="Courier" w:hAnsi="Courier"/>
          <w:sz w:val="20"/>
        </w:rPr>
        <w:t xml:space="preserve"> allow-connections h323 to sip</w:t>
      </w:r>
    </w:p>
    <w:p w14:paraId="528AF752" w14:textId="77777777" w:rsidR="009A44D8" w:rsidRPr="00C71211" w:rsidRDefault="009A44D8" w:rsidP="009A44D8">
      <w:pPr>
        <w:rPr>
          <w:rFonts w:ascii="Courier" w:hAnsi="Courier"/>
          <w:sz w:val="20"/>
        </w:rPr>
      </w:pPr>
      <w:r w:rsidRPr="00C71211">
        <w:rPr>
          <w:rFonts w:ascii="Courier" w:hAnsi="Courier"/>
          <w:sz w:val="20"/>
        </w:rPr>
        <w:t xml:space="preserve"> allow-connections sip to h323</w:t>
      </w:r>
    </w:p>
    <w:p w14:paraId="383EE719" w14:textId="77777777" w:rsidR="009A44D8" w:rsidRPr="00C71211" w:rsidRDefault="009A44D8" w:rsidP="009A44D8">
      <w:pPr>
        <w:rPr>
          <w:rFonts w:ascii="Courier" w:hAnsi="Courier"/>
          <w:sz w:val="20"/>
        </w:rPr>
      </w:pPr>
      <w:r w:rsidRPr="00C71211">
        <w:rPr>
          <w:rFonts w:ascii="Courier" w:hAnsi="Courier"/>
          <w:sz w:val="20"/>
        </w:rPr>
        <w:t xml:space="preserve"> allow-connections sip to sip</w:t>
      </w:r>
    </w:p>
    <w:p w14:paraId="6034698B" w14:textId="77777777" w:rsidR="009A44D8" w:rsidRPr="00C71211" w:rsidRDefault="009A44D8" w:rsidP="009A44D8">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redundancy-group 1</w:t>
      </w:r>
    </w:p>
    <w:p w14:paraId="55C1F3EE" w14:textId="77777777" w:rsidR="009A44D8" w:rsidRPr="00C71211" w:rsidRDefault="009A44D8" w:rsidP="009A44D8">
      <w:pPr>
        <w:rPr>
          <w:rFonts w:ascii="Courier" w:hAnsi="Courier"/>
          <w:sz w:val="20"/>
        </w:rPr>
      </w:pPr>
      <w:r w:rsidRPr="00C71211">
        <w:rPr>
          <w:rFonts w:ascii="Courier" w:hAnsi="Courier"/>
          <w:sz w:val="20"/>
        </w:rPr>
        <w:t xml:space="preserve"> h323</w:t>
      </w:r>
    </w:p>
    <w:p w14:paraId="0CB7C3A9" w14:textId="77777777" w:rsidR="009A44D8" w:rsidRPr="00C71211" w:rsidRDefault="009A44D8" w:rsidP="009A44D8">
      <w:pPr>
        <w:rPr>
          <w:rFonts w:ascii="Courier" w:hAnsi="Courier"/>
          <w:sz w:val="20"/>
        </w:rPr>
      </w:pPr>
      <w:r w:rsidRPr="00C71211">
        <w:rPr>
          <w:rFonts w:ascii="Courier" w:hAnsi="Courier"/>
          <w:sz w:val="20"/>
        </w:rPr>
        <w:t xml:space="preserve">  emptycapability</w:t>
      </w:r>
    </w:p>
    <w:p w14:paraId="00D9E7D7" w14:textId="77777777" w:rsidR="009A44D8" w:rsidRPr="00C71211" w:rsidRDefault="009A44D8" w:rsidP="009A44D8">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 xml:space="preserve">call preserve limit-media-detection </w:t>
      </w:r>
    </w:p>
    <w:p w14:paraId="429FD47C" w14:textId="77777777" w:rsidR="009A44D8" w:rsidRPr="00C71211" w:rsidRDefault="009A44D8" w:rsidP="009A44D8">
      <w:pPr>
        <w:pStyle w:val="PlainText"/>
        <w:rPr>
          <w:rFonts w:ascii="Courier" w:hAnsi="Courier"/>
          <w:color w:val="FF0000"/>
        </w:rPr>
      </w:pPr>
      <w:r w:rsidRPr="00C71211">
        <w:rPr>
          <w:rFonts w:ascii="Courier" w:hAnsi="Courier"/>
        </w:rPr>
        <w:t xml:space="preserve"> </w:t>
      </w:r>
      <w:r>
        <w:rPr>
          <w:rFonts w:ascii="Courier" w:hAnsi="Courier"/>
        </w:rPr>
        <w:t xml:space="preserve"> </w:t>
      </w:r>
      <w:r w:rsidRPr="00C71211">
        <w:rPr>
          <w:rFonts w:ascii="Courier" w:hAnsi="Courier"/>
          <w:color w:val="FF0000"/>
        </w:rPr>
        <w:t>no h225 timeout keepalive</w:t>
      </w:r>
    </w:p>
    <w:p w14:paraId="08A7676D" w14:textId="77777777" w:rsidR="009A44D8" w:rsidRPr="00C71211" w:rsidRDefault="009A44D8" w:rsidP="009A44D8">
      <w:pPr>
        <w:rPr>
          <w:rFonts w:ascii="Courier" w:hAnsi="Courier"/>
          <w:color w:val="FF0000"/>
          <w:sz w:val="20"/>
        </w:rPr>
      </w:pPr>
    </w:p>
    <w:p w14:paraId="19377F64" w14:textId="77777777" w:rsidR="009A44D8" w:rsidRPr="00C71211" w:rsidRDefault="009A44D8" w:rsidP="009A44D8">
      <w:pPr>
        <w:rPr>
          <w:rFonts w:ascii="Courier" w:hAnsi="Courier"/>
          <w:sz w:val="20"/>
        </w:rPr>
      </w:pPr>
      <w:r w:rsidRPr="00C71211">
        <w:rPr>
          <w:rFonts w:ascii="Courier" w:hAnsi="Courier"/>
          <w:sz w:val="20"/>
        </w:rPr>
        <w:t xml:space="preserve">  h245 passthru tcsnonstd-passthru</w:t>
      </w:r>
    </w:p>
    <w:p w14:paraId="011EDB0D" w14:textId="77777777" w:rsidR="009A44D8" w:rsidRPr="00C71211" w:rsidRDefault="009A44D8" w:rsidP="009A44D8">
      <w:pPr>
        <w:rPr>
          <w:rFonts w:ascii="Courier" w:hAnsi="Courier"/>
          <w:sz w:val="20"/>
        </w:rPr>
      </w:pPr>
      <w:r w:rsidRPr="00C71211">
        <w:rPr>
          <w:rFonts w:ascii="Courier" w:hAnsi="Courier"/>
          <w:sz w:val="20"/>
        </w:rPr>
        <w:t xml:space="preserve"> sip</w:t>
      </w:r>
    </w:p>
    <w:p w14:paraId="17C62C49" w14:textId="77777777" w:rsidR="009A44D8" w:rsidRPr="00C71211" w:rsidRDefault="009A44D8" w:rsidP="009A44D8">
      <w:pPr>
        <w:rPr>
          <w:rFonts w:ascii="Courier" w:hAnsi="Courier"/>
          <w:sz w:val="20"/>
        </w:rPr>
      </w:pPr>
      <w:r w:rsidRPr="00C71211">
        <w:rPr>
          <w:rFonts w:ascii="Courier" w:hAnsi="Courier"/>
          <w:sz w:val="20"/>
        </w:rPr>
        <w:t xml:space="preserve">  early-offer forced</w:t>
      </w:r>
    </w:p>
    <w:p w14:paraId="289DA698" w14:textId="77777777" w:rsidR="009A44D8" w:rsidRPr="00C71211" w:rsidRDefault="009A44D8" w:rsidP="009A44D8">
      <w:pPr>
        <w:rPr>
          <w:rFonts w:ascii="Courier" w:hAnsi="Courier"/>
          <w:sz w:val="20"/>
        </w:rPr>
      </w:pPr>
      <w:r w:rsidRPr="00C71211">
        <w:rPr>
          <w:rFonts w:ascii="Courier" w:hAnsi="Courier"/>
          <w:sz w:val="20"/>
        </w:rPr>
        <w:t xml:space="preserve">  midcall-signaling passthru</w:t>
      </w:r>
    </w:p>
    <w:p w14:paraId="430CCB6E" w14:textId="77777777" w:rsidR="009A44D8" w:rsidRPr="00C71211" w:rsidRDefault="009A44D8" w:rsidP="009A44D8">
      <w:pPr>
        <w:rPr>
          <w:rFonts w:ascii="Courier" w:hAnsi="Courier"/>
          <w:sz w:val="20"/>
        </w:rPr>
      </w:pPr>
      <w:r w:rsidRPr="00C71211">
        <w:rPr>
          <w:rFonts w:ascii="Courier" w:hAnsi="Courier"/>
          <w:sz w:val="20"/>
        </w:rPr>
        <w:t>!</w:t>
      </w:r>
    </w:p>
    <w:p w14:paraId="5CE5119D" w14:textId="77777777" w:rsidR="009A44D8" w:rsidRPr="00C71211" w:rsidRDefault="009A44D8" w:rsidP="009A44D8">
      <w:pPr>
        <w:rPr>
          <w:rFonts w:ascii="Courier" w:hAnsi="Courier"/>
          <w:sz w:val="20"/>
        </w:rPr>
      </w:pPr>
      <w:r w:rsidRPr="00C71211">
        <w:rPr>
          <w:rFonts w:ascii="Courier" w:hAnsi="Courier"/>
          <w:sz w:val="20"/>
        </w:rPr>
        <w:t>!</w:t>
      </w:r>
    </w:p>
    <w:p w14:paraId="5AE1A3AD" w14:textId="77777777" w:rsidR="009A44D8" w:rsidRPr="00C71211" w:rsidRDefault="009A44D8" w:rsidP="009A44D8">
      <w:pPr>
        <w:rPr>
          <w:rFonts w:ascii="Courier" w:hAnsi="Courier"/>
          <w:sz w:val="20"/>
        </w:rPr>
      </w:pPr>
      <w:r w:rsidRPr="00C71211">
        <w:rPr>
          <w:rFonts w:ascii="Courier" w:hAnsi="Courier"/>
          <w:sz w:val="20"/>
        </w:rPr>
        <w:t>voice iec syslog</w:t>
      </w:r>
    </w:p>
    <w:p w14:paraId="1D51166A" w14:textId="77777777" w:rsidR="009A44D8" w:rsidRPr="00C71211" w:rsidRDefault="009A44D8" w:rsidP="009A44D8">
      <w:pPr>
        <w:rPr>
          <w:rFonts w:ascii="Courier" w:hAnsi="Courier"/>
          <w:sz w:val="20"/>
        </w:rPr>
      </w:pPr>
      <w:r w:rsidRPr="00C71211">
        <w:rPr>
          <w:rFonts w:ascii="Courier" w:hAnsi="Courier"/>
          <w:sz w:val="20"/>
        </w:rPr>
        <w:t>!</w:t>
      </w:r>
    </w:p>
    <w:p w14:paraId="4AD5AFEE" w14:textId="77777777" w:rsidR="009A44D8" w:rsidRPr="00C71211" w:rsidRDefault="009A44D8" w:rsidP="009A44D8">
      <w:pPr>
        <w:rPr>
          <w:rFonts w:ascii="Courier" w:hAnsi="Courier"/>
          <w:sz w:val="20"/>
        </w:rPr>
      </w:pPr>
      <w:r w:rsidRPr="00C71211">
        <w:rPr>
          <w:rFonts w:ascii="Courier" w:hAnsi="Courier"/>
          <w:sz w:val="20"/>
        </w:rPr>
        <w:t>!</w:t>
      </w:r>
    </w:p>
    <w:p w14:paraId="02CB2BFC" w14:textId="77777777" w:rsidR="009A44D8" w:rsidRPr="00C71211" w:rsidRDefault="009A44D8" w:rsidP="009A44D8">
      <w:pPr>
        <w:rPr>
          <w:rFonts w:ascii="Courier" w:hAnsi="Courier"/>
          <w:sz w:val="20"/>
        </w:rPr>
      </w:pPr>
      <w:r w:rsidRPr="00C71211">
        <w:rPr>
          <w:rFonts w:ascii="Courier" w:hAnsi="Courier"/>
          <w:sz w:val="20"/>
        </w:rPr>
        <w:t>!</w:t>
      </w:r>
    </w:p>
    <w:p w14:paraId="476312F3" w14:textId="77777777" w:rsidR="00AC004B" w:rsidRPr="006B78A4" w:rsidRDefault="00AC004B" w:rsidP="00AC004B">
      <w:pPr>
        <w:rPr>
          <w:rFonts w:ascii="Courier" w:hAnsi="Courier"/>
          <w:color w:val="FF0000"/>
          <w:sz w:val="20"/>
        </w:rPr>
      </w:pPr>
      <w:proofErr w:type="gramStart"/>
      <w:r w:rsidRPr="006B78A4">
        <w:rPr>
          <w:rFonts w:ascii="Courier" w:hAnsi="Courier"/>
          <w:color w:val="FF0000"/>
          <w:sz w:val="20"/>
        </w:rPr>
        <w:t>track</w:t>
      </w:r>
      <w:proofErr w:type="gramEnd"/>
      <w:r w:rsidRPr="006B78A4">
        <w:rPr>
          <w:rFonts w:ascii="Courier" w:hAnsi="Courier"/>
          <w:color w:val="FF0000"/>
          <w:sz w:val="20"/>
        </w:rPr>
        <w:t xml:space="preserve"> 1 interface GigabitEthernet0/0/0 line-protocol</w:t>
      </w:r>
    </w:p>
    <w:p w14:paraId="3EDADB28" w14:textId="77777777" w:rsidR="009A44D8" w:rsidRPr="00C71211" w:rsidRDefault="00AC004B" w:rsidP="00AC004B">
      <w:pPr>
        <w:rPr>
          <w:rFonts w:ascii="Courier" w:hAnsi="Courier"/>
          <w:sz w:val="20"/>
        </w:rPr>
      </w:pPr>
      <w:proofErr w:type="gramStart"/>
      <w:r w:rsidRPr="006B78A4">
        <w:rPr>
          <w:rFonts w:ascii="Courier" w:hAnsi="Courier"/>
          <w:color w:val="FF0000"/>
          <w:sz w:val="20"/>
        </w:rPr>
        <w:t>track</w:t>
      </w:r>
      <w:proofErr w:type="gramEnd"/>
      <w:r w:rsidRPr="006B78A4">
        <w:rPr>
          <w:rFonts w:ascii="Courier" w:hAnsi="Courier"/>
          <w:color w:val="FF0000"/>
          <w:sz w:val="20"/>
        </w:rPr>
        <w:t xml:space="preserve"> 2 interface GigabitEthernet0/0/1 line-protocol</w:t>
      </w:r>
    </w:p>
    <w:p w14:paraId="6D166711" w14:textId="77777777" w:rsidR="009A44D8" w:rsidRPr="00C71211" w:rsidRDefault="009A44D8" w:rsidP="009A44D8">
      <w:pPr>
        <w:rPr>
          <w:rFonts w:ascii="Courier" w:hAnsi="Courier"/>
          <w:sz w:val="20"/>
        </w:rPr>
      </w:pPr>
      <w:r w:rsidRPr="00C71211">
        <w:rPr>
          <w:rFonts w:ascii="Courier" w:hAnsi="Courier"/>
          <w:sz w:val="20"/>
        </w:rPr>
        <w:t>!</w:t>
      </w:r>
    </w:p>
    <w:p w14:paraId="0F7CF9B4" w14:textId="77777777" w:rsidR="009A44D8" w:rsidRPr="00C71211" w:rsidRDefault="009A44D8" w:rsidP="009A44D8">
      <w:pPr>
        <w:rPr>
          <w:rFonts w:ascii="Courier" w:hAnsi="Courier"/>
          <w:sz w:val="20"/>
        </w:rPr>
      </w:pPr>
      <w:r w:rsidRPr="00C71211">
        <w:rPr>
          <w:rFonts w:ascii="Courier" w:hAnsi="Courier"/>
          <w:sz w:val="20"/>
        </w:rPr>
        <w:t>!</w:t>
      </w:r>
    </w:p>
    <w:p w14:paraId="4884320D" w14:textId="77777777" w:rsidR="009A44D8" w:rsidRPr="00C71211" w:rsidRDefault="009A44D8" w:rsidP="009A44D8">
      <w:pPr>
        <w:rPr>
          <w:rFonts w:ascii="Courier" w:hAnsi="Courier"/>
          <w:sz w:val="20"/>
        </w:rPr>
      </w:pPr>
      <w:r w:rsidRPr="00C71211">
        <w:rPr>
          <w:rFonts w:ascii="Courier" w:hAnsi="Courier"/>
          <w:sz w:val="20"/>
        </w:rPr>
        <w:t>!</w:t>
      </w:r>
    </w:p>
    <w:p w14:paraId="1280F764" w14:textId="77777777" w:rsidR="009A44D8" w:rsidRPr="00C71211" w:rsidRDefault="009A44D8" w:rsidP="009A44D8">
      <w:pPr>
        <w:rPr>
          <w:rFonts w:ascii="Courier" w:hAnsi="Courier"/>
          <w:color w:val="FF0000"/>
          <w:sz w:val="20"/>
        </w:rPr>
      </w:pPr>
      <w:r w:rsidRPr="00C71211">
        <w:rPr>
          <w:rFonts w:ascii="Courier" w:hAnsi="Courier"/>
          <w:color w:val="FF0000"/>
          <w:sz w:val="20"/>
        </w:rPr>
        <w:t>redundancy</w:t>
      </w:r>
    </w:p>
    <w:p w14:paraId="789F628F"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mode none</w:t>
      </w:r>
    </w:p>
    <w:p w14:paraId="159500BD"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application redundancy</w:t>
      </w:r>
    </w:p>
    <w:p w14:paraId="1049FEA5"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group 1</w:t>
      </w:r>
    </w:p>
    <w:p w14:paraId="01BACB53"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name voice-b2bha</w:t>
      </w:r>
    </w:p>
    <w:p w14:paraId="7616D849"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w:t>
      </w:r>
      <w:proofErr w:type="gramStart"/>
      <w:r w:rsidRPr="00C71211">
        <w:rPr>
          <w:rFonts w:ascii="Courier" w:hAnsi="Courier"/>
          <w:color w:val="FF0000"/>
          <w:sz w:val="20"/>
        </w:rPr>
        <w:t>priority</w:t>
      </w:r>
      <w:proofErr w:type="gramEnd"/>
      <w:r w:rsidRPr="00C71211">
        <w:rPr>
          <w:rFonts w:ascii="Courier" w:hAnsi="Courier"/>
          <w:color w:val="FF0000"/>
          <w:sz w:val="20"/>
        </w:rPr>
        <w:t xml:space="preserve"> 100</w:t>
      </w:r>
      <w:r w:rsidR="00AC004B">
        <w:rPr>
          <w:rFonts w:ascii="Courier" w:hAnsi="Courier"/>
          <w:color w:val="FF0000"/>
          <w:sz w:val="20"/>
        </w:rPr>
        <w:t xml:space="preserve"> </w:t>
      </w:r>
      <w:r w:rsidR="00AC004B" w:rsidRPr="009B7E35">
        <w:rPr>
          <w:rFonts w:ascii="Courier" w:hAnsi="Courier"/>
          <w:color w:val="FF0000"/>
          <w:sz w:val="20"/>
        </w:rPr>
        <w:t>failover threshold 75</w:t>
      </w:r>
    </w:p>
    <w:p w14:paraId="65745E02"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w:t>
      </w:r>
      <w:proofErr w:type="gramStart"/>
      <w:r w:rsidRPr="00C71211">
        <w:rPr>
          <w:rFonts w:ascii="Courier" w:hAnsi="Courier"/>
          <w:color w:val="FF0000"/>
          <w:sz w:val="20"/>
        </w:rPr>
        <w:t>timers</w:t>
      </w:r>
      <w:proofErr w:type="gramEnd"/>
      <w:r w:rsidRPr="00C71211">
        <w:rPr>
          <w:rFonts w:ascii="Courier" w:hAnsi="Courier"/>
          <w:color w:val="FF0000"/>
          <w:sz w:val="20"/>
        </w:rPr>
        <w:t xml:space="preserve"> delay 30 reload 60</w:t>
      </w:r>
    </w:p>
    <w:p w14:paraId="3C475C73" w14:textId="77777777" w:rsidR="009A44D8" w:rsidRPr="00C71211" w:rsidRDefault="009A44D8" w:rsidP="009A44D8">
      <w:pPr>
        <w:rPr>
          <w:rFonts w:ascii="Courier" w:hAnsi="Courier"/>
          <w:color w:val="FF0000"/>
          <w:sz w:val="20"/>
        </w:rPr>
      </w:pPr>
      <w:r>
        <w:rPr>
          <w:rFonts w:ascii="Courier" w:hAnsi="Courier"/>
          <w:color w:val="FF0000"/>
          <w:sz w:val="20"/>
        </w:rPr>
        <w:t xml:space="preserve">   control GigabitEthernet0/0/2</w:t>
      </w:r>
      <w:r w:rsidRPr="00C71211">
        <w:rPr>
          <w:rFonts w:ascii="Courier" w:hAnsi="Courier"/>
          <w:color w:val="FF0000"/>
          <w:sz w:val="20"/>
        </w:rPr>
        <w:t xml:space="preserve"> protocol 1</w:t>
      </w:r>
    </w:p>
    <w:p w14:paraId="18B28CEF" w14:textId="77777777" w:rsidR="009A44D8" w:rsidRDefault="009A44D8" w:rsidP="009A44D8">
      <w:pPr>
        <w:rPr>
          <w:rFonts w:ascii="Courier" w:hAnsi="Courier"/>
          <w:color w:val="FF0000"/>
          <w:sz w:val="20"/>
        </w:rPr>
      </w:pPr>
      <w:r>
        <w:rPr>
          <w:rFonts w:ascii="Courier" w:hAnsi="Courier"/>
          <w:color w:val="FF0000"/>
          <w:sz w:val="20"/>
        </w:rPr>
        <w:t xml:space="preserve">   </w:t>
      </w:r>
      <w:proofErr w:type="gramStart"/>
      <w:r>
        <w:rPr>
          <w:rFonts w:ascii="Courier" w:hAnsi="Courier"/>
          <w:color w:val="FF0000"/>
          <w:sz w:val="20"/>
        </w:rPr>
        <w:t>data</w:t>
      </w:r>
      <w:proofErr w:type="gramEnd"/>
      <w:r>
        <w:rPr>
          <w:rFonts w:ascii="Courier" w:hAnsi="Courier"/>
          <w:color w:val="FF0000"/>
          <w:sz w:val="20"/>
        </w:rPr>
        <w:t xml:space="preserve"> GigabitEthernet0/0/2</w:t>
      </w:r>
    </w:p>
    <w:p w14:paraId="14D5688C" w14:textId="77777777" w:rsidR="00AC004B" w:rsidRPr="009B7E35" w:rsidRDefault="00AC004B" w:rsidP="00AC004B">
      <w:pPr>
        <w:rPr>
          <w:rFonts w:ascii="Courier" w:hAnsi="Courier"/>
          <w:color w:val="FF0000"/>
          <w:sz w:val="20"/>
        </w:rPr>
      </w:pPr>
      <w:r>
        <w:rPr>
          <w:rFonts w:ascii="Courier" w:hAnsi="Courier"/>
          <w:color w:val="FF0000"/>
          <w:sz w:val="20"/>
        </w:rPr>
        <w:t xml:space="preserve">   </w:t>
      </w:r>
      <w:proofErr w:type="gramStart"/>
      <w:r w:rsidRPr="009B7E35">
        <w:rPr>
          <w:rFonts w:ascii="Courier" w:hAnsi="Courier"/>
          <w:color w:val="FF0000"/>
          <w:sz w:val="20"/>
        </w:rPr>
        <w:t>track</w:t>
      </w:r>
      <w:proofErr w:type="gramEnd"/>
      <w:r w:rsidRPr="009B7E35">
        <w:rPr>
          <w:rFonts w:ascii="Courier" w:hAnsi="Courier"/>
          <w:color w:val="FF0000"/>
          <w:sz w:val="20"/>
        </w:rPr>
        <w:t xml:space="preserve"> 1 shutdown  </w:t>
      </w:r>
    </w:p>
    <w:p w14:paraId="5A186D6B" w14:textId="77777777" w:rsidR="00AC004B" w:rsidRPr="00C71211" w:rsidRDefault="00AC004B" w:rsidP="00AC004B">
      <w:pPr>
        <w:rPr>
          <w:rFonts w:ascii="Courier" w:hAnsi="Courier"/>
          <w:color w:val="FF0000"/>
          <w:sz w:val="20"/>
        </w:rPr>
      </w:pPr>
      <w:r w:rsidRPr="009B7E35">
        <w:rPr>
          <w:rFonts w:ascii="Courier" w:hAnsi="Courier"/>
          <w:color w:val="FF0000"/>
          <w:sz w:val="20"/>
        </w:rPr>
        <w:t xml:space="preserve">   </w:t>
      </w:r>
      <w:proofErr w:type="gramStart"/>
      <w:r w:rsidRPr="009B7E35">
        <w:rPr>
          <w:rFonts w:ascii="Courier" w:hAnsi="Courier"/>
          <w:color w:val="FF0000"/>
          <w:sz w:val="20"/>
        </w:rPr>
        <w:t>track</w:t>
      </w:r>
      <w:proofErr w:type="gramEnd"/>
      <w:r w:rsidRPr="009B7E35">
        <w:rPr>
          <w:rFonts w:ascii="Courier" w:hAnsi="Courier"/>
          <w:color w:val="FF0000"/>
          <w:sz w:val="20"/>
        </w:rPr>
        <w:t xml:space="preserve"> 2 shutdown</w:t>
      </w:r>
    </w:p>
    <w:p w14:paraId="762A824D" w14:textId="77777777" w:rsidR="009A44D8" w:rsidRPr="00C71211" w:rsidRDefault="00AC004B" w:rsidP="009A44D8">
      <w:pPr>
        <w:rPr>
          <w:rFonts w:ascii="Courier" w:hAnsi="Courier"/>
          <w:color w:val="FF0000"/>
          <w:sz w:val="20"/>
        </w:rPr>
      </w:pPr>
      <w:r>
        <w:rPr>
          <w:rFonts w:ascii="Courier" w:hAnsi="Courier"/>
          <w:color w:val="FF0000"/>
          <w:sz w:val="20"/>
        </w:rPr>
        <w:t xml:space="preserve"> </w:t>
      </w:r>
      <w:r w:rsidR="009A44D8">
        <w:rPr>
          <w:rFonts w:ascii="Courier" w:hAnsi="Courier"/>
          <w:color w:val="FF0000"/>
          <w:sz w:val="20"/>
        </w:rPr>
        <w:t xml:space="preserve"> </w:t>
      </w:r>
      <w:proofErr w:type="gramStart"/>
      <w:r w:rsidR="009A44D8" w:rsidRPr="00C71211">
        <w:rPr>
          <w:rFonts w:ascii="Courier" w:hAnsi="Courier"/>
          <w:color w:val="FF0000"/>
          <w:sz w:val="20"/>
        </w:rPr>
        <w:t>protocol</w:t>
      </w:r>
      <w:proofErr w:type="gramEnd"/>
      <w:r w:rsidR="009A44D8" w:rsidRPr="00C71211">
        <w:rPr>
          <w:rFonts w:ascii="Courier" w:hAnsi="Courier"/>
          <w:color w:val="FF0000"/>
          <w:sz w:val="20"/>
        </w:rPr>
        <w:t xml:space="preserve"> 1</w:t>
      </w:r>
    </w:p>
    <w:p w14:paraId="57D5BB68"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timers hellotime 3 holdtime 10</w:t>
      </w:r>
    </w:p>
    <w:p w14:paraId="3D83734D" w14:textId="77777777" w:rsidR="009A44D8" w:rsidRPr="00C71211" w:rsidRDefault="009A44D8" w:rsidP="009A44D8">
      <w:pPr>
        <w:rPr>
          <w:rFonts w:ascii="Courier" w:hAnsi="Courier"/>
          <w:sz w:val="20"/>
        </w:rPr>
      </w:pPr>
      <w:r w:rsidRPr="00C71211">
        <w:rPr>
          <w:rFonts w:ascii="Courier" w:hAnsi="Courier"/>
          <w:sz w:val="20"/>
        </w:rPr>
        <w:t>!</w:t>
      </w:r>
    </w:p>
    <w:p w14:paraId="76EB27BD" w14:textId="77777777" w:rsidR="009A44D8" w:rsidRPr="00C71211" w:rsidRDefault="009A44D8" w:rsidP="009A44D8">
      <w:pPr>
        <w:rPr>
          <w:rFonts w:ascii="Courier" w:hAnsi="Courier"/>
          <w:sz w:val="20"/>
        </w:rPr>
      </w:pPr>
      <w:r w:rsidRPr="00C71211">
        <w:rPr>
          <w:rFonts w:ascii="Courier" w:hAnsi="Courier"/>
          <w:sz w:val="20"/>
        </w:rPr>
        <w:t>!</w:t>
      </w:r>
    </w:p>
    <w:p w14:paraId="3660648A" w14:textId="77777777" w:rsidR="009A44D8" w:rsidRPr="00C71211" w:rsidRDefault="009A44D8" w:rsidP="009A44D8">
      <w:pPr>
        <w:rPr>
          <w:rFonts w:ascii="Courier" w:hAnsi="Courier"/>
          <w:sz w:val="20"/>
        </w:rPr>
      </w:pPr>
      <w:r w:rsidRPr="00C71211">
        <w:rPr>
          <w:rFonts w:ascii="Courier" w:hAnsi="Courier"/>
          <w:sz w:val="20"/>
        </w:rPr>
        <w:t>!</w:t>
      </w:r>
    </w:p>
    <w:p w14:paraId="2AFDC4BF" w14:textId="77777777" w:rsidR="009A44D8" w:rsidRPr="00C71211" w:rsidRDefault="009A44D8" w:rsidP="009A44D8">
      <w:pPr>
        <w:rPr>
          <w:rFonts w:ascii="Courier" w:hAnsi="Courier"/>
          <w:sz w:val="20"/>
        </w:rPr>
      </w:pPr>
      <w:r w:rsidRPr="00C71211">
        <w:rPr>
          <w:rFonts w:ascii="Courier" w:hAnsi="Courier"/>
          <w:sz w:val="20"/>
        </w:rPr>
        <w:t>ip ftp username bhks</w:t>
      </w:r>
    </w:p>
    <w:p w14:paraId="64719938" w14:textId="77777777" w:rsidR="009A44D8" w:rsidRPr="00C71211" w:rsidRDefault="009A44D8" w:rsidP="009A44D8">
      <w:pPr>
        <w:rPr>
          <w:rFonts w:ascii="Courier" w:hAnsi="Courier"/>
          <w:sz w:val="20"/>
        </w:rPr>
      </w:pPr>
      <w:r w:rsidRPr="00C71211">
        <w:rPr>
          <w:rFonts w:ascii="Courier" w:hAnsi="Courier"/>
          <w:sz w:val="20"/>
        </w:rPr>
        <w:t>ip ftp password bhks</w:t>
      </w:r>
    </w:p>
    <w:p w14:paraId="750FDE45" w14:textId="77777777" w:rsidR="009A44D8" w:rsidRPr="00C71211" w:rsidRDefault="009A44D8" w:rsidP="009A44D8">
      <w:pPr>
        <w:rPr>
          <w:rFonts w:ascii="Courier" w:hAnsi="Courier"/>
          <w:sz w:val="20"/>
        </w:rPr>
      </w:pPr>
      <w:r w:rsidRPr="00C71211">
        <w:rPr>
          <w:rFonts w:ascii="Courier" w:hAnsi="Courier"/>
          <w:sz w:val="20"/>
        </w:rPr>
        <w:t>!</w:t>
      </w:r>
    </w:p>
    <w:p w14:paraId="7CCEF09A" w14:textId="77777777" w:rsidR="009A44D8" w:rsidRPr="00C71211" w:rsidRDefault="009A44D8" w:rsidP="009A44D8">
      <w:pPr>
        <w:rPr>
          <w:rFonts w:ascii="Courier" w:hAnsi="Courier"/>
          <w:sz w:val="20"/>
        </w:rPr>
      </w:pPr>
      <w:r w:rsidRPr="00C71211">
        <w:rPr>
          <w:rFonts w:ascii="Courier" w:hAnsi="Courier"/>
          <w:sz w:val="20"/>
        </w:rPr>
        <w:t>!</w:t>
      </w:r>
    </w:p>
    <w:p w14:paraId="29F147BF" w14:textId="77777777" w:rsidR="009A44D8" w:rsidRPr="00C71211" w:rsidRDefault="009A44D8" w:rsidP="009A44D8">
      <w:pPr>
        <w:rPr>
          <w:rFonts w:ascii="Courier" w:hAnsi="Courier"/>
          <w:sz w:val="20"/>
        </w:rPr>
      </w:pPr>
      <w:r w:rsidRPr="00C71211">
        <w:rPr>
          <w:rFonts w:ascii="Courier" w:hAnsi="Courier"/>
          <w:sz w:val="20"/>
        </w:rPr>
        <w:t>!</w:t>
      </w:r>
    </w:p>
    <w:p w14:paraId="285A3158" w14:textId="77777777" w:rsidR="009A44D8" w:rsidRPr="00C71211" w:rsidRDefault="009A44D8" w:rsidP="009A44D8">
      <w:pPr>
        <w:rPr>
          <w:rFonts w:ascii="Courier" w:hAnsi="Courier"/>
          <w:sz w:val="20"/>
        </w:rPr>
      </w:pPr>
      <w:r w:rsidRPr="00C71211">
        <w:rPr>
          <w:rFonts w:ascii="Courier" w:hAnsi="Courier"/>
          <w:sz w:val="20"/>
        </w:rPr>
        <w:t>!</w:t>
      </w:r>
    </w:p>
    <w:p w14:paraId="2723D756" w14:textId="77777777" w:rsidR="009A44D8" w:rsidRPr="00C71211" w:rsidRDefault="009A44D8" w:rsidP="009A44D8">
      <w:pPr>
        <w:rPr>
          <w:rFonts w:ascii="Courier" w:hAnsi="Courier"/>
          <w:sz w:val="20"/>
        </w:rPr>
      </w:pPr>
      <w:r w:rsidRPr="00C71211">
        <w:rPr>
          <w:rFonts w:ascii="Courier" w:hAnsi="Courier"/>
          <w:sz w:val="20"/>
        </w:rPr>
        <w:t>!</w:t>
      </w:r>
    </w:p>
    <w:p w14:paraId="2508B3F8" w14:textId="77777777" w:rsidR="009A44D8" w:rsidRPr="00C71211" w:rsidRDefault="009A44D8" w:rsidP="009A44D8">
      <w:pPr>
        <w:rPr>
          <w:rFonts w:ascii="Courier" w:hAnsi="Courier"/>
          <w:sz w:val="20"/>
        </w:rPr>
      </w:pPr>
      <w:r w:rsidRPr="00C71211">
        <w:rPr>
          <w:rFonts w:ascii="Courier" w:hAnsi="Courier"/>
          <w:sz w:val="20"/>
        </w:rPr>
        <w:t>!</w:t>
      </w:r>
    </w:p>
    <w:p w14:paraId="59ECEDA2" w14:textId="77777777" w:rsidR="009A44D8" w:rsidRPr="00C71211" w:rsidRDefault="009A44D8" w:rsidP="009A44D8">
      <w:pPr>
        <w:rPr>
          <w:rFonts w:ascii="Courier" w:hAnsi="Courier"/>
          <w:sz w:val="20"/>
        </w:rPr>
      </w:pPr>
      <w:r w:rsidRPr="00C71211">
        <w:rPr>
          <w:rFonts w:ascii="Courier" w:hAnsi="Courier"/>
          <w:sz w:val="20"/>
        </w:rPr>
        <w:t>!</w:t>
      </w:r>
    </w:p>
    <w:p w14:paraId="7165570F" w14:textId="77777777" w:rsidR="009A44D8" w:rsidRPr="00C71211" w:rsidRDefault="009A44D8" w:rsidP="009A44D8">
      <w:pPr>
        <w:rPr>
          <w:rFonts w:ascii="Courier" w:hAnsi="Courier"/>
          <w:sz w:val="20"/>
        </w:rPr>
      </w:pPr>
      <w:r w:rsidRPr="00C71211">
        <w:rPr>
          <w:rFonts w:ascii="Courier" w:hAnsi="Courier"/>
          <w:sz w:val="20"/>
        </w:rPr>
        <w:t>interface GigabitEthernet0/0/0</w:t>
      </w:r>
    </w:p>
    <w:p w14:paraId="57C9DA47" w14:textId="77777777" w:rsidR="009A44D8" w:rsidRPr="00C71211" w:rsidRDefault="009A44D8" w:rsidP="009A44D8">
      <w:pPr>
        <w:rPr>
          <w:rFonts w:ascii="Courier" w:hAnsi="Courier"/>
          <w:sz w:val="20"/>
        </w:rPr>
      </w:pPr>
      <w:r w:rsidRPr="00C71211">
        <w:rPr>
          <w:rFonts w:ascii="Courier" w:hAnsi="Courier"/>
          <w:sz w:val="20"/>
        </w:rPr>
        <w:t xml:space="preserve"> ip address 9.13.25.191 255.255.255.0</w:t>
      </w:r>
    </w:p>
    <w:p w14:paraId="75C7AB22" w14:textId="77777777" w:rsidR="009A44D8" w:rsidRPr="00C71211" w:rsidRDefault="009A44D8" w:rsidP="009A44D8">
      <w:pPr>
        <w:rPr>
          <w:rFonts w:ascii="Courier" w:hAnsi="Courier"/>
          <w:sz w:val="20"/>
        </w:rPr>
      </w:pPr>
      <w:r w:rsidRPr="00C71211">
        <w:rPr>
          <w:rFonts w:ascii="Courier" w:hAnsi="Courier"/>
          <w:sz w:val="20"/>
        </w:rPr>
        <w:t xml:space="preserve"> media-type rj45</w:t>
      </w:r>
    </w:p>
    <w:p w14:paraId="07FD3349" w14:textId="77777777" w:rsidR="009A44D8" w:rsidRPr="00C71211" w:rsidRDefault="009A44D8" w:rsidP="009A44D8">
      <w:pPr>
        <w:rPr>
          <w:rFonts w:ascii="Courier" w:hAnsi="Courier"/>
          <w:sz w:val="20"/>
        </w:rPr>
      </w:pPr>
      <w:r w:rsidRPr="00C71211">
        <w:rPr>
          <w:rFonts w:ascii="Courier" w:hAnsi="Courier"/>
          <w:sz w:val="20"/>
        </w:rPr>
        <w:t xml:space="preserve"> negotiation auto</w:t>
      </w:r>
    </w:p>
    <w:p w14:paraId="17A53BC8" w14:textId="77777777" w:rsidR="009A44D8" w:rsidRPr="00C71211" w:rsidRDefault="009A44D8" w:rsidP="009A44D8">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bfd interval 50 min_rx 50 multiplier 3</w:t>
      </w:r>
    </w:p>
    <w:p w14:paraId="38F32D57"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redundancy rii 1</w:t>
      </w:r>
    </w:p>
    <w:p w14:paraId="641F3998"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redundancy group 1 ip 9.13.25.123 exclusive</w:t>
      </w:r>
    </w:p>
    <w:p w14:paraId="1CF17801" w14:textId="77777777" w:rsidR="009A44D8" w:rsidRPr="00C71211" w:rsidRDefault="009A44D8" w:rsidP="009A44D8">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h323-gateway voip interface</w:t>
      </w:r>
    </w:p>
    <w:p w14:paraId="76957489" w14:textId="77777777" w:rsidR="009A44D8" w:rsidRPr="00C71211" w:rsidRDefault="009A44D8" w:rsidP="009A44D8">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 xml:space="preserve">h323-gateway voip bind srcaddr 9.13.25.123    </w:t>
      </w:r>
    </w:p>
    <w:p w14:paraId="5EA4921F" w14:textId="77777777" w:rsidR="009A44D8" w:rsidRPr="00C71211" w:rsidRDefault="009A44D8" w:rsidP="009A44D8">
      <w:pPr>
        <w:rPr>
          <w:rFonts w:ascii="Courier" w:hAnsi="Courier"/>
          <w:color w:val="FF0000"/>
          <w:sz w:val="20"/>
        </w:rPr>
      </w:pPr>
    </w:p>
    <w:p w14:paraId="6A868DE5" w14:textId="77777777" w:rsidR="009A44D8" w:rsidRPr="00C71211" w:rsidRDefault="009A44D8" w:rsidP="009A44D8">
      <w:pPr>
        <w:rPr>
          <w:rFonts w:ascii="Courier" w:hAnsi="Courier"/>
          <w:sz w:val="20"/>
        </w:rPr>
      </w:pPr>
      <w:r w:rsidRPr="00C71211">
        <w:rPr>
          <w:rFonts w:ascii="Courier" w:hAnsi="Courier"/>
          <w:sz w:val="20"/>
        </w:rPr>
        <w:t>!</w:t>
      </w:r>
    </w:p>
    <w:p w14:paraId="46FE73D7" w14:textId="77777777" w:rsidR="009A44D8" w:rsidRPr="00C71211" w:rsidRDefault="009A44D8" w:rsidP="009A44D8">
      <w:pPr>
        <w:rPr>
          <w:rFonts w:ascii="Courier" w:hAnsi="Courier"/>
          <w:sz w:val="20"/>
        </w:rPr>
      </w:pPr>
      <w:r w:rsidRPr="00C71211">
        <w:rPr>
          <w:rFonts w:ascii="Courier" w:hAnsi="Courier"/>
          <w:sz w:val="20"/>
        </w:rPr>
        <w:t>interface GigabitEthernet0/0/1</w:t>
      </w:r>
    </w:p>
    <w:p w14:paraId="2AAEDD4B" w14:textId="77777777" w:rsidR="009A44D8" w:rsidRPr="00C71211" w:rsidRDefault="009A44D8" w:rsidP="009A44D8">
      <w:pPr>
        <w:rPr>
          <w:rFonts w:ascii="Courier" w:hAnsi="Courier"/>
          <w:sz w:val="20"/>
        </w:rPr>
      </w:pPr>
      <w:r w:rsidRPr="00C71211">
        <w:rPr>
          <w:rFonts w:ascii="Courier" w:hAnsi="Courier"/>
          <w:sz w:val="20"/>
        </w:rPr>
        <w:t xml:space="preserve"> ip address 8.13.25.191 255.255.255.0</w:t>
      </w:r>
    </w:p>
    <w:p w14:paraId="116C4617" w14:textId="77777777" w:rsidR="009A44D8" w:rsidRPr="00C71211" w:rsidRDefault="009A44D8" w:rsidP="009A44D8">
      <w:pPr>
        <w:rPr>
          <w:rFonts w:ascii="Courier" w:hAnsi="Courier"/>
          <w:sz w:val="20"/>
        </w:rPr>
      </w:pPr>
      <w:r w:rsidRPr="00C71211">
        <w:rPr>
          <w:rFonts w:ascii="Courier" w:hAnsi="Courier"/>
          <w:sz w:val="20"/>
        </w:rPr>
        <w:t xml:space="preserve"> media-type rj45</w:t>
      </w:r>
    </w:p>
    <w:p w14:paraId="01C98A8B" w14:textId="77777777" w:rsidR="009A44D8" w:rsidRPr="00C71211" w:rsidRDefault="009A44D8" w:rsidP="009A44D8">
      <w:pPr>
        <w:rPr>
          <w:rFonts w:ascii="Courier" w:hAnsi="Courier"/>
          <w:sz w:val="20"/>
        </w:rPr>
      </w:pPr>
      <w:r w:rsidRPr="00C71211">
        <w:rPr>
          <w:rFonts w:ascii="Courier" w:hAnsi="Courier"/>
          <w:sz w:val="20"/>
        </w:rPr>
        <w:t xml:space="preserve"> negotiation auto</w:t>
      </w:r>
    </w:p>
    <w:p w14:paraId="2BD4B417" w14:textId="77777777" w:rsidR="009A44D8" w:rsidRPr="00C71211" w:rsidRDefault="009A44D8" w:rsidP="009A44D8">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bfd interval 50 min_rx 50 multiplier 3</w:t>
      </w:r>
    </w:p>
    <w:p w14:paraId="1A0D95AD"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redundancy rii 2</w:t>
      </w:r>
    </w:p>
    <w:p w14:paraId="1633C4A0"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redundancy group 1 ip 8.13.25.123 exclusive</w:t>
      </w:r>
    </w:p>
    <w:p w14:paraId="5B0AD922" w14:textId="77777777" w:rsidR="009A44D8" w:rsidRPr="00C71211" w:rsidRDefault="009A44D8" w:rsidP="009A44D8">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h323-gateway voip interface</w:t>
      </w:r>
    </w:p>
    <w:p w14:paraId="4A38D13B" w14:textId="77777777" w:rsidR="009A44D8" w:rsidRDefault="009A44D8" w:rsidP="009A44D8">
      <w:pPr>
        <w:rPr>
          <w:rFonts w:ascii="Courier" w:hAnsi="Courier"/>
          <w:color w:val="FF0000"/>
          <w:sz w:val="20"/>
        </w:rPr>
      </w:pPr>
      <w:r>
        <w:rPr>
          <w:rFonts w:ascii="Courier" w:hAnsi="Courier"/>
          <w:color w:val="FF0000"/>
          <w:sz w:val="20"/>
        </w:rPr>
        <w:t xml:space="preserve"> </w:t>
      </w:r>
      <w:r w:rsidRPr="00C71211">
        <w:rPr>
          <w:rFonts w:ascii="Courier" w:hAnsi="Courier"/>
          <w:color w:val="FF0000"/>
          <w:sz w:val="20"/>
        </w:rPr>
        <w:t xml:space="preserve">h323-gateway voip bind srcaddr 8.13.25.123    </w:t>
      </w:r>
    </w:p>
    <w:p w14:paraId="00BFA326" w14:textId="77777777" w:rsidR="009A44D8" w:rsidRDefault="009A44D8" w:rsidP="009A44D8">
      <w:pPr>
        <w:rPr>
          <w:rFonts w:ascii="Courier" w:hAnsi="Courier"/>
          <w:color w:val="FF0000"/>
          <w:sz w:val="20"/>
        </w:rPr>
      </w:pPr>
    </w:p>
    <w:p w14:paraId="52E28CB2" w14:textId="77777777" w:rsidR="009A44D8" w:rsidRPr="00E932E2" w:rsidRDefault="009A44D8" w:rsidP="009A44D8">
      <w:pPr>
        <w:pStyle w:val="PlainText"/>
        <w:rPr>
          <w:rFonts w:ascii="Courier" w:hAnsi="Courier" w:cs="Courier New"/>
          <w:color w:val="FF0000"/>
        </w:rPr>
      </w:pPr>
      <w:r w:rsidRPr="00E932E2">
        <w:rPr>
          <w:rFonts w:ascii="Courier" w:hAnsi="Courier" w:cs="Courier New"/>
          <w:color w:val="FF0000"/>
        </w:rPr>
        <w:t xml:space="preserve">interface GigabitEthernet0/0/2   </w:t>
      </w:r>
    </w:p>
    <w:p w14:paraId="583C62BA" w14:textId="77777777" w:rsidR="009A44D8" w:rsidRPr="00E932E2" w:rsidRDefault="009A44D8" w:rsidP="009A44D8">
      <w:pPr>
        <w:pStyle w:val="PlainText"/>
        <w:rPr>
          <w:rFonts w:ascii="Courier" w:hAnsi="Courier" w:cs="Courier New"/>
          <w:color w:val="FF0000"/>
        </w:rPr>
      </w:pPr>
      <w:r w:rsidRPr="00E932E2">
        <w:rPr>
          <w:rFonts w:ascii="Courier" w:hAnsi="Courier" w:cs="Courier New"/>
          <w:color w:val="FF0000"/>
        </w:rPr>
        <w:t xml:space="preserve"> ip address 10.1.1.1 255.255.255.0</w:t>
      </w:r>
    </w:p>
    <w:p w14:paraId="1FA46B9D" w14:textId="77777777" w:rsidR="009A44D8" w:rsidRPr="00E932E2" w:rsidRDefault="009A44D8" w:rsidP="009A44D8">
      <w:pPr>
        <w:pStyle w:val="PlainText"/>
        <w:rPr>
          <w:rFonts w:ascii="Courier" w:hAnsi="Courier" w:cs="Courier New"/>
          <w:color w:val="FF0000"/>
        </w:rPr>
      </w:pPr>
      <w:r w:rsidRPr="00E932E2">
        <w:rPr>
          <w:rFonts w:ascii="Courier" w:hAnsi="Courier" w:cs="Courier New"/>
          <w:color w:val="FF0000"/>
        </w:rPr>
        <w:t xml:space="preserve"> media-type rj45</w:t>
      </w:r>
    </w:p>
    <w:p w14:paraId="01C12B0C" w14:textId="77777777" w:rsidR="009A44D8" w:rsidRPr="00E932E2" w:rsidRDefault="009A44D8" w:rsidP="009A44D8">
      <w:pPr>
        <w:pStyle w:val="PlainText"/>
        <w:rPr>
          <w:rFonts w:ascii="Courier" w:hAnsi="Courier" w:cs="Courier New"/>
          <w:color w:val="FF0000"/>
        </w:rPr>
      </w:pPr>
      <w:r w:rsidRPr="00E932E2">
        <w:rPr>
          <w:rFonts w:ascii="Courier" w:hAnsi="Courier" w:cs="Courier New"/>
          <w:color w:val="FF0000"/>
        </w:rPr>
        <w:t xml:space="preserve"> negotiation auto</w:t>
      </w:r>
    </w:p>
    <w:p w14:paraId="6A9D29FF" w14:textId="77777777" w:rsidR="009A44D8" w:rsidRPr="00C71211" w:rsidRDefault="009A44D8" w:rsidP="009A44D8">
      <w:pPr>
        <w:rPr>
          <w:rFonts w:ascii="Courier" w:hAnsi="Courier"/>
          <w:color w:val="FF0000"/>
          <w:sz w:val="20"/>
        </w:rPr>
      </w:pPr>
    </w:p>
    <w:p w14:paraId="2A611626" w14:textId="77777777" w:rsidR="009A44D8" w:rsidRPr="00C71211" w:rsidRDefault="009A44D8" w:rsidP="009A44D8">
      <w:pPr>
        <w:rPr>
          <w:rFonts w:ascii="Courier" w:hAnsi="Courier"/>
          <w:color w:val="FF0000"/>
          <w:sz w:val="20"/>
        </w:rPr>
      </w:pPr>
    </w:p>
    <w:p w14:paraId="699B799B" w14:textId="77777777" w:rsidR="009A44D8" w:rsidRPr="00C71211" w:rsidRDefault="009A44D8" w:rsidP="009A44D8">
      <w:pPr>
        <w:rPr>
          <w:rFonts w:ascii="Courier" w:hAnsi="Courier"/>
          <w:sz w:val="20"/>
        </w:rPr>
      </w:pPr>
      <w:r w:rsidRPr="00C71211">
        <w:rPr>
          <w:rFonts w:ascii="Courier" w:hAnsi="Courier"/>
          <w:sz w:val="20"/>
        </w:rPr>
        <w:t>!</w:t>
      </w:r>
    </w:p>
    <w:p w14:paraId="0C952C4B" w14:textId="77777777" w:rsidR="009A44D8" w:rsidRPr="00C71211" w:rsidRDefault="009A44D8" w:rsidP="009A44D8">
      <w:pPr>
        <w:rPr>
          <w:rFonts w:ascii="Courier" w:hAnsi="Courier"/>
          <w:sz w:val="20"/>
        </w:rPr>
      </w:pPr>
      <w:r w:rsidRPr="00C71211">
        <w:rPr>
          <w:rFonts w:ascii="Courier" w:hAnsi="Courier"/>
          <w:sz w:val="20"/>
        </w:rPr>
        <w:t>interface GigabitEthernet0</w:t>
      </w:r>
    </w:p>
    <w:p w14:paraId="51D0EBD2" w14:textId="77777777" w:rsidR="009A44D8" w:rsidRPr="00C71211" w:rsidRDefault="009A44D8" w:rsidP="009A44D8">
      <w:pPr>
        <w:rPr>
          <w:rFonts w:ascii="Courier" w:hAnsi="Courier"/>
          <w:sz w:val="20"/>
        </w:rPr>
      </w:pPr>
      <w:r w:rsidRPr="00C71211">
        <w:rPr>
          <w:rFonts w:ascii="Courier" w:hAnsi="Courier"/>
          <w:sz w:val="20"/>
        </w:rPr>
        <w:t xml:space="preserve"> vrf forwarding Mgmt-intf</w:t>
      </w:r>
    </w:p>
    <w:p w14:paraId="56F3C86E" w14:textId="77777777" w:rsidR="009A44D8" w:rsidRPr="00C71211" w:rsidRDefault="009A44D8" w:rsidP="009A44D8">
      <w:pPr>
        <w:rPr>
          <w:rFonts w:ascii="Courier" w:hAnsi="Courier"/>
          <w:sz w:val="20"/>
        </w:rPr>
      </w:pPr>
      <w:r w:rsidRPr="00C71211">
        <w:rPr>
          <w:rFonts w:ascii="Courier" w:hAnsi="Courier"/>
          <w:sz w:val="20"/>
        </w:rPr>
        <w:t xml:space="preserve"> no ip address</w:t>
      </w:r>
    </w:p>
    <w:p w14:paraId="615D0870" w14:textId="77777777" w:rsidR="009A44D8" w:rsidRPr="00C71211" w:rsidRDefault="009A44D8" w:rsidP="009A44D8">
      <w:pPr>
        <w:rPr>
          <w:rFonts w:ascii="Courier" w:hAnsi="Courier"/>
          <w:sz w:val="20"/>
        </w:rPr>
      </w:pPr>
      <w:r w:rsidRPr="00C71211">
        <w:rPr>
          <w:rFonts w:ascii="Courier" w:hAnsi="Courier"/>
          <w:sz w:val="20"/>
        </w:rPr>
        <w:t xml:space="preserve"> shutdown</w:t>
      </w:r>
    </w:p>
    <w:p w14:paraId="4919A0C8" w14:textId="77777777" w:rsidR="009A44D8" w:rsidRPr="00C71211" w:rsidRDefault="009A44D8" w:rsidP="009A44D8">
      <w:pPr>
        <w:rPr>
          <w:rFonts w:ascii="Courier" w:hAnsi="Courier"/>
          <w:sz w:val="20"/>
        </w:rPr>
      </w:pPr>
      <w:r w:rsidRPr="00C71211">
        <w:rPr>
          <w:rFonts w:ascii="Courier" w:hAnsi="Courier"/>
          <w:sz w:val="20"/>
        </w:rPr>
        <w:t xml:space="preserve"> negotiation auto</w:t>
      </w:r>
    </w:p>
    <w:p w14:paraId="7739E84D" w14:textId="77777777" w:rsidR="009A44D8" w:rsidRPr="00C71211" w:rsidRDefault="009A44D8" w:rsidP="009A44D8">
      <w:pPr>
        <w:rPr>
          <w:rFonts w:ascii="Courier" w:hAnsi="Courier"/>
          <w:sz w:val="20"/>
        </w:rPr>
      </w:pPr>
      <w:r w:rsidRPr="00C71211">
        <w:rPr>
          <w:rFonts w:ascii="Courier" w:hAnsi="Courier"/>
          <w:sz w:val="20"/>
        </w:rPr>
        <w:t>!</w:t>
      </w:r>
    </w:p>
    <w:p w14:paraId="0391D567" w14:textId="77777777" w:rsidR="009A44D8" w:rsidRPr="00C71211" w:rsidRDefault="009A44D8" w:rsidP="009A44D8">
      <w:pPr>
        <w:rPr>
          <w:rFonts w:ascii="Courier" w:hAnsi="Courier"/>
          <w:sz w:val="20"/>
        </w:rPr>
      </w:pPr>
      <w:r w:rsidRPr="00C71211">
        <w:rPr>
          <w:rFonts w:ascii="Courier" w:hAnsi="Courier"/>
          <w:sz w:val="20"/>
        </w:rPr>
        <w:t>!</w:t>
      </w:r>
    </w:p>
    <w:p w14:paraId="0CB4749D" w14:textId="77777777" w:rsidR="009A44D8" w:rsidRPr="00C71211" w:rsidRDefault="009A44D8" w:rsidP="009A44D8">
      <w:pPr>
        <w:rPr>
          <w:rFonts w:ascii="Courier" w:hAnsi="Courier"/>
          <w:sz w:val="20"/>
        </w:rPr>
      </w:pPr>
      <w:r w:rsidRPr="00C71211">
        <w:rPr>
          <w:rFonts w:ascii="Courier" w:hAnsi="Courier"/>
          <w:sz w:val="20"/>
        </w:rPr>
        <w:t>no ip http server</w:t>
      </w:r>
    </w:p>
    <w:p w14:paraId="01EA5440" w14:textId="77777777" w:rsidR="009A44D8" w:rsidRPr="00C71211" w:rsidRDefault="009A44D8" w:rsidP="009A44D8">
      <w:pPr>
        <w:rPr>
          <w:rFonts w:ascii="Courier" w:hAnsi="Courier"/>
          <w:sz w:val="20"/>
        </w:rPr>
      </w:pPr>
      <w:r w:rsidRPr="00C71211">
        <w:rPr>
          <w:rFonts w:ascii="Courier" w:hAnsi="Courier"/>
          <w:sz w:val="20"/>
        </w:rPr>
        <w:t>no ip http secure-server</w:t>
      </w:r>
    </w:p>
    <w:p w14:paraId="15AECAFB" w14:textId="77777777" w:rsidR="009A44D8" w:rsidRPr="00C71211" w:rsidRDefault="009A44D8" w:rsidP="009A44D8">
      <w:pPr>
        <w:rPr>
          <w:rFonts w:ascii="Courier" w:hAnsi="Courier"/>
          <w:sz w:val="20"/>
        </w:rPr>
      </w:pPr>
      <w:r w:rsidRPr="00C71211">
        <w:rPr>
          <w:rFonts w:ascii="Courier" w:hAnsi="Courier"/>
          <w:sz w:val="20"/>
        </w:rPr>
        <w:t>ip rtcp report interval 9000</w:t>
      </w:r>
    </w:p>
    <w:p w14:paraId="6DADCDB5" w14:textId="77777777" w:rsidR="009A44D8" w:rsidRPr="00C71211" w:rsidRDefault="009A44D8" w:rsidP="009A44D8">
      <w:pPr>
        <w:rPr>
          <w:rFonts w:ascii="Courier" w:hAnsi="Courier"/>
          <w:sz w:val="20"/>
        </w:rPr>
      </w:pPr>
      <w:r w:rsidRPr="00C71211">
        <w:rPr>
          <w:rFonts w:ascii="Courier" w:hAnsi="Courier"/>
          <w:sz w:val="20"/>
        </w:rPr>
        <w:t>ip route 0.0.0.0 0.0.0.0 9.44.0.1</w:t>
      </w:r>
    </w:p>
    <w:p w14:paraId="3FB99762" w14:textId="77777777" w:rsidR="009A44D8" w:rsidRPr="00C71211" w:rsidRDefault="009A44D8" w:rsidP="009A44D8">
      <w:pPr>
        <w:rPr>
          <w:rFonts w:ascii="Courier" w:hAnsi="Courier"/>
          <w:sz w:val="20"/>
        </w:rPr>
      </w:pPr>
      <w:r w:rsidRPr="00C71211">
        <w:rPr>
          <w:rFonts w:ascii="Courier" w:hAnsi="Courier"/>
          <w:sz w:val="20"/>
        </w:rPr>
        <w:t>!</w:t>
      </w:r>
    </w:p>
    <w:p w14:paraId="4DF1638A" w14:textId="77777777" w:rsidR="009A44D8" w:rsidRPr="00C71211" w:rsidRDefault="009A44D8" w:rsidP="009A44D8">
      <w:pPr>
        <w:rPr>
          <w:rFonts w:ascii="Courier" w:hAnsi="Courier"/>
          <w:sz w:val="20"/>
        </w:rPr>
      </w:pPr>
      <w:r w:rsidRPr="00C71211">
        <w:rPr>
          <w:rFonts w:ascii="Courier" w:hAnsi="Courier"/>
          <w:sz w:val="20"/>
        </w:rPr>
        <w:t>logging esm config</w:t>
      </w:r>
    </w:p>
    <w:p w14:paraId="40849646" w14:textId="77777777" w:rsidR="009A44D8" w:rsidRPr="00C71211" w:rsidRDefault="009A44D8" w:rsidP="009A44D8">
      <w:pPr>
        <w:rPr>
          <w:rFonts w:ascii="Courier" w:hAnsi="Courier"/>
          <w:sz w:val="20"/>
        </w:rPr>
      </w:pPr>
      <w:r w:rsidRPr="00C71211">
        <w:rPr>
          <w:rFonts w:ascii="Courier" w:hAnsi="Courier"/>
          <w:sz w:val="20"/>
        </w:rPr>
        <w:t>!</w:t>
      </w:r>
    </w:p>
    <w:p w14:paraId="3985DFE9" w14:textId="77777777" w:rsidR="009A44D8" w:rsidRPr="00C71211" w:rsidRDefault="009A44D8" w:rsidP="009A44D8">
      <w:pPr>
        <w:rPr>
          <w:rFonts w:ascii="Courier" w:hAnsi="Courier"/>
          <w:sz w:val="20"/>
        </w:rPr>
      </w:pPr>
      <w:r w:rsidRPr="00C71211">
        <w:rPr>
          <w:rFonts w:ascii="Courier" w:hAnsi="Courier"/>
          <w:sz w:val="20"/>
        </w:rPr>
        <w:t>!</w:t>
      </w:r>
    </w:p>
    <w:p w14:paraId="5FEBB75F" w14:textId="77777777" w:rsidR="009A44D8" w:rsidRPr="00C71211" w:rsidRDefault="009A44D8" w:rsidP="009A44D8">
      <w:pPr>
        <w:rPr>
          <w:rFonts w:ascii="Courier" w:hAnsi="Courier"/>
          <w:sz w:val="20"/>
        </w:rPr>
      </w:pPr>
      <w:r w:rsidRPr="00C71211">
        <w:rPr>
          <w:rFonts w:ascii="Courier" w:hAnsi="Courier"/>
          <w:sz w:val="20"/>
        </w:rPr>
        <w:t>!</w:t>
      </w:r>
    </w:p>
    <w:p w14:paraId="70E6AD85" w14:textId="77777777" w:rsidR="009A44D8" w:rsidRPr="00C71211" w:rsidRDefault="009A44D8" w:rsidP="009A44D8">
      <w:pPr>
        <w:rPr>
          <w:rFonts w:ascii="Courier" w:hAnsi="Courier"/>
          <w:sz w:val="20"/>
        </w:rPr>
      </w:pPr>
      <w:r w:rsidRPr="00C71211">
        <w:rPr>
          <w:rFonts w:ascii="Courier" w:hAnsi="Courier"/>
          <w:sz w:val="20"/>
        </w:rPr>
        <w:t>control-plane</w:t>
      </w:r>
    </w:p>
    <w:p w14:paraId="5C9BCABD" w14:textId="77777777" w:rsidR="009A44D8" w:rsidRPr="00C71211" w:rsidRDefault="009A44D8" w:rsidP="009A44D8">
      <w:pPr>
        <w:rPr>
          <w:rFonts w:ascii="Courier" w:hAnsi="Courier"/>
          <w:sz w:val="20"/>
        </w:rPr>
      </w:pPr>
      <w:r w:rsidRPr="00C71211">
        <w:rPr>
          <w:rFonts w:ascii="Courier" w:hAnsi="Courier"/>
          <w:sz w:val="20"/>
        </w:rPr>
        <w:t>!</w:t>
      </w:r>
    </w:p>
    <w:p w14:paraId="5FBDA593" w14:textId="77777777" w:rsidR="009A44D8" w:rsidRPr="00C71211" w:rsidRDefault="009A44D8" w:rsidP="009A44D8">
      <w:pPr>
        <w:rPr>
          <w:rFonts w:ascii="Courier" w:hAnsi="Courier"/>
          <w:sz w:val="20"/>
        </w:rPr>
      </w:pPr>
      <w:r w:rsidRPr="00C71211">
        <w:rPr>
          <w:rFonts w:ascii="Courier" w:hAnsi="Courier"/>
          <w:sz w:val="20"/>
        </w:rPr>
        <w:t>!</w:t>
      </w:r>
    </w:p>
    <w:p w14:paraId="0985EE58" w14:textId="77777777" w:rsidR="009A44D8" w:rsidRPr="00C71211" w:rsidRDefault="009A44D8" w:rsidP="009A44D8">
      <w:pPr>
        <w:rPr>
          <w:rFonts w:ascii="Courier" w:hAnsi="Courier"/>
          <w:sz w:val="20"/>
        </w:rPr>
      </w:pPr>
      <w:r w:rsidRPr="00C71211">
        <w:rPr>
          <w:rFonts w:ascii="Courier" w:hAnsi="Courier"/>
          <w:sz w:val="20"/>
        </w:rPr>
        <w:t>!</w:t>
      </w:r>
    </w:p>
    <w:p w14:paraId="721555B2" w14:textId="77777777" w:rsidR="009A44D8" w:rsidRPr="00C71211" w:rsidRDefault="009A44D8" w:rsidP="009A44D8">
      <w:pPr>
        <w:rPr>
          <w:rFonts w:ascii="Courier" w:hAnsi="Courier"/>
          <w:sz w:val="20"/>
        </w:rPr>
      </w:pPr>
      <w:r w:rsidRPr="00C71211">
        <w:rPr>
          <w:rFonts w:ascii="Courier" w:hAnsi="Courier"/>
          <w:sz w:val="20"/>
        </w:rPr>
        <w:t>dial-peer voice 10 voip</w:t>
      </w:r>
    </w:p>
    <w:p w14:paraId="3785828E" w14:textId="77777777" w:rsidR="009A44D8" w:rsidRPr="00C71211" w:rsidRDefault="009A44D8" w:rsidP="009A44D8">
      <w:pPr>
        <w:rPr>
          <w:rFonts w:ascii="Courier" w:hAnsi="Courier"/>
          <w:sz w:val="20"/>
        </w:rPr>
      </w:pPr>
      <w:r w:rsidRPr="00C71211">
        <w:rPr>
          <w:rFonts w:ascii="Courier" w:hAnsi="Courier"/>
          <w:sz w:val="20"/>
        </w:rPr>
        <w:t xml:space="preserve"> destination-pattern 140854.....</w:t>
      </w:r>
    </w:p>
    <w:p w14:paraId="17EE42DA" w14:textId="77777777" w:rsidR="009A44D8" w:rsidRPr="00C71211" w:rsidRDefault="009A44D8" w:rsidP="009A44D8">
      <w:pPr>
        <w:rPr>
          <w:rFonts w:ascii="Courier" w:hAnsi="Courier"/>
          <w:sz w:val="20"/>
        </w:rPr>
      </w:pPr>
      <w:r w:rsidRPr="00C71211">
        <w:rPr>
          <w:rFonts w:ascii="Courier" w:hAnsi="Courier"/>
          <w:sz w:val="20"/>
        </w:rPr>
        <w:t xml:space="preserve"> session protocol sipv2</w:t>
      </w:r>
    </w:p>
    <w:p w14:paraId="2A8760B1" w14:textId="77777777" w:rsidR="009A44D8" w:rsidRPr="00C71211" w:rsidRDefault="009A44D8" w:rsidP="009A44D8">
      <w:pPr>
        <w:rPr>
          <w:rFonts w:ascii="Courier" w:hAnsi="Courier"/>
          <w:sz w:val="20"/>
        </w:rPr>
      </w:pPr>
      <w:r w:rsidRPr="00C71211">
        <w:rPr>
          <w:rFonts w:ascii="Courier" w:hAnsi="Courier"/>
          <w:sz w:val="20"/>
        </w:rPr>
        <w:t xml:space="preserve"> session target ipv4:8.13.25.102</w:t>
      </w:r>
    </w:p>
    <w:p w14:paraId="26952252" w14:textId="77777777" w:rsidR="009A44D8" w:rsidRPr="00C71211" w:rsidRDefault="009A44D8" w:rsidP="009A44D8">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voice-class sip bind control source-interface GigabitEthernet0/0/1</w:t>
      </w:r>
    </w:p>
    <w:p w14:paraId="42526A39"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voice-class sip bind media source-interface GigabitEthernet0/0/1</w:t>
      </w:r>
    </w:p>
    <w:p w14:paraId="6EC1DCA7" w14:textId="77777777" w:rsidR="009A44D8" w:rsidRPr="00C71211" w:rsidRDefault="009A44D8" w:rsidP="009A44D8">
      <w:pPr>
        <w:rPr>
          <w:rFonts w:ascii="Courier" w:hAnsi="Courier"/>
          <w:sz w:val="20"/>
        </w:rPr>
      </w:pPr>
      <w:r w:rsidRPr="00C71211">
        <w:rPr>
          <w:rFonts w:ascii="Courier" w:hAnsi="Courier"/>
          <w:sz w:val="20"/>
        </w:rPr>
        <w:t xml:space="preserve"> codec g711ulaw</w:t>
      </w:r>
    </w:p>
    <w:p w14:paraId="1E3AEB9B" w14:textId="77777777" w:rsidR="009A44D8" w:rsidRPr="00C71211" w:rsidRDefault="009A44D8" w:rsidP="009A44D8">
      <w:pPr>
        <w:rPr>
          <w:rFonts w:ascii="Courier" w:hAnsi="Courier"/>
          <w:sz w:val="20"/>
        </w:rPr>
      </w:pPr>
      <w:r w:rsidRPr="00C71211">
        <w:rPr>
          <w:rFonts w:ascii="Courier" w:hAnsi="Courier"/>
          <w:sz w:val="20"/>
        </w:rPr>
        <w:t xml:space="preserve"> no vad</w:t>
      </w:r>
    </w:p>
    <w:p w14:paraId="556D5361" w14:textId="77777777" w:rsidR="009A44D8" w:rsidRPr="00C71211" w:rsidRDefault="009A44D8" w:rsidP="009A44D8">
      <w:pPr>
        <w:rPr>
          <w:rFonts w:ascii="Courier" w:hAnsi="Courier"/>
          <w:sz w:val="20"/>
        </w:rPr>
      </w:pPr>
      <w:r w:rsidRPr="00C71211">
        <w:rPr>
          <w:rFonts w:ascii="Courier" w:hAnsi="Courier"/>
          <w:sz w:val="20"/>
        </w:rPr>
        <w:t>!</w:t>
      </w:r>
    </w:p>
    <w:p w14:paraId="5E24814F" w14:textId="77777777" w:rsidR="009A44D8" w:rsidRPr="00C71211" w:rsidRDefault="009A44D8" w:rsidP="009A44D8">
      <w:pPr>
        <w:rPr>
          <w:rFonts w:ascii="Courier" w:hAnsi="Courier"/>
          <w:sz w:val="20"/>
        </w:rPr>
      </w:pPr>
      <w:r w:rsidRPr="00C71211">
        <w:rPr>
          <w:rFonts w:ascii="Courier" w:hAnsi="Courier"/>
          <w:sz w:val="20"/>
        </w:rPr>
        <w:t>dial-peer voice 20 voip</w:t>
      </w:r>
    </w:p>
    <w:p w14:paraId="3981A212" w14:textId="77777777" w:rsidR="009A44D8" w:rsidRPr="00C71211" w:rsidRDefault="009A44D8" w:rsidP="009A44D8">
      <w:pPr>
        <w:rPr>
          <w:rFonts w:ascii="Courier" w:hAnsi="Courier"/>
          <w:sz w:val="20"/>
        </w:rPr>
      </w:pPr>
      <w:r w:rsidRPr="00C71211">
        <w:rPr>
          <w:rFonts w:ascii="Courier" w:hAnsi="Courier"/>
          <w:sz w:val="20"/>
        </w:rPr>
        <w:t xml:space="preserve"> session protocol sipv2</w:t>
      </w:r>
    </w:p>
    <w:p w14:paraId="3D33555F" w14:textId="77777777" w:rsidR="009A44D8" w:rsidRPr="00C71211" w:rsidRDefault="009A44D8" w:rsidP="009A44D8">
      <w:pPr>
        <w:rPr>
          <w:rFonts w:ascii="Courier" w:hAnsi="Courier"/>
          <w:sz w:val="20"/>
        </w:rPr>
      </w:pPr>
      <w:r w:rsidRPr="00C71211">
        <w:rPr>
          <w:rFonts w:ascii="Courier" w:hAnsi="Courier"/>
          <w:sz w:val="20"/>
        </w:rPr>
        <w:t xml:space="preserve"> session target ipv4:9.13.25.101</w:t>
      </w:r>
    </w:p>
    <w:p w14:paraId="755EE644" w14:textId="77777777" w:rsidR="009A44D8" w:rsidRPr="00C71211" w:rsidRDefault="009A44D8" w:rsidP="009A44D8">
      <w:pPr>
        <w:rPr>
          <w:rFonts w:ascii="Courier" w:hAnsi="Courier"/>
          <w:sz w:val="20"/>
        </w:rPr>
      </w:pPr>
      <w:r w:rsidRPr="00C71211">
        <w:rPr>
          <w:rFonts w:ascii="Courier" w:hAnsi="Courier"/>
          <w:sz w:val="20"/>
        </w:rPr>
        <w:t xml:space="preserve"> incoming called-number 140854.....</w:t>
      </w:r>
    </w:p>
    <w:p w14:paraId="54B4A6DA" w14:textId="77777777" w:rsidR="009A44D8" w:rsidRPr="00C71211" w:rsidRDefault="009A44D8" w:rsidP="009A44D8">
      <w:pPr>
        <w:rPr>
          <w:rFonts w:ascii="Courier" w:hAnsi="Courier"/>
          <w:color w:val="FF0000"/>
          <w:sz w:val="20"/>
        </w:rPr>
      </w:pPr>
      <w:r w:rsidRPr="00C71211">
        <w:rPr>
          <w:rFonts w:ascii="Courier" w:hAnsi="Courier"/>
          <w:sz w:val="20"/>
        </w:rPr>
        <w:t xml:space="preserve"> </w:t>
      </w:r>
      <w:r w:rsidRPr="00C71211">
        <w:rPr>
          <w:rFonts w:ascii="Courier" w:hAnsi="Courier"/>
          <w:color w:val="FF0000"/>
          <w:sz w:val="20"/>
        </w:rPr>
        <w:t>voice-class sip bind control source-interface GigabitEthernet0/0/0</w:t>
      </w:r>
    </w:p>
    <w:p w14:paraId="3171E59E" w14:textId="77777777" w:rsidR="009A44D8" w:rsidRPr="00C71211" w:rsidRDefault="009A44D8" w:rsidP="009A44D8">
      <w:pPr>
        <w:rPr>
          <w:rFonts w:ascii="Courier" w:hAnsi="Courier"/>
          <w:color w:val="FF0000"/>
          <w:sz w:val="20"/>
        </w:rPr>
      </w:pPr>
      <w:r w:rsidRPr="00C71211">
        <w:rPr>
          <w:rFonts w:ascii="Courier" w:hAnsi="Courier"/>
          <w:color w:val="FF0000"/>
          <w:sz w:val="20"/>
        </w:rPr>
        <w:t xml:space="preserve"> voice-class sip bind media source-interface GigabitEthernet0/0/0</w:t>
      </w:r>
    </w:p>
    <w:p w14:paraId="7982B1DE" w14:textId="77777777" w:rsidR="009A44D8" w:rsidRPr="00C71211" w:rsidRDefault="009A44D8" w:rsidP="009A44D8">
      <w:pPr>
        <w:rPr>
          <w:rFonts w:ascii="Courier" w:hAnsi="Courier"/>
          <w:sz w:val="20"/>
        </w:rPr>
      </w:pPr>
      <w:r w:rsidRPr="00C71211">
        <w:rPr>
          <w:rFonts w:ascii="Courier" w:hAnsi="Courier"/>
          <w:sz w:val="20"/>
        </w:rPr>
        <w:t xml:space="preserve"> codec g711ulaw</w:t>
      </w:r>
    </w:p>
    <w:p w14:paraId="25EE78D4" w14:textId="77777777" w:rsidR="009A44D8" w:rsidRPr="00C71211" w:rsidRDefault="009A44D8" w:rsidP="009A44D8">
      <w:pPr>
        <w:rPr>
          <w:rFonts w:ascii="Courier" w:hAnsi="Courier"/>
          <w:sz w:val="20"/>
        </w:rPr>
      </w:pPr>
      <w:r w:rsidRPr="00C71211">
        <w:rPr>
          <w:rFonts w:ascii="Courier" w:hAnsi="Courier"/>
          <w:sz w:val="20"/>
        </w:rPr>
        <w:t xml:space="preserve"> no vad</w:t>
      </w:r>
    </w:p>
    <w:p w14:paraId="489E1523" w14:textId="77777777" w:rsidR="009A44D8" w:rsidRPr="00C71211" w:rsidRDefault="009A44D8" w:rsidP="009A44D8">
      <w:pPr>
        <w:rPr>
          <w:rFonts w:ascii="Courier" w:hAnsi="Courier"/>
          <w:sz w:val="20"/>
        </w:rPr>
      </w:pPr>
      <w:r w:rsidRPr="00C71211">
        <w:rPr>
          <w:rFonts w:ascii="Courier" w:hAnsi="Courier"/>
          <w:sz w:val="20"/>
        </w:rPr>
        <w:t>!</w:t>
      </w:r>
    </w:p>
    <w:p w14:paraId="739DBB6D" w14:textId="77777777" w:rsidR="009A44D8" w:rsidRPr="00C71211" w:rsidRDefault="009A44D8" w:rsidP="009A44D8">
      <w:pPr>
        <w:rPr>
          <w:rFonts w:ascii="Courier" w:hAnsi="Courier"/>
          <w:sz w:val="20"/>
        </w:rPr>
      </w:pPr>
      <w:r w:rsidRPr="00C71211">
        <w:rPr>
          <w:rFonts w:ascii="Courier" w:hAnsi="Courier"/>
          <w:sz w:val="20"/>
        </w:rPr>
        <w:t>!</w:t>
      </w:r>
    </w:p>
    <w:p w14:paraId="052C2B07" w14:textId="77777777" w:rsidR="009A44D8" w:rsidRPr="00C71211" w:rsidRDefault="009A44D8" w:rsidP="009A44D8">
      <w:pPr>
        <w:rPr>
          <w:rFonts w:ascii="Courier" w:hAnsi="Courier"/>
          <w:sz w:val="20"/>
        </w:rPr>
      </w:pPr>
      <w:r w:rsidRPr="00C71211">
        <w:rPr>
          <w:rFonts w:ascii="Courier" w:hAnsi="Courier"/>
          <w:sz w:val="20"/>
        </w:rPr>
        <w:t>gateway</w:t>
      </w:r>
    </w:p>
    <w:p w14:paraId="0A7B6AB6" w14:textId="77777777" w:rsidR="009A44D8" w:rsidRPr="00C71211" w:rsidRDefault="009A44D8" w:rsidP="009A44D8">
      <w:pPr>
        <w:rPr>
          <w:rFonts w:ascii="Courier" w:hAnsi="Courier"/>
          <w:sz w:val="20"/>
        </w:rPr>
      </w:pPr>
      <w:r w:rsidRPr="00C71211">
        <w:rPr>
          <w:rFonts w:ascii="Courier" w:hAnsi="Courier"/>
          <w:sz w:val="20"/>
        </w:rPr>
        <w:t xml:space="preserve"> media-inactivity-criteria all</w:t>
      </w:r>
    </w:p>
    <w:p w14:paraId="3BB98050" w14:textId="77777777" w:rsidR="009A44D8" w:rsidRPr="00C71211" w:rsidRDefault="009A44D8" w:rsidP="009A44D8">
      <w:pPr>
        <w:rPr>
          <w:rFonts w:ascii="Courier" w:hAnsi="Courier"/>
          <w:sz w:val="20"/>
        </w:rPr>
      </w:pPr>
      <w:r w:rsidRPr="00C71211">
        <w:rPr>
          <w:rFonts w:ascii="Courier" w:hAnsi="Courier"/>
          <w:sz w:val="20"/>
        </w:rPr>
        <w:t xml:space="preserve"> timer receive-rtcp 5</w:t>
      </w:r>
    </w:p>
    <w:p w14:paraId="567C5FBE" w14:textId="77777777" w:rsidR="009A44D8" w:rsidRPr="00C71211" w:rsidRDefault="009A44D8" w:rsidP="009A44D8">
      <w:pPr>
        <w:rPr>
          <w:rFonts w:ascii="Courier" w:hAnsi="Courier"/>
          <w:sz w:val="20"/>
        </w:rPr>
      </w:pPr>
      <w:r w:rsidRPr="00C71211">
        <w:rPr>
          <w:rFonts w:ascii="Courier" w:hAnsi="Courier"/>
          <w:sz w:val="20"/>
        </w:rPr>
        <w:t xml:space="preserve"> timer receive-rtp 1200</w:t>
      </w:r>
    </w:p>
    <w:p w14:paraId="7C71DE53" w14:textId="77777777" w:rsidR="009A44D8" w:rsidRPr="00C71211" w:rsidRDefault="009A44D8" w:rsidP="009A44D8">
      <w:pPr>
        <w:rPr>
          <w:rFonts w:ascii="Courier" w:hAnsi="Courier"/>
          <w:sz w:val="20"/>
        </w:rPr>
      </w:pPr>
      <w:r w:rsidRPr="00C71211">
        <w:rPr>
          <w:rFonts w:ascii="Courier" w:hAnsi="Courier"/>
          <w:sz w:val="20"/>
        </w:rPr>
        <w:t>!</w:t>
      </w:r>
    </w:p>
    <w:p w14:paraId="376B2258" w14:textId="77777777" w:rsidR="009A44D8" w:rsidRPr="00C71211" w:rsidRDefault="009A44D8" w:rsidP="009A44D8">
      <w:pPr>
        <w:rPr>
          <w:rFonts w:ascii="Courier" w:hAnsi="Courier"/>
          <w:sz w:val="20"/>
        </w:rPr>
      </w:pPr>
      <w:r w:rsidRPr="00C71211">
        <w:rPr>
          <w:rFonts w:ascii="Courier" w:hAnsi="Courier"/>
          <w:sz w:val="20"/>
        </w:rPr>
        <w:t>!</w:t>
      </w:r>
    </w:p>
    <w:p w14:paraId="24115E1E" w14:textId="77777777" w:rsidR="009A44D8" w:rsidRPr="00C71211" w:rsidRDefault="009A44D8" w:rsidP="009A44D8">
      <w:pPr>
        <w:rPr>
          <w:rFonts w:ascii="Courier" w:hAnsi="Courier"/>
          <w:sz w:val="20"/>
        </w:rPr>
      </w:pPr>
      <w:r w:rsidRPr="00C71211">
        <w:rPr>
          <w:rFonts w:ascii="Courier" w:hAnsi="Courier"/>
          <w:sz w:val="20"/>
        </w:rPr>
        <w:t>line con 0</w:t>
      </w:r>
    </w:p>
    <w:p w14:paraId="495457B3" w14:textId="77777777" w:rsidR="009A44D8" w:rsidRPr="00C71211" w:rsidRDefault="009A44D8" w:rsidP="009A44D8">
      <w:pPr>
        <w:rPr>
          <w:rFonts w:ascii="Courier" w:hAnsi="Courier"/>
          <w:sz w:val="20"/>
        </w:rPr>
      </w:pPr>
      <w:r w:rsidRPr="00C71211">
        <w:rPr>
          <w:rFonts w:ascii="Courier" w:hAnsi="Courier"/>
          <w:sz w:val="20"/>
        </w:rPr>
        <w:t xml:space="preserve"> exec-timeout 0 0</w:t>
      </w:r>
    </w:p>
    <w:p w14:paraId="43B54DB6" w14:textId="77777777" w:rsidR="009A44D8" w:rsidRPr="00C71211" w:rsidRDefault="009A44D8" w:rsidP="009A44D8">
      <w:pPr>
        <w:rPr>
          <w:rFonts w:ascii="Courier" w:hAnsi="Courier"/>
          <w:sz w:val="20"/>
        </w:rPr>
      </w:pPr>
      <w:r w:rsidRPr="00C71211">
        <w:rPr>
          <w:rFonts w:ascii="Courier" w:hAnsi="Courier"/>
          <w:sz w:val="20"/>
        </w:rPr>
        <w:t xml:space="preserve"> stopbits 1</w:t>
      </w:r>
    </w:p>
    <w:p w14:paraId="1D73173C" w14:textId="77777777" w:rsidR="009A44D8" w:rsidRPr="00C71211" w:rsidRDefault="009A44D8" w:rsidP="009A44D8">
      <w:pPr>
        <w:rPr>
          <w:rFonts w:ascii="Courier" w:hAnsi="Courier"/>
          <w:sz w:val="20"/>
        </w:rPr>
      </w:pPr>
      <w:r w:rsidRPr="00C71211">
        <w:rPr>
          <w:rFonts w:ascii="Courier" w:hAnsi="Courier"/>
          <w:sz w:val="20"/>
        </w:rPr>
        <w:t>line vty 0 4</w:t>
      </w:r>
    </w:p>
    <w:p w14:paraId="634F23A6" w14:textId="77777777" w:rsidR="009A44D8" w:rsidRPr="00C71211" w:rsidRDefault="009A44D8" w:rsidP="009A44D8">
      <w:pPr>
        <w:rPr>
          <w:rFonts w:ascii="Courier" w:hAnsi="Courier"/>
          <w:sz w:val="20"/>
        </w:rPr>
      </w:pPr>
      <w:r w:rsidRPr="00C71211">
        <w:rPr>
          <w:rFonts w:ascii="Courier" w:hAnsi="Courier"/>
          <w:sz w:val="20"/>
        </w:rPr>
        <w:t xml:space="preserve"> no login</w:t>
      </w:r>
    </w:p>
    <w:p w14:paraId="6E1782C0" w14:textId="77777777" w:rsidR="009A44D8" w:rsidRPr="00C71211" w:rsidRDefault="009A44D8" w:rsidP="009A44D8">
      <w:pPr>
        <w:rPr>
          <w:rFonts w:ascii="Courier" w:hAnsi="Courier"/>
          <w:sz w:val="20"/>
        </w:rPr>
      </w:pPr>
      <w:r w:rsidRPr="00C71211">
        <w:rPr>
          <w:rFonts w:ascii="Courier" w:hAnsi="Courier"/>
          <w:sz w:val="20"/>
        </w:rPr>
        <w:t>!</w:t>
      </w:r>
    </w:p>
    <w:p w14:paraId="16FFEBB9" w14:textId="77777777" w:rsidR="009A44D8" w:rsidRPr="00C71211" w:rsidRDefault="009A44D8" w:rsidP="009A44D8">
      <w:pPr>
        <w:rPr>
          <w:rFonts w:ascii="Courier" w:hAnsi="Courier"/>
          <w:sz w:val="20"/>
        </w:rPr>
      </w:pPr>
      <w:r w:rsidRPr="00C71211">
        <w:rPr>
          <w:rFonts w:ascii="Courier" w:hAnsi="Courier"/>
          <w:sz w:val="20"/>
        </w:rPr>
        <w:t>exception data-corruption buffer truncate</w:t>
      </w:r>
    </w:p>
    <w:p w14:paraId="7302E84D" w14:textId="77777777" w:rsidR="009A44D8" w:rsidRPr="00C71211" w:rsidRDefault="009A44D8" w:rsidP="009A44D8">
      <w:pPr>
        <w:rPr>
          <w:rFonts w:ascii="Courier" w:hAnsi="Courier"/>
          <w:sz w:val="20"/>
        </w:rPr>
      </w:pPr>
      <w:r w:rsidRPr="00C71211">
        <w:rPr>
          <w:rFonts w:ascii="Courier" w:hAnsi="Courier"/>
          <w:sz w:val="20"/>
        </w:rPr>
        <w:t>end</w:t>
      </w:r>
    </w:p>
    <w:p w14:paraId="5196D8D8" w14:textId="77777777" w:rsidR="00CB06A6" w:rsidRDefault="00CB06A6" w:rsidP="001E5D8F">
      <w:pPr>
        <w:pStyle w:val="Heading2"/>
      </w:pPr>
      <w:bookmarkStart w:id="504" w:name="_Feature_Use_Notes"/>
      <w:bookmarkStart w:id="505" w:name="_Toc169512139"/>
      <w:bookmarkEnd w:id="504"/>
      <w:r>
        <w:t>Feature Use Notes</w:t>
      </w:r>
      <w:bookmarkEnd w:id="505"/>
    </w:p>
    <w:p w14:paraId="2309AE83" w14:textId="77777777" w:rsidR="00CB06A6" w:rsidRPr="00CB06A6" w:rsidRDefault="00CB06A6" w:rsidP="00CB06A6"/>
    <w:p w14:paraId="45789B7A" w14:textId="77777777" w:rsidR="00CB06A6" w:rsidRPr="00CB06A6" w:rsidRDefault="002F293A" w:rsidP="00CB06A6">
      <w:pPr>
        <w:numPr>
          <w:ilvl w:val="0"/>
          <w:numId w:val="13"/>
        </w:numPr>
        <w:rPr>
          <w:rFonts w:ascii="Times New Roman" w:hAnsi="Times New Roman" w:cs="Times New Roman"/>
        </w:rPr>
      </w:pPr>
      <w:bookmarkStart w:id="506" w:name="_Toc277232063"/>
      <w:r>
        <w:rPr>
          <w:rFonts w:ascii="Times New Roman" w:hAnsi="Times New Roman" w:cs="Times New Roman"/>
        </w:rPr>
        <w:t>It is</w:t>
      </w:r>
      <w:r w:rsidR="00CB06A6" w:rsidRPr="00CB06A6">
        <w:rPr>
          <w:rFonts w:ascii="Times New Roman" w:hAnsi="Times New Roman" w:cs="Times New Roman"/>
        </w:rPr>
        <w:t xml:space="preserve"> </w:t>
      </w:r>
      <w:r w:rsidR="00CB06A6" w:rsidRPr="00CB06A6">
        <w:rPr>
          <w:rFonts w:ascii="Times New Roman" w:hAnsi="Times New Roman" w:cs="Times New Roman"/>
          <w:u w:val="single"/>
        </w:rPr>
        <w:t>recommended</w:t>
      </w:r>
      <w:r w:rsidR="00CB06A6" w:rsidRPr="00CB06A6">
        <w:rPr>
          <w:rFonts w:ascii="Times New Roman" w:hAnsi="Times New Roman" w:cs="Times New Roman"/>
        </w:rPr>
        <w:t xml:space="preserve"> to use the same </w:t>
      </w:r>
      <w:r>
        <w:rPr>
          <w:rFonts w:ascii="Times New Roman" w:hAnsi="Times New Roman" w:cs="Times New Roman"/>
        </w:rPr>
        <w:t>hardware</w:t>
      </w:r>
      <w:r w:rsidR="00CB06A6" w:rsidRPr="00CB06A6">
        <w:rPr>
          <w:rFonts w:ascii="Times New Roman" w:hAnsi="Times New Roman" w:cs="Times New Roman"/>
        </w:rPr>
        <w:t xml:space="preserve"> for both boxes in the active/standby pair to ensure compatibility before &amp; after failover.</w:t>
      </w:r>
      <w:bookmarkEnd w:id="506"/>
      <w:r w:rsidR="00CB06A6" w:rsidRPr="00CB06A6">
        <w:rPr>
          <w:rFonts w:ascii="Times New Roman" w:hAnsi="Times New Roman" w:cs="Times New Roman"/>
        </w:rPr>
        <w:t xml:space="preserve"> </w:t>
      </w:r>
    </w:p>
    <w:p w14:paraId="3EF16087" w14:textId="77777777" w:rsidR="003B1C55" w:rsidRDefault="003B1C55" w:rsidP="00CB06A6">
      <w:pPr>
        <w:numPr>
          <w:ilvl w:val="0"/>
          <w:numId w:val="13"/>
        </w:numPr>
        <w:rPr>
          <w:ins w:id="507" w:author="Pashmeen  Mistry" w:date="2011-07-21T16:31:00Z"/>
          <w:rFonts w:ascii="Times New Roman" w:hAnsi="Times New Roman" w:cs="Times New Roman"/>
        </w:rPr>
      </w:pPr>
      <w:bookmarkStart w:id="508" w:name="_Toc277232064"/>
      <w:ins w:id="509" w:author="Pashmeen  Mistry" w:date="2011-07-21T16:31:00Z">
        <w:r>
          <w:rPr>
            <w:rFonts w:ascii="Times New Roman" w:hAnsi="Times New Roman" w:cs="Times New Roman"/>
          </w:rPr>
          <w:t>It is mandatory to use</w:t>
        </w:r>
        <w:r w:rsidRPr="00624891">
          <w:rPr>
            <w:rFonts w:ascii="Times New Roman" w:hAnsi="Times New Roman" w:cs="Times New Roman"/>
          </w:rPr>
          <w:t xml:space="preserve"> separate interface for redundancy. </w:t>
        </w:r>
        <w:proofErr w:type="spellStart"/>
        <w:r w:rsidRPr="00624891">
          <w:rPr>
            <w:rFonts w:ascii="Times New Roman" w:hAnsi="Times New Roman" w:cs="Times New Roman"/>
          </w:rPr>
          <w:t>Ie</w:t>
        </w:r>
        <w:proofErr w:type="spellEnd"/>
        <w:r w:rsidRPr="00624891">
          <w:rPr>
            <w:rFonts w:ascii="Times New Roman" w:hAnsi="Times New Roman" w:cs="Times New Roman"/>
          </w:rPr>
          <w:t>. Interface used for traffic cannot be used for HA keep</w:t>
        </w:r>
        <w:r>
          <w:rPr>
            <w:rFonts w:ascii="Times New Roman" w:hAnsi="Times New Roman" w:cs="Times New Roman"/>
          </w:rPr>
          <w:t>-</w:t>
        </w:r>
        <w:proofErr w:type="spellStart"/>
        <w:r w:rsidRPr="00624891">
          <w:rPr>
            <w:rFonts w:ascii="Times New Roman" w:hAnsi="Times New Roman" w:cs="Times New Roman"/>
          </w:rPr>
          <w:t>alives</w:t>
        </w:r>
        <w:proofErr w:type="spellEnd"/>
        <w:r w:rsidRPr="00624891">
          <w:rPr>
            <w:rFonts w:ascii="Times New Roman" w:hAnsi="Times New Roman" w:cs="Times New Roman"/>
          </w:rPr>
          <w:t xml:space="preserve"> and </w:t>
        </w:r>
        <w:proofErr w:type="spellStart"/>
        <w:r w:rsidRPr="00624891">
          <w:rPr>
            <w:rFonts w:ascii="Times New Roman" w:hAnsi="Times New Roman" w:cs="Times New Roman"/>
          </w:rPr>
          <w:t>checkpointing</w:t>
        </w:r>
        <w:proofErr w:type="spellEnd"/>
        <w:r>
          <w:rPr>
            <w:rFonts w:ascii="Times New Roman" w:hAnsi="Times New Roman" w:cs="Times New Roman"/>
          </w:rPr>
          <w:t xml:space="preserve">. </w:t>
        </w:r>
      </w:ins>
    </w:p>
    <w:p w14:paraId="4D10E047" w14:textId="77777777" w:rsidR="00CB06A6" w:rsidRPr="001F6D02" w:rsidRDefault="0051736F" w:rsidP="00CB06A6">
      <w:pPr>
        <w:numPr>
          <w:ilvl w:val="0"/>
          <w:numId w:val="13"/>
        </w:numPr>
        <w:rPr>
          <w:rFonts w:ascii="Times New Roman" w:hAnsi="Times New Roman" w:cs="Times New Roman"/>
        </w:rPr>
      </w:pPr>
      <w:bookmarkStart w:id="510" w:name="_Toc277232065"/>
      <w:bookmarkEnd w:id="508"/>
      <w:r>
        <w:rPr>
          <w:rFonts w:ascii="Times New Roman" w:hAnsi="Times New Roman" w:cs="Times New Roman"/>
        </w:rPr>
        <w:t>After failover, CUBE will continue to send and process received O</w:t>
      </w:r>
      <w:r w:rsidR="00CB06A6" w:rsidRPr="00CB06A6">
        <w:rPr>
          <w:rFonts w:ascii="Times New Roman" w:hAnsi="Times New Roman" w:cs="Times New Roman"/>
        </w:rPr>
        <w:t xml:space="preserve">ptions ping </w:t>
      </w:r>
      <w:r w:rsidRPr="001F6D02">
        <w:rPr>
          <w:rFonts w:ascii="Times New Roman" w:hAnsi="Times New Roman" w:cs="Times New Roman"/>
        </w:rPr>
        <w:t>message</w:t>
      </w:r>
      <w:bookmarkEnd w:id="510"/>
    </w:p>
    <w:p w14:paraId="1B78D757" w14:textId="77777777" w:rsidR="00CB06A6" w:rsidRPr="001F6D02" w:rsidRDefault="00CB06A6" w:rsidP="00CB06A6">
      <w:pPr>
        <w:numPr>
          <w:ilvl w:val="0"/>
          <w:numId w:val="13"/>
        </w:numPr>
        <w:rPr>
          <w:rFonts w:ascii="Times New Roman" w:hAnsi="Times New Roman" w:cs="Times New Roman"/>
        </w:rPr>
      </w:pPr>
      <w:bookmarkStart w:id="511" w:name="_Toc277232066"/>
      <w:r w:rsidRPr="001F6D02">
        <w:rPr>
          <w:rFonts w:ascii="Times New Roman" w:hAnsi="Times New Roman" w:cs="Times New Roman"/>
        </w:rPr>
        <w:t>Only me</w:t>
      </w:r>
      <w:r w:rsidR="0051736F" w:rsidRPr="001F6D02">
        <w:rPr>
          <w:rFonts w:ascii="Times New Roman" w:hAnsi="Times New Roman" w:cs="Times New Roman"/>
        </w:rPr>
        <w:t>dia preservation is supported for H</w:t>
      </w:r>
      <w:r w:rsidR="00676757" w:rsidRPr="001F6D02">
        <w:rPr>
          <w:rFonts w:ascii="Times New Roman" w:hAnsi="Times New Roman" w:cs="Times New Roman"/>
        </w:rPr>
        <w:t xml:space="preserve">323, </w:t>
      </w:r>
      <w:r w:rsidRPr="001F6D02">
        <w:rPr>
          <w:rFonts w:ascii="Times New Roman" w:hAnsi="Times New Roman" w:cs="Times New Roman"/>
        </w:rPr>
        <w:t>TCP</w:t>
      </w:r>
      <w:r w:rsidR="00676757" w:rsidRPr="001F6D02">
        <w:rPr>
          <w:rFonts w:ascii="Times New Roman" w:hAnsi="Times New Roman" w:cs="Times New Roman"/>
        </w:rPr>
        <w:t xml:space="preserve"> based</w:t>
      </w:r>
      <w:r w:rsidR="001F6D02" w:rsidRPr="001F6D02">
        <w:rPr>
          <w:rFonts w:ascii="Times New Roman" w:hAnsi="Times New Roman" w:cs="Times New Roman"/>
        </w:rPr>
        <w:t xml:space="preserve"> and Software MTP</w:t>
      </w:r>
      <w:r w:rsidRPr="001F6D02">
        <w:rPr>
          <w:rFonts w:ascii="Times New Roman" w:hAnsi="Times New Roman" w:cs="Times New Roman"/>
        </w:rPr>
        <w:t xml:space="preserve"> </w:t>
      </w:r>
      <w:ins w:id="512" w:author="Pashmeen  Mistry" w:date="2011-07-19T16:39:00Z">
        <w:r w:rsidR="00D909F6">
          <w:rPr>
            <w:rFonts w:ascii="Times New Roman" w:hAnsi="Times New Roman" w:cs="Times New Roman"/>
          </w:rPr>
          <w:t xml:space="preserve">based </w:t>
        </w:r>
      </w:ins>
      <w:r w:rsidR="0051736F" w:rsidRPr="001F6D02">
        <w:rPr>
          <w:rFonts w:ascii="Times New Roman" w:hAnsi="Times New Roman" w:cs="Times New Roman"/>
        </w:rPr>
        <w:t>call</w:t>
      </w:r>
      <w:ins w:id="513" w:author="Pashmeen  Mistry" w:date="2011-07-19T16:39:00Z">
        <w:r w:rsidR="00D909F6">
          <w:rPr>
            <w:rFonts w:ascii="Times New Roman" w:hAnsi="Times New Roman" w:cs="Times New Roman"/>
          </w:rPr>
          <w:t>s</w:t>
        </w:r>
      </w:ins>
      <w:bookmarkEnd w:id="511"/>
    </w:p>
    <w:p w14:paraId="05E9EC64" w14:textId="77777777" w:rsidR="00676757" w:rsidRPr="001F6D02" w:rsidRDefault="003B1C55" w:rsidP="00676757">
      <w:pPr>
        <w:pStyle w:val="ListParagraph"/>
        <w:numPr>
          <w:ilvl w:val="0"/>
          <w:numId w:val="13"/>
        </w:numPr>
        <w:rPr>
          <w:rFonts w:ascii="Times New Roman" w:hAnsi="Times New Roman" w:cs="Times New Roman"/>
        </w:rPr>
      </w:pPr>
      <w:ins w:id="514" w:author="Pashmeen  Mistry" w:date="2011-07-21T16:32:00Z">
        <w:r>
          <w:rPr>
            <w:rFonts w:ascii="Times New Roman" w:hAnsi="Times New Roman" w:cs="Times New Roman"/>
          </w:rPr>
          <w:t>Transcoded</w:t>
        </w:r>
      </w:ins>
      <w:r w:rsidR="00676757" w:rsidRPr="001F6D02">
        <w:rPr>
          <w:rFonts w:ascii="Times New Roman" w:hAnsi="Times New Roman" w:cs="Times New Roman"/>
        </w:rPr>
        <w:t xml:space="preserve"> call</w:t>
      </w:r>
      <w:ins w:id="515" w:author="Pashmeen  Mistry" w:date="2011-07-21T16:32:00Z">
        <w:r>
          <w:rPr>
            <w:rFonts w:ascii="Times New Roman" w:hAnsi="Times New Roman" w:cs="Times New Roman"/>
          </w:rPr>
          <w:t>s</w:t>
        </w:r>
      </w:ins>
      <w:r w:rsidR="00676757" w:rsidRPr="001F6D02">
        <w:rPr>
          <w:rFonts w:ascii="Times New Roman" w:hAnsi="Times New Roman" w:cs="Times New Roman"/>
        </w:rPr>
        <w:t xml:space="preserve"> are not </w:t>
      </w:r>
      <w:ins w:id="516" w:author="Pashmeen  Mistry" w:date="2011-07-21T16:32:00Z">
        <w:r>
          <w:rPr>
            <w:rFonts w:ascii="Times New Roman" w:hAnsi="Times New Roman" w:cs="Times New Roman"/>
          </w:rPr>
          <w:t>preserved</w:t>
        </w:r>
      </w:ins>
      <w:r w:rsidR="00676757" w:rsidRPr="001F6D02">
        <w:rPr>
          <w:rFonts w:ascii="Times New Roman" w:hAnsi="Times New Roman" w:cs="Times New Roman"/>
        </w:rPr>
        <w:t xml:space="preserve">. </w:t>
      </w:r>
    </w:p>
    <w:p w14:paraId="7A1E6C40" w14:textId="77777777" w:rsidR="0051736F" w:rsidRPr="00780484" w:rsidRDefault="0051736F" w:rsidP="00CB06A6">
      <w:pPr>
        <w:numPr>
          <w:ilvl w:val="0"/>
          <w:numId w:val="13"/>
        </w:numPr>
        <w:rPr>
          <w:rFonts w:ascii="Times New Roman" w:hAnsi="Times New Roman" w:cs="Times New Roman"/>
        </w:rPr>
      </w:pPr>
      <w:bookmarkStart w:id="517" w:name="_Toc277232067"/>
      <w:r>
        <w:rPr>
          <w:rFonts w:ascii="Times New Roman" w:hAnsi="Times New Roman" w:cs="Times New Roman"/>
        </w:rPr>
        <w:t xml:space="preserve">Call Admission Control will continue to work after failover. After stateful switchover, no calls will be allowed if CAC limit is reached before the switchover </w:t>
      </w:r>
      <w:r w:rsidRPr="00780484">
        <w:rPr>
          <w:rFonts w:ascii="Times New Roman" w:hAnsi="Times New Roman" w:cs="Times New Roman"/>
        </w:rPr>
        <w:t xml:space="preserve">took place </w:t>
      </w:r>
    </w:p>
    <w:p w14:paraId="7C2BCEBA" w14:textId="77777777" w:rsidR="000A4C51" w:rsidRPr="00C13A0E" w:rsidRDefault="00CB06A6" w:rsidP="003B1C55">
      <w:pPr>
        <w:numPr>
          <w:ilvl w:val="0"/>
          <w:numId w:val="13"/>
        </w:numPr>
        <w:rPr>
          <w:ins w:id="518" w:author="Pashmeen  Mistry" w:date="2011-07-19T16:30:00Z"/>
          <w:rFonts w:ascii="Times New Roman" w:hAnsi="Times New Roman" w:cs="Times New Roman"/>
        </w:rPr>
      </w:pPr>
      <w:bookmarkStart w:id="519" w:name="_Toc277232070"/>
      <w:bookmarkEnd w:id="517"/>
      <w:r w:rsidRPr="00780484">
        <w:rPr>
          <w:rFonts w:ascii="Times New Roman" w:hAnsi="Times New Roman" w:cs="Times New Roman"/>
        </w:rPr>
        <w:t>CDRs are sent to</w:t>
      </w:r>
      <w:ins w:id="520" w:author="Pashmeen  Mistry" w:date="2011-07-19T16:23:00Z">
        <w:r w:rsidR="001774B5">
          <w:rPr>
            <w:rFonts w:ascii="Times New Roman" w:hAnsi="Times New Roman" w:cs="Times New Roman"/>
          </w:rPr>
          <w:t xml:space="preserve"> the</w:t>
        </w:r>
      </w:ins>
      <w:r w:rsidRPr="00780484">
        <w:rPr>
          <w:rFonts w:ascii="Times New Roman" w:hAnsi="Times New Roman" w:cs="Times New Roman"/>
        </w:rPr>
        <w:t xml:space="preserve"> </w:t>
      </w:r>
      <w:r w:rsidR="00AB7FAF" w:rsidRPr="00780484">
        <w:rPr>
          <w:rFonts w:ascii="Times New Roman" w:hAnsi="Times New Roman" w:cs="Times New Roman"/>
        </w:rPr>
        <w:t xml:space="preserve">Radius Server </w:t>
      </w:r>
      <w:bookmarkEnd w:id="519"/>
      <w:ins w:id="521" w:author="Pashmeen  Mistry" w:date="2011-07-19T16:23:00Z">
        <w:r w:rsidR="001774B5">
          <w:rPr>
            <w:rFonts w:ascii="Times New Roman" w:hAnsi="Times New Roman" w:cs="Times New Roman"/>
          </w:rPr>
          <w:t xml:space="preserve">even </w:t>
        </w:r>
      </w:ins>
      <w:r w:rsidR="00AB7FAF" w:rsidRPr="00780484">
        <w:rPr>
          <w:rFonts w:ascii="Times New Roman" w:hAnsi="Times New Roman" w:cs="Times New Roman"/>
        </w:rPr>
        <w:t>after</w:t>
      </w:r>
      <w:ins w:id="522" w:author="Pashmeen  Mistry" w:date="2011-07-19T16:23:00Z">
        <w:r w:rsidR="001774B5">
          <w:rPr>
            <w:rFonts w:ascii="Times New Roman" w:hAnsi="Times New Roman" w:cs="Times New Roman"/>
          </w:rPr>
          <w:t xml:space="preserve"> a</w:t>
        </w:r>
      </w:ins>
      <w:r w:rsidR="00AB7FAF" w:rsidRPr="00780484">
        <w:rPr>
          <w:rFonts w:ascii="Times New Roman" w:hAnsi="Times New Roman" w:cs="Times New Roman"/>
        </w:rPr>
        <w:t xml:space="preserve"> switchover </w:t>
      </w:r>
      <w:ins w:id="523" w:author="Pashmeen  Mistry" w:date="2011-07-19T16:23:00Z">
        <w:r w:rsidR="001774B5">
          <w:rPr>
            <w:rFonts w:ascii="Times New Roman" w:hAnsi="Times New Roman" w:cs="Times New Roman"/>
          </w:rPr>
          <w:t>occurs</w:t>
        </w:r>
      </w:ins>
      <w:r w:rsidR="00AB7FAF" w:rsidRPr="00780484">
        <w:rPr>
          <w:rFonts w:ascii="Times New Roman" w:hAnsi="Times New Roman" w:cs="Times New Roman"/>
        </w:rPr>
        <w:t xml:space="preserve">. </w:t>
      </w:r>
      <w:ins w:id="524" w:author="Pashmeen  Mistry" w:date="2011-07-19T16:32:00Z">
        <w:r w:rsidR="000A4C51" w:rsidRPr="000A4C51">
          <w:rPr>
            <w:rFonts w:ascii="Times New Roman" w:hAnsi="Times New Roman" w:cs="Times New Roman"/>
          </w:rPr>
          <w:t>Thus, close</w:t>
        </w:r>
      </w:ins>
      <w:ins w:id="525" w:author="Pashmeen  Mistry" w:date="2011-07-19T16:29:00Z">
        <w:r w:rsidR="000A4C51" w:rsidRPr="000A4C51">
          <w:rPr>
            <w:rFonts w:ascii="Times New Roman" w:hAnsi="Times New Roman" w:cs="Times New Roman"/>
          </w:rPr>
          <w:t xml:space="preserve"> CDRs are sent by the newly ACTIVE router (which </w:t>
        </w:r>
      </w:ins>
      <w:ins w:id="526" w:author="Pashmeen  Mistry" w:date="2011-07-19T16:32:00Z">
        <w:r w:rsidR="000A4C51">
          <w:rPr>
            <w:rFonts w:ascii="Times New Roman" w:hAnsi="Times New Roman" w:cs="Times New Roman"/>
          </w:rPr>
          <w:t>is</w:t>
        </w:r>
      </w:ins>
      <w:ins w:id="527" w:author="Pashmeen  Mistry" w:date="2011-07-19T16:29:00Z">
        <w:r w:rsidR="000A4C51" w:rsidRPr="000A4C51">
          <w:rPr>
            <w:rFonts w:ascii="Times New Roman" w:hAnsi="Times New Roman" w:cs="Times New Roman"/>
          </w:rPr>
          <w:t xml:space="preserve"> the STANDBY router prior to the switchover) when the call disconnects. </w:t>
        </w:r>
      </w:ins>
    </w:p>
    <w:p w14:paraId="37A6C2F6" w14:textId="77777777" w:rsidR="00CB06A6" w:rsidRPr="003B1C55" w:rsidRDefault="0051736F" w:rsidP="003B1C55">
      <w:pPr>
        <w:pStyle w:val="ListParagraph"/>
        <w:numPr>
          <w:ilvl w:val="0"/>
          <w:numId w:val="20"/>
        </w:numPr>
        <w:rPr>
          <w:rFonts w:ascii="Times New Roman" w:hAnsi="Times New Roman" w:cs="Times New Roman"/>
          <w:bCs/>
        </w:rPr>
      </w:pPr>
      <w:r w:rsidRPr="003B1C55">
        <w:rPr>
          <w:rFonts w:ascii="Times New Roman" w:hAnsi="Times New Roman" w:cs="Times New Roman"/>
        </w:rPr>
        <w:t>Only RFC2</w:t>
      </w:r>
      <w:r w:rsidR="00CB06A6" w:rsidRPr="003B1C55">
        <w:rPr>
          <w:rFonts w:ascii="Times New Roman" w:hAnsi="Times New Roman" w:cs="Times New Roman"/>
        </w:rPr>
        <w:t>833</w:t>
      </w:r>
      <w:r w:rsidRPr="003B1C55">
        <w:rPr>
          <w:rFonts w:ascii="Times New Roman" w:hAnsi="Times New Roman" w:cs="Times New Roman"/>
        </w:rPr>
        <w:t xml:space="preserve"> to RFC</w:t>
      </w:r>
      <w:r w:rsidR="00CB06A6" w:rsidRPr="003B1C55">
        <w:rPr>
          <w:rFonts w:ascii="Times New Roman" w:hAnsi="Times New Roman" w:cs="Times New Roman"/>
        </w:rPr>
        <w:t xml:space="preserve">2833 and </w:t>
      </w:r>
      <w:r w:rsidRPr="003B1C55">
        <w:rPr>
          <w:rFonts w:ascii="Times New Roman" w:hAnsi="Times New Roman" w:cs="Times New Roman"/>
        </w:rPr>
        <w:t>voice-inband to voice-</w:t>
      </w:r>
      <w:r w:rsidR="00CB06A6" w:rsidRPr="003B1C55">
        <w:rPr>
          <w:rFonts w:ascii="Times New Roman" w:hAnsi="Times New Roman" w:cs="Times New Roman"/>
        </w:rPr>
        <w:t xml:space="preserve">inband </w:t>
      </w:r>
      <w:r w:rsidRPr="003B1C55">
        <w:rPr>
          <w:rFonts w:ascii="Times New Roman" w:hAnsi="Times New Roman" w:cs="Times New Roman"/>
        </w:rPr>
        <w:t xml:space="preserve">DTMF </w:t>
      </w:r>
      <w:r w:rsidR="00CB06A6" w:rsidRPr="003B1C55">
        <w:rPr>
          <w:rFonts w:ascii="Times New Roman" w:hAnsi="Times New Roman" w:cs="Times New Roman"/>
        </w:rPr>
        <w:t>works after switchover</w:t>
      </w:r>
    </w:p>
    <w:p w14:paraId="7761060B" w14:textId="77777777" w:rsidR="008C75D2" w:rsidRPr="006818A1" w:rsidRDefault="008C75D2" w:rsidP="001E5D8F">
      <w:pPr>
        <w:pStyle w:val="Heading2"/>
      </w:pPr>
      <w:bookmarkStart w:id="528" w:name="_Caveats"/>
      <w:bookmarkStart w:id="529" w:name="_Verify"/>
      <w:bookmarkStart w:id="530" w:name="_Toc169512141"/>
      <w:bookmarkEnd w:id="528"/>
      <w:bookmarkEnd w:id="529"/>
      <w:r>
        <w:t>Verify</w:t>
      </w:r>
      <w:bookmarkEnd w:id="530"/>
    </w:p>
    <w:p w14:paraId="6031C07E" w14:textId="77777777" w:rsidR="008C75D2" w:rsidRPr="00922147" w:rsidRDefault="008C75D2" w:rsidP="008C75D2">
      <w:pPr>
        <w:pStyle w:val="NormalWeb"/>
      </w:pPr>
      <w:r w:rsidRPr="00922147">
        <w:t>Use the CLI below to verify the Box-to-box configuration is correct and working.</w:t>
      </w:r>
    </w:p>
    <w:p w14:paraId="6FB27C36" w14:textId="77777777" w:rsidR="008C75D2" w:rsidRDefault="008C75D2" w:rsidP="001E5D8F">
      <w:pPr>
        <w:pStyle w:val="Heading3"/>
      </w:pPr>
      <w:bookmarkStart w:id="531" w:name="_Toc268685332"/>
      <w:bookmarkStart w:id="532" w:name="_Toc169512142"/>
      <w:r>
        <w:t>Verify Redundancy State</w:t>
      </w:r>
      <w:bookmarkEnd w:id="531"/>
      <w:r>
        <w:t xml:space="preserve"> on the Active Router</w:t>
      </w:r>
      <w:bookmarkEnd w:id="532"/>
    </w:p>
    <w:p w14:paraId="2D5406AD" w14:textId="77777777" w:rsidR="008C75D2" w:rsidRPr="00B41AEA" w:rsidRDefault="008C75D2" w:rsidP="008C75D2">
      <w:pPr>
        <w:pStyle w:val="NormalWeb"/>
      </w:pPr>
      <w:r w:rsidRPr="00B41AEA">
        <w:t xml:space="preserve">Verify the redundancy state with the “show redundancy </w:t>
      </w:r>
      <w:r>
        <w:t>application group all</w:t>
      </w:r>
      <w:r w:rsidRPr="00B41AEA">
        <w:t>”</w:t>
      </w:r>
      <w:r w:rsidR="00780484">
        <w:t xml:space="preserve"> command. </w:t>
      </w:r>
      <w:r w:rsidRPr="00B41AEA">
        <w:t xml:space="preserve"> </w:t>
      </w:r>
      <w:r w:rsidR="00780484">
        <w:t>This command</w:t>
      </w:r>
      <w:r w:rsidRPr="00B41AEA">
        <w:t xml:space="preserve"> show</w:t>
      </w:r>
      <w:r w:rsidR="00780484">
        <w:t>s</w:t>
      </w:r>
      <w:r w:rsidRPr="00B41AEA">
        <w:t xml:space="preserve"> the redundancy inter-device information such as the redundancy inter-device states.</w:t>
      </w:r>
    </w:p>
    <w:p w14:paraId="0B90D36C" w14:textId="77777777" w:rsidR="00922147" w:rsidRDefault="00922147" w:rsidP="008C75D2">
      <w:pPr>
        <w:rPr>
          <w:rFonts w:ascii="Courier" w:eastAsia="Times New Roman" w:hAnsi="Courier" w:cs="Times New Roman"/>
          <w:sz w:val="20"/>
          <w:szCs w:val="20"/>
        </w:rPr>
      </w:pPr>
    </w:p>
    <w:p w14:paraId="4E0B8F08" w14:textId="77777777" w:rsidR="00922147" w:rsidRDefault="00922147" w:rsidP="008C75D2">
      <w:pPr>
        <w:rPr>
          <w:rFonts w:ascii="Courier" w:eastAsia="Times New Roman" w:hAnsi="Courier" w:cs="Times New Roman"/>
          <w:sz w:val="20"/>
          <w:szCs w:val="20"/>
        </w:rPr>
      </w:pPr>
    </w:p>
    <w:p w14:paraId="2C7AF39C" w14:textId="77777777" w:rsidR="008C75D2" w:rsidRPr="008C75D2" w:rsidRDefault="00922147" w:rsidP="008C75D2">
      <w:pPr>
        <w:rPr>
          <w:rFonts w:ascii="Courier" w:eastAsia="Times New Roman" w:hAnsi="Courier" w:cs="Times New Roman"/>
          <w:b/>
          <w:color w:val="FF0000"/>
          <w:sz w:val="20"/>
          <w:szCs w:val="20"/>
        </w:rPr>
      </w:pPr>
      <w:r>
        <w:rPr>
          <w:rFonts w:ascii="Courier" w:eastAsia="Times New Roman" w:hAnsi="Courier" w:cs="Times New Roman"/>
          <w:b/>
          <w:color w:val="FF0000"/>
          <w:sz w:val="20"/>
          <w:szCs w:val="20"/>
        </w:rPr>
        <w:t>Router1#</w:t>
      </w:r>
      <w:r w:rsidR="008C75D2" w:rsidRPr="008C75D2">
        <w:rPr>
          <w:rFonts w:ascii="Courier" w:eastAsia="Times New Roman" w:hAnsi="Courier" w:cs="Times New Roman"/>
          <w:b/>
          <w:color w:val="FF0000"/>
          <w:sz w:val="20"/>
          <w:szCs w:val="20"/>
        </w:rPr>
        <w:t>sh</w:t>
      </w:r>
      <w:r>
        <w:rPr>
          <w:rFonts w:ascii="Courier" w:eastAsia="Times New Roman" w:hAnsi="Courier" w:cs="Times New Roman"/>
          <w:b/>
          <w:color w:val="FF0000"/>
          <w:sz w:val="20"/>
          <w:szCs w:val="20"/>
        </w:rPr>
        <w:t>ow</w:t>
      </w:r>
      <w:r w:rsidR="008C75D2" w:rsidRPr="008C75D2">
        <w:rPr>
          <w:rFonts w:ascii="Courier" w:eastAsia="Times New Roman" w:hAnsi="Courier" w:cs="Times New Roman"/>
          <w:b/>
          <w:color w:val="FF0000"/>
          <w:sz w:val="20"/>
          <w:szCs w:val="20"/>
        </w:rPr>
        <w:t xml:space="preserve"> redundancy application group all</w:t>
      </w:r>
    </w:p>
    <w:p w14:paraId="03E06903"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Faults states Group 1 info:</w:t>
      </w:r>
    </w:p>
    <w:p w14:paraId="53295A8D"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Runtime priority: [100]</w:t>
      </w:r>
    </w:p>
    <w:p w14:paraId="7483B17B"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RG Faults RG State: Up.</w:t>
      </w:r>
    </w:p>
    <w:p w14:paraId="7B3CA8DA"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Total # of switchovers due to faults:           0</w:t>
      </w:r>
    </w:p>
    <w:p w14:paraId="6126A60F"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Total # of down/up state changes due to faults: 2</w:t>
      </w:r>
    </w:p>
    <w:p w14:paraId="22BD78D3"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Group ID:1</w:t>
      </w:r>
    </w:p>
    <w:p w14:paraId="59D0F54B"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Group Name:voice-b2bha</w:t>
      </w:r>
    </w:p>
    <w:p w14:paraId="405F1264" w14:textId="77777777" w:rsidR="008C75D2" w:rsidRPr="008C75D2" w:rsidRDefault="008C75D2" w:rsidP="008C75D2">
      <w:pPr>
        <w:rPr>
          <w:rFonts w:ascii="Courier" w:eastAsia="Times New Roman" w:hAnsi="Courier" w:cs="Times New Roman"/>
          <w:sz w:val="20"/>
          <w:szCs w:val="20"/>
        </w:rPr>
      </w:pPr>
    </w:p>
    <w:p w14:paraId="1A515F7F"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Administrative State: No Shutdown</w:t>
      </w:r>
    </w:p>
    <w:p w14:paraId="3EC94475"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Aggregate operational state : Up</w:t>
      </w:r>
    </w:p>
    <w:p w14:paraId="4A54149F" w14:textId="77777777" w:rsidR="008C75D2" w:rsidRPr="008C75D2" w:rsidRDefault="008C75D2" w:rsidP="008C75D2">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My Role: ACTIVE</w:t>
      </w:r>
    </w:p>
    <w:p w14:paraId="16A7E29E" w14:textId="77777777" w:rsidR="008C75D2" w:rsidRPr="008C75D2" w:rsidRDefault="008C75D2" w:rsidP="008C75D2">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Peer Role: STANDBY</w:t>
      </w:r>
    </w:p>
    <w:p w14:paraId="41AD8C7C"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Peer Presence: Yes</w:t>
      </w:r>
    </w:p>
    <w:p w14:paraId="39F336A8"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Peer Comm: Yes</w:t>
      </w:r>
    </w:p>
    <w:p w14:paraId="42849B0E"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Peer Progression Started: Yes</w:t>
      </w:r>
    </w:p>
    <w:p w14:paraId="743D419F" w14:textId="77777777" w:rsidR="008C75D2" w:rsidRPr="008C75D2" w:rsidRDefault="008C75D2" w:rsidP="008C75D2">
      <w:pPr>
        <w:rPr>
          <w:rFonts w:ascii="Courier" w:eastAsia="Times New Roman" w:hAnsi="Courier" w:cs="Times New Roman"/>
          <w:sz w:val="20"/>
          <w:szCs w:val="20"/>
        </w:rPr>
      </w:pPr>
    </w:p>
    <w:p w14:paraId="6D0B734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RF Domain: btob-one</w:t>
      </w:r>
    </w:p>
    <w:p w14:paraId="6B52A18A"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RF state: ACTIVE</w:t>
      </w:r>
    </w:p>
    <w:p w14:paraId="5C0C2C3C"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Peer RF state: STANDBY HOT</w:t>
      </w:r>
    </w:p>
    <w:p w14:paraId="5A09D270" w14:textId="77777777" w:rsidR="008C75D2" w:rsidRPr="008C75D2" w:rsidRDefault="008C75D2" w:rsidP="008C75D2">
      <w:pPr>
        <w:rPr>
          <w:rFonts w:ascii="Courier" w:eastAsia="Times New Roman" w:hAnsi="Courier" w:cs="Times New Roman"/>
          <w:sz w:val="20"/>
          <w:szCs w:val="20"/>
        </w:rPr>
      </w:pPr>
    </w:p>
    <w:p w14:paraId="45DAE7F5" w14:textId="77777777" w:rsidR="008C75D2" w:rsidRPr="008C75D2" w:rsidRDefault="008C75D2" w:rsidP="008C75D2">
      <w:pPr>
        <w:rPr>
          <w:rFonts w:ascii="Courier" w:eastAsia="Times New Roman" w:hAnsi="Courier" w:cs="Times New Roman"/>
          <w:sz w:val="20"/>
          <w:szCs w:val="20"/>
        </w:rPr>
      </w:pPr>
    </w:p>
    <w:p w14:paraId="7A01709A"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RG Protocol RG 1</w:t>
      </w:r>
    </w:p>
    <w:p w14:paraId="2449B28B"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3A5335DE"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Role: Active</w:t>
      </w:r>
    </w:p>
    <w:p w14:paraId="25466868"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Negotiation: Enabled</w:t>
      </w:r>
    </w:p>
    <w:p w14:paraId="192020B2"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Priority: 100</w:t>
      </w:r>
    </w:p>
    <w:p w14:paraId="00930803"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Protocol state: Active</w:t>
      </w:r>
    </w:p>
    <w:p w14:paraId="23A7092C"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Ctrl Intf(s) state: Up</w:t>
      </w:r>
    </w:p>
    <w:p w14:paraId="5A17ABA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Active Peer: Local</w:t>
      </w:r>
    </w:p>
    <w:p w14:paraId="59214D18"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Standby Peer: address </w:t>
      </w:r>
      <w:r w:rsidRPr="008C75D2">
        <w:rPr>
          <w:rFonts w:ascii="Courier" w:eastAsia="Times New Roman" w:hAnsi="Courier" w:cs="Courier New"/>
          <w:sz w:val="20"/>
          <w:szCs w:val="20"/>
        </w:rPr>
        <w:t>10.1.1.1</w:t>
      </w:r>
      <w:r w:rsidRPr="008C75D2">
        <w:rPr>
          <w:rFonts w:ascii="Courier" w:eastAsia="Times New Roman" w:hAnsi="Courier" w:cs="Times New Roman"/>
          <w:sz w:val="20"/>
          <w:szCs w:val="20"/>
        </w:rPr>
        <w:t>, priority 100, intf Gi0/0/2</w:t>
      </w:r>
    </w:p>
    <w:p w14:paraId="6D977A04"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Log counters:</w:t>
      </w:r>
    </w:p>
    <w:p w14:paraId="6730E5A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role change to active: 1</w:t>
      </w:r>
    </w:p>
    <w:p w14:paraId="59E7681F"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role change to standby: 0</w:t>
      </w:r>
    </w:p>
    <w:p w14:paraId="1D926466"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disable events: rg down state 1, rg shut 0</w:t>
      </w:r>
    </w:p>
    <w:p w14:paraId="14226F8E"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ctrl intf events: up 1, down 2, admin_down 1</w:t>
      </w:r>
    </w:p>
    <w:p w14:paraId="081E4D8A"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reload events: local request 0, peer request 0</w:t>
      </w:r>
    </w:p>
    <w:p w14:paraId="0D916E65" w14:textId="77777777" w:rsidR="008C75D2" w:rsidRPr="008C75D2" w:rsidRDefault="008C75D2" w:rsidP="008C75D2">
      <w:pPr>
        <w:rPr>
          <w:rFonts w:ascii="Courier" w:eastAsia="Times New Roman" w:hAnsi="Courier" w:cs="Times New Roman"/>
          <w:sz w:val="20"/>
          <w:szCs w:val="20"/>
        </w:rPr>
      </w:pPr>
    </w:p>
    <w:p w14:paraId="1F44C234"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RG Media Context for RG 1</w:t>
      </w:r>
    </w:p>
    <w:p w14:paraId="2BDB107F"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0E14962E"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Ctx State: Active</w:t>
      </w:r>
    </w:p>
    <w:p w14:paraId="46D2257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Protocol ID: 1</w:t>
      </w:r>
    </w:p>
    <w:p w14:paraId="06F466BB"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Media type: Default</w:t>
      </w:r>
    </w:p>
    <w:p w14:paraId="6915CA41"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Control Interface: GigabitEthernet0/0/2</w:t>
      </w:r>
    </w:p>
    <w:p w14:paraId="03FD13E8"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Current Hello timer: 3000</w:t>
      </w:r>
    </w:p>
    <w:p w14:paraId="1EF15B2A"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Configured Hello timer: 3000, Hold timer: 10000</w:t>
      </w:r>
    </w:p>
    <w:p w14:paraId="2C43105C"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Peer Hello timer: 3000, Peer Hold timer: 10000</w:t>
      </w:r>
    </w:p>
    <w:p w14:paraId="23D75272"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Stats:</w:t>
      </w:r>
    </w:p>
    <w:p w14:paraId="16829BA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Pkts 27719, Bytes 1718578, HA Seq 0, Seq Number 27719, Pkt Loss</w:t>
      </w:r>
    </w:p>
    <w:p w14:paraId="2B9A575F"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0</w:t>
      </w:r>
    </w:p>
    <w:p w14:paraId="5B169B1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Authentication not configured</w:t>
      </w:r>
    </w:p>
    <w:p w14:paraId="0D48E1C8"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Authentication Failure: 0</w:t>
      </w:r>
    </w:p>
    <w:p w14:paraId="400A6503"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Reload Peer: TX 0, RX 0</w:t>
      </w:r>
    </w:p>
    <w:p w14:paraId="69D1F622"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Resign: TX 0, RX 0</w:t>
      </w:r>
    </w:p>
    <w:p w14:paraId="36DC7295"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Standby Peer: Present. Hold Timer: 10000</w:t>
      </w:r>
    </w:p>
    <w:p w14:paraId="42249E1D"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Pkts 27700, Bytes 941800, HA Seq 0, Seq Number 27708, Pkt Loss 0</w:t>
      </w:r>
    </w:p>
    <w:p w14:paraId="11D28C2A" w14:textId="77777777" w:rsidR="008C75D2" w:rsidRPr="008C75D2" w:rsidRDefault="008C75D2" w:rsidP="008C75D2">
      <w:pPr>
        <w:rPr>
          <w:rFonts w:ascii="Courier" w:eastAsia="Times New Roman" w:hAnsi="Courier" w:cs="Times New Roman"/>
          <w:sz w:val="20"/>
          <w:szCs w:val="20"/>
        </w:rPr>
      </w:pPr>
    </w:p>
    <w:p w14:paraId="5557E1A0" w14:textId="77777777" w:rsidR="008C75D2" w:rsidRPr="008C75D2" w:rsidRDefault="008C75D2" w:rsidP="008C75D2">
      <w:pPr>
        <w:rPr>
          <w:rFonts w:ascii="Courier" w:eastAsia="Times New Roman" w:hAnsi="Courier" w:cs="Times New Roman"/>
          <w:sz w:val="20"/>
          <w:szCs w:val="20"/>
        </w:rPr>
      </w:pPr>
    </w:p>
    <w:p w14:paraId="2777A413" w14:textId="77777777" w:rsidR="008C75D2" w:rsidDel="003B1C55" w:rsidRDefault="008C75D2" w:rsidP="001E5D8F">
      <w:pPr>
        <w:pStyle w:val="Heading3"/>
        <w:rPr>
          <w:del w:id="533" w:author="Pashmeen  Mistry" w:date="2011-07-21T16:37:00Z"/>
        </w:rPr>
      </w:pPr>
      <w:bookmarkStart w:id="534" w:name="_Toc169512143"/>
      <w:r>
        <w:t>Verify Redundancy State on the Standby Router</w:t>
      </w:r>
      <w:bookmarkEnd w:id="534"/>
    </w:p>
    <w:p w14:paraId="33DE246D" w14:textId="77777777" w:rsidR="008C75D2" w:rsidRPr="008C75D2" w:rsidRDefault="008C75D2">
      <w:pPr>
        <w:pStyle w:val="Heading3"/>
        <w:pPrChange w:id="535" w:author="Pashmeen  Mistry" w:date="2011-07-21T16:37:00Z">
          <w:pPr/>
        </w:pPrChange>
      </w:pPr>
    </w:p>
    <w:p w14:paraId="6C2833ED" w14:textId="77777777" w:rsidR="008C75D2" w:rsidRPr="008C75D2" w:rsidRDefault="00780484" w:rsidP="008C75D2">
      <w:pPr>
        <w:rPr>
          <w:rFonts w:ascii="Courier" w:eastAsia="Times New Roman" w:hAnsi="Courier" w:cs="Times New Roman"/>
          <w:b/>
          <w:color w:val="FF0000"/>
          <w:sz w:val="20"/>
          <w:szCs w:val="20"/>
        </w:rPr>
      </w:pPr>
      <w:r>
        <w:rPr>
          <w:rFonts w:ascii="Courier" w:eastAsia="Times New Roman" w:hAnsi="Courier" w:cs="Times New Roman"/>
          <w:b/>
          <w:color w:val="FF0000"/>
          <w:sz w:val="20"/>
          <w:szCs w:val="20"/>
        </w:rPr>
        <w:t>Router2#Show</w:t>
      </w:r>
      <w:r w:rsidR="008C75D2" w:rsidRPr="008C75D2">
        <w:rPr>
          <w:rFonts w:ascii="Courier" w:eastAsia="Times New Roman" w:hAnsi="Courier" w:cs="Times New Roman"/>
          <w:b/>
          <w:color w:val="FF0000"/>
          <w:sz w:val="20"/>
          <w:szCs w:val="20"/>
        </w:rPr>
        <w:t xml:space="preserve"> redundancy application group all</w:t>
      </w:r>
    </w:p>
    <w:p w14:paraId="5D5CEC21"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Faults states Group 1 info:</w:t>
      </w:r>
    </w:p>
    <w:p w14:paraId="50DB9085"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Runtime priority: [100]</w:t>
      </w:r>
    </w:p>
    <w:p w14:paraId="124412B0"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RG Faults RG State: Up.</w:t>
      </w:r>
    </w:p>
    <w:p w14:paraId="588DB1A5"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Total # of switchovers due to faults:           0</w:t>
      </w:r>
    </w:p>
    <w:p w14:paraId="4EE4DA43"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Total # of down/up state changes due to faults: 2</w:t>
      </w:r>
    </w:p>
    <w:p w14:paraId="3C961594"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Group ID:1</w:t>
      </w:r>
    </w:p>
    <w:p w14:paraId="64C6B56A"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Group Name:voice-b2bha</w:t>
      </w:r>
    </w:p>
    <w:p w14:paraId="362A9DDE" w14:textId="77777777" w:rsidR="008C75D2" w:rsidRPr="008C75D2" w:rsidRDefault="008C75D2" w:rsidP="008C75D2">
      <w:pPr>
        <w:rPr>
          <w:rFonts w:ascii="Courier" w:eastAsia="Times New Roman" w:hAnsi="Courier" w:cs="Times New Roman"/>
          <w:sz w:val="20"/>
          <w:szCs w:val="20"/>
        </w:rPr>
      </w:pPr>
    </w:p>
    <w:p w14:paraId="1BF718E1"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Administrative State: No Shutdown</w:t>
      </w:r>
    </w:p>
    <w:p w14:paraId="7182314C"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Aggregate operational state : Up</w:t>
      </w:r>
    </w:p>
    <w:p w14:paraId="2AAA2E57" w14:textId="77777777" w:rsidR="008C75D2" w:rsidRPr="008C75D2" w:rsidRDefault="008C75D2" w:rsidP="008C75D2">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My Role: STANDBY</w:t>
      </w:r>
    </w:p>
    <w:p w14:paraId="5DC091A7" w14:textId="77777777" w:rsidR="008C75D2" w:rsidRPr="008C75D2" w:rsidRDefault="008C75D2" w:rsidP="008C75D2">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Peer Role: ACTIVE</w:t>
      </w:r>
    </w:p>
    <w:p w14:paraId="3FA0898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Peer Presence: Yes</w:t>
      </w:r>
    </w:p>
    <w:p w14:paraId="0CC92CC2"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Peer Comm: Yes</w:t>
      </w:r>
    </w:p>
    <w:p w14:paraId="1CC6B5BE"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Peer Progression Started: Yes</w:t>
      </w:r>
    </w:p>
    <w:p w14:paraId="0E36F465" w14:textId="77777777" w:rsidR="008C75D2" w:rsidRPr="008C75D2" w:rsidRDefault="008C75D2" w:rsidP="008C75D2">
      <w:pPr>
        <w:rPr>
          <w:rFonts w:ascii="Courier" w:eastAsia="Times New Roman" w:hAnsi="Courier" w:cs="Times New Roman"/>
          <w:sz w:val="20"/>
          <w:szCs w:val="20"/>
        </w:rPr>
      </w:pPr>
    </w:p>
    <w:p w14:paraId="6D4A8D45"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RF Domain: btob-one</w:t>
      </w:r>
    </w:p>
    <w:p w14:paraId="601A9450"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RF state: STANDBY HOT</w:t>
      </w:r>
    </w:p>
    <w:p w14:paraId="76B8B1D4"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Peer RF state: ACTIVE</w:t>
      </w:r>
    </w:p>
    <w:p w14:paraId="268AFA05" w14:textId="77777777" w:rsidR="008C75D2" w:rsidRPr="008C75D2" w:rsidRDefault="008C75D2" w:rsidP="008C75D2">
      <w:pPr>
        <w:rPr>
          <w:rFonts w:ascii="Courier" w:eastAsia="Times New Roman" w:hAnsi="Courier" w:cs="Times New Roman"/>
          <w:sz w:val="20"/>
          <w:szCs w:val="20"/>
        </w:rPr>
      </w:pPr>
    </w:p>
    <w:p w14:paraId="3CA649CA" w14:textId="77777777" w:rsidR="008C75D2" w:rsidRPr="008C75D2" w:rsidRDefault="008C75D2" w:rsidP="008C75D2">
      <w:pPr>
        <w:rPr>
          <w:rFonts w:ascii="Courier" w:eastAsia="Times New Roman" w:hAnsi="Courier" w:cs="Times New Roman"/>
          <w:sz w:val="20"/>
          <w:szCs w:val="20"/>
        </w:rPr>
      </w:pPr>
    </w:p>
    <w:p w14:paraId="52699828"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RG Protocol RG 1</w:t>
      </w:r>
    </w:p>
    <w:p w14:paraId="37FF2533"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5242FA3B"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Role: Standby</w:t>
      </w:r>
    </w:p>
    <w:p w14:paraId="6E868811"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Negotiation: Enabled</w:t>
      </w:r>
    </w:p>
    <w:p w14:paraId="3A1EDDD3"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Priority: 100</w:t>
      </w:r>
    </w:p>
    <w:p w14:paraId="4D30C5FD"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Protocol state: Standby-hot</w:t>
      </w:r>
    </w:p>
    <w:p w14:paraId="632848AF"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Ctrl Intf(s) state: Up</w:t>
      </w:r>
    </w:p>
    <w:p w14:paraId="1B79503F"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Active Peer: address </w:t>
      </w:r>
      <w:r w:rsidRPr="008C75D2">
        <w:rPr>
          <w:rFonts w:ascii="Courier" w:eastAsia="Times New Roman" w:hAnsi="Courier" w:cs="Courier New"/>
          <w:sz w:val="20"/>
          <w:szCs w:val="20"/>
        </w:rPr>
        <w:t>10.1.1.2</w:t>
      </w:r>
      <w:r w:rsidRPr="008C75D2">
        <w:rPr>
          <w:rFonts w:ascii="Courier" w:eastAsia="Times New Roman" w:hAnsi="Courier" w:cs="Times New Roman"/>
          <w:sz w:val="20"/>
          <w:szCs w:val="20"/>
        </w:rPr>
        <w:t>, priority 100, intf Gi0/0/2</w:t>
      </w:r>
    </w:p>
    <w:p w14:paraId="18083F3B"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Standby Peer: Local</w:t>
      </w:r>
    </w:p>
    <w:p w14:paraId="0F6E72B5"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Log counters:</w:t>
      </w:r>
    </w:p>
    <w:p w14:paraId="1B334D0B"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role change to active: 0</w:t>
      </w:r>
    </w:p>
    <w:p w14:paraId="1A1F56D2"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role change to standby: 1</w:t>
      </w:r>
    </w:p>
    <w:p w14:paraId="3F527621"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disable events: rg down state 1, rg shut 0</w:t>
      </w:r>
    </w:p>
    <w:p w14:paraId="598AA08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ctrl intf events: up 1, down 2, admin_down 1</w:t>
      </w:r>
    </w:p>
    <w:p w14:paraId="363D8BBA"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reload events: local request 0, peer request 0</w:t>
      </w:r>
    </w:p>
    <w:p w14:paraId="72261DE2" w14:textId="77777777" w:rsidR="008C75D2" w:rsidRPr="008C75D2" w:rsidRDefault="008C75D2" w:rsidP="008C75D2">
      <w:pPr>
        <w:rPr>
          <w:rFonts w:ascii="Courier" w:eastAsia="Times New Roman" w:hAnsi="Courier" w:cs="Times New Roman"/>
          <w:sz w:val="20"/>
          <w:szCs w:val="20"/>
        </w:rPr>
      </w:pPr>
    </w:p>
    <w:p w14:paraId="3B55539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RG Media Context for RG 1</w:t>
      </w:r>
    </w:p>
    <w:p w14:paraId="5374EF05"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480275DF"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Ctx State: Standby</w:t>
      </w:r>
    </w:p>
    <w:p w14:paraId="2170CACC"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Protocol ID: 1</w:t>
      </w:r>
    </w:p>
    <w:p w14:paraId="7F20C554"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Media type: Default</w:t>
      </w:r>
    </w:p>
    <w:p w14:paraId="273F23D3"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Control Interface: GigabitEthernet0/0/2</w:t>
      </w:r>
    </w:p>
    <w:p w14:paraId="3C4E1651"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Current Hello timer: 3000</w:t>
      </w:r>
    </w:p>
    <w:p w14:paraId="1ABAF1E7"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Configured Hello timer: 3000, Hold timer: 10000</w:t>
      </w:r>
    </w:p>
    <w:p w14:paraId="10DEE18B"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Peer Hello timer: 3000, Peer Hold timer: 10000</w:t>
      </w:r>
    </w:p>
    <w:p w14:paraId="517F54EE"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Stats:</w:t>
      </w:r>
    </w:p>
    <w:p w14:paraId="1CEA1A96"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Pkts 27832, Bytes 1725584, HA Seq 0, Seq Number 27832, Pkt Loss</w:t>
      </w:r>
    </w:p>
    <w:p w14:paraId="5C0AA416"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0</w:t>
      </w:r>
    </w:p>
    <w:p w14:paraId="1F45D7A8"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Authentication not configured</w:t>
      </w:r>
    </w:p>
    <w:p w14:paraId="556EFE94"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Authentication Failure: 0</w:t>
      </w:r>
    </w:p>
    <w:p w14:paraId="1E295699"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Reload Peer: TX 0, RX 0</w:t>
      </w:r>
    </w:p>
    <w:p w14:paraId="32EBF576"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Resign: TX 0, RX 0</w:t>
      </w:r>
    </w:p>
    <w:p w14:paraId="21348D74"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Active Peer: Present. Hold Timer: 10000</w:t>
      </w:r>
    </w:p>
    <w:p w14:paraId="78236FF5" w14:textId="77777777" w:rsidR="008C75D2" w:rsidRPr="008C75D2" w:rsidRDefault="008C75D2" w:rsidP="008C75D2">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Pkts 27830, Bytes 946220, HA Seq 0, Seq Number 27843, Pkt Loss 0</w:t>
      </w:r>
    </w:p>
    <w:p w14:paraId="028AFB86" w14:textId="77777777" w:rsidR="008C75D2" w:rsidRPr="008C75D2" w:rsidRDefault="008C75D2" w:rsidP="008C75D2">
      <w:pPr>
        <w:rPr>
          <w:rFonts w:ascii="Courier" w:eastAsia="Times New Roman" w:hAnsi="Courier" w:cs="Times New Roman"/>
          <w:sz w:val="20"/>
          <w:szCs w:val="20"/>
        </w:rPr>
      </w:pPr>
    </w:p>
    <w:p w14:paraId="28DFFE5A" w14:textId="77777777" w:rsidR="00321286" w:rsidRPr="009A1D3E" w:rsidRDefault="00321286" w:rsidP="001E5D8F">
      <w:pPr>
        <w:pStyle w:val="Heading3"/>
      </w:pPr>
      <w:bookmarkStart w:id="536" w:name="_Toc268685334"/>
      <w:bookmarkStart w:id="537" w:name="_Toc169512145"/>
      <w:r w:rsidRPr="009A1D3E">
        <w:t>Verify Call State after a Switchover</w:t>
      </w:r>
      <w:bookmarkEnd w:id="536"/>
      <w:bookmarkEnd w:id="537"/>
    </w:p>
    <w:p w14:paraId="342D7ECB" w14:textId="77777777" w:rsidR="00321286" w:rsidRPr="009A1D3E" w:rsidRDefault="00321286" w:rsidP="00321286">
      <w:pPr>
        <w:pStyle w:val="NormalWeb"/>
      </w:pPr>
      <w:r w:rsidRPr="009A1D3E">
        <w:t>The “show voice high-availability summary” command is used to verify the following:</w:t>
      </w:r>
    </w:p>
    <w:p w14:paraId="5065EFC9" w14:textId="77777777" w:rsidR="00321286" w:rsidRPr="009A1D3E" w:rsidRDefault="00321286" w:rsidP="00321286">
      <w:pPr>
        <w:pStyle w:val="Bullet"/>
      </w:pPr>
      <w:r w:rsidRPr="009A1D3E">
        <w:t>The checkpointing of calls on the Standby router after a switchover</w:t>
      </w:r>
    </w:p>
    <w:p w14:paraId="71ACDB24" w14:textId="77777777" w:rsidR="00321286" w:rsidRPr="009A1D3E" w:rsidRDefault="00321286" w:rsidP="00321286">
      <w:pPr>
        <w:pStyle w:val="Bullet"/>
      </w:pPr>
      <w:r w:rsidRPr="009A1D3E">
        <w:t>The media-inactivity count on the Active when the calls are over</w:t>
      </w:r>
    </w:p>
    <w:p w14:paraId="0F5FEE37" w14:textId="77777777" w:rsidR="00321286" w:rsidRPr="009A1D3E" w:rsidRDefault="00321286" w:rsidP="00321286">
      <w:pPr>
        <w:pStyle w:val="Bullet"/>
      </w:pPr>
      <w:r w:rsidRPr="009A1D3E">
        <w:t>To check for native and nonnative (i.e. preserved) calls when both types of calls are present</w:t>
      </w:r>
    </w:p>
    <w:p w14:paraId="6E426A73" w14:textId="77777777" w:rsidR="00321286" w:rsidRPr="009A1D3E" w:rsidRDefault="00321286" w:rsidP="00321286">
      <w:pPr>
        <w:pStyle w:val="Bullet"/>
      </w:pPr>
      <w:r w:rsidRPr="009A1D3E">
        <w:t>To identify the presence of leaked RTP, HA, SPI sessions</w:t>
      </w:r>
    </w:p>
    <w:p w14:paraId="04FAC002" w14:textId="77777777" w:rsidR="008C75D2" w:rsidRDefault="008C75D2">
      <w:pPr>
        <w:rPr>
          <w:rFonts w:ascii="Times New Roman" w:hAnsi="Times New Roman" w:cs="Times New Roman"/>
          <w:color w:val="FF0000"/>
        </w:rPr>
      </w:pPr>
    </w:p>
    <w:p w14:paraId="22A4B484" w14:textId="77777777" w:rsidR="00321286" w:rsidRDefault="00321286">
      <w:pPr>
        <w:rPr>
          <w:rFonts w:ascii="Times New Roman" w:hAnsi="Times New Roman" w:cs="Times New Roman"/>
          <w:color w:val="FF0000"/>
        </w:rPr>
      </w:pPr>
      <w:r>
        <w:rPr>
          <w:rFonts w:ascii="Times New Roman" w:hAnsi="Times New Roman" w:cs="Times New Roman"/>
          <w:color w:val="FF0000"/>
        </w:rPr>
        <w:t>On the Active Router:</w:t>
      </w:r>
    </w:p>
    <w:p w14:paraId="23ADF0BD" w14:textId="77777777" w:rsidR="00321286" w:rsidRDefault="00321286">
      <w:pPr>
        <w:rPr>
          <w:rFonts w:ascii="Times New Roman" w:hAnsi="Times New Roman" w:cs="Times New Roman"/>
          <w:color w:val="FF0000"/>
        </w:rPr>
      </w:pPr>
    </w:p>
    <w:p w14:paraId="62F952C2" w14:textId="77777777" w:rsidR="00321286" w:rsidRPr="008C75D2" w:rsidRDefault="00321286" w:rsidP="00321286">
      <w:pPr>
        <w:rPr>
          <w:rFonts w:ascii="Courier" w:eastAsia="Times New Roman" w:hAnsi="Courier" w:cs="Times New Roman"/>
          <w:b/>
          <w:color w:val="FF0000"/>
          <w:sz w:val="20"/>
          <w:szCs w:val="20"/>
        </w:rPr>
      </w:pPr>
      <w:r w:rsidRPr="00AD1932">
        <w:rPr>
          <w:rFonts w:ascii="Courier" w:eastAsia="Times New Roman" w:hAnsi="Courier" w:cs="Times New Roman"/>
          <w:b/>
          <w:color w:val="FF0000"/>
          <w:sz w:val="20"/>
          <w:szCs w:val="20"/>
        </w:rPr>
        <w:t>Router1#show voice high-availability summary</w:t>
      </w:r>
    </w:p>
    <w:p w14:paraId="11E8BCF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HA Message Sizes =======</w:t>
      </w:r>
    </w:p>
    <w:p w14:paraId="28A6E79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SCCPAPP Data Size:412</w:t>
      </w:r>
    </w:p>
    <w:p w14:paraId="260F4FB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SIPSPI  Data Size:4260</w:t>
      </w:r>
    </w:p>
    <w:p w14:paraId="3472F53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H323SPI Data Size:2164</w:t>
      </w:r>
    </w:p>
    <w:p w14:paraId="39369DA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RTSPI   Data Size:861</w:t>
      </w:r>
    </w:p>
    <w:p w14:paraId="7F4B7CAA"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CCAPI   Data Size:188</w:t>
      </w:r>
    </w:p>
    <w:p w14:paraId="0DFA73E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VOIPRTP Data Size:158</w:t>
      </w:r>
    </w:p>
    <w:p w14:paraId="5C3D3F5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Data Size:68</w:t>
      </w:r>
    </w:p>
    <w:p w14:paraId="34B4691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Data Size:4842</w:t>
      </w:r>
    </w:p>
    <w:p w14:paraId="08315C53" w14:textId="77777777" w:rsidR="00321286" w:rsidRPr="008C75D2" w:rsidRDefault="00321286" w:rsidP="00321286">
      <w:pPr>
        <w:rPr>
          <w:rFonts w:ascii="Courier" w:eastAsia="Times New Roman" w:hAnsi="Courier" w:cs="Times New Roman"/>
          <w:sz w:val="20"/>
          <w:szCs w:val="20"/>
        </w:rPr>
      </w:pPr>
    </w:p>
    <w:p w14:paraId="68AF870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DB INFO ========</w:t>
      </w:r>
    </w:p>
    <w:p w14:paraId="30DB540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Number of calls in HA DB: 0</w:t>
      </w:r>
    </w:p>
    <w:p w14:paraId="69339DD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Number of calls in HA sync pending DB: 0</w:t>
      </w:r>
    </w:p>
    <w:p w14:paraId="7C3BCA6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Number of current SWMTP calls with HA: 0</w:t>
      </w:r>
    </w:p>
    <w:p w14:paraId="1CD198B5" w14:textId="77777777" w:rsidR="00321286" w:rsidRPr="008C75D2" w:rsidRDefault="00321286" w:rsidP="00321286">
      <w:pPr>
        <w:rPr>
          <w:rFonts w:ascii="Courier" w:eastAsia="Times New Roman" w:hAnsi="Courier" w:cs="Times New Roman"/>
          <w:sz w:val="20"/>
          <w:szCs w:val="20"/>
        </w:rPr>
      </w:pPr>
    </w:p>
    <w:p w14:paraId="2FDC1AD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29FD8D35"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First a few entries in HA DB:</w:t>
      </w:r>
    </w:p>
    <w:p w14:paraId="7F1EF674"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61E1B5ED" w14:textId="77777777" w:rsidR="00321286" w:rsidRPr="008C75D2" w:rsidRDefault="00321286" w:rsidP="00321286">
      <w:pPr>
        <w:rPr>
          <w:rFonts w:ascii="Courier" w:eastAsia="Times New Roman" w:hAnsi="Courier" w:cs="Times New Roman"/>
          <w:sz w:val="20"/>
          <w:szCs w:val="20"/>
        </w:rPr>
      </w:pPr>
    </w:p>
    <w:p w14:paraId="2B0D339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34820B2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First a few entries in Sync Pending DB:</w:t>
      </w:r>
    </w:p>
    <w:p w14:paraId="7BF3312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3BB0CE40" w14:textId="77777777" w:rsidR="00321286" w:rsidRPr="008C75D2" w:rsidRDefault="00321286" w:rsidP="00321286">
      <w:pPr>
        <w:rPr>
          <w:rFonts w:ascii="Courier" w:eastAsia="Times New Roman" w:hAnsi="Courier" w:cs="Times New Roman"/>
          <w:sz w:val="20"/>
          <w:szCs w:val="20"/>
        </w:rPr>
      </w:pPr>
    </w:p>
    <w:p w14:paraId="08E5527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6099FB5E" w14:textId="77777777" w:rsidR="00321286" w:rsidRPr="008C75D2" w:rsidRDefault="00321286" w:rsidP="00321286">
      <w:pPr>
        <w:rPr>
          <w:rFonts w:ascii="Courier" w:eastAsia="Times New Roman" w:hAnsi="Courier" w:cs="Times New Roman"/>
          <w:sz w:val="20"/>
          <w:szCs w:val="20"/>
        </w:rPr>
      </w:pPr>
    </w:p>
    <w:p w14:paraId="0E4D385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Process INFO ========</w:t>
      </w:r>
    </w:p>
    <w:p w14:paraId="437635D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Active process current tick: 92663</w:t>
      </w:r>
    </w:p>
    <w:p w14:paraId="28FD799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Active process number of tick events pending: 0</w:t>
      </w:r>
    </w:p>
    <w:p w14:paraId="1F2D6314"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Active process number of tick events processed: 0</w:t>
      </w:r>
    </w:p>
    <w:p w14:paraId="2B3EC0F9" w14:textId="77777777" w:rsidR="00321286" w:rsidRPr="008C75D2" w:rsidRDefault="00321286" w:rsidP="00321286">
      <w:pPr>
        <w:rPr>
          <w:rFonts w:ascii="Courier" w:eastAsia="Times New Roman" w:hAnsi="Courier" w:cs="Times New Roman"/>
          <w:sz w:val="20"/>
          <w:szCs w:val="20"/>
        </w:rPr>
      </w:pPr>
    </w:p>
    <w:p w14:paraId="217DC79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RF INFO ========</w:t>
      </w:r>
    </w:p>
    <w:p w14:paraId="715F5328"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FUNCTIONING RF DOMAIN: 0x2</w:t>
      </w:r>
    </w:p>
    <w:p w14:paraId="71061B2A" w14:textId="77777777" w:rsidR="00321286" w:rsidRPr="008C75D2" w:rsidRDefault="00321286" w:rsidP="00321286">
      <w:pPr>
        <w:rPr>
          <w:rFonts w:ascii="Courier" w:eastAsia="Times New Roman" w:hAnsi="Courier" w:cs="Times New Roman"/>
          <w:color w:val="FF0000"/>
          <w:sz w:val="20"/>
          <w:szCs w:val="20"/>
        </w:rPr>
      </w:pPr>
    </w:p>
    <w:p w14:paraId="124D215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340566B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RF Domain: 0x0</w:t>
      </w:r>
    </w:p>
    <w:p w14:paraId="4E425F55"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Client Name: VOIP RF CLIENT</w:t>
      </w:r>
    </w:p>
    <w:p w14:paraId="63502C7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RF Client ID: 1345</w:t>
      </w:r>
    </w:p>
    <w:p w14:paraId="15C6193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RF Client SEQ: 128</w:t>
      </w:r>
    </w:p>
    <w:p w14:paraId="6BC0FF0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My current RF state ACTIVE (13)</w:t>
      </w:r>
    </w:p>
    <w:p w14:paraId="6603CEE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Peer current RF state DISABLED (1)</w:t>
      </w:r>
    </w:p>
    <w:p w14:paraId="3B24A851" w14:textId="77777777" w:rsidR="00321286" w:rsidRPr="008C75D2" w:rsidRDefault="00321286" w:rsidP="00321286">
      <w:pPr>
        <w:rPr>
          <w:rFonts w:ascii="Courier" w:eastAsia="Times New Roman" w:hAnsi="Courier" w:cs="Times New Roman"/>
          <w:sz w:val="20"/>
          <w:szCs w:val="20"/>
        </w:rPr>
      </w:pPr>
    </w:p>
    <w:p w14:paraId="0859FAB4"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Current VOIP HA state [LOCAL / PEER] :</w:t>
      </w:r>
    </w:p>
    <w:p w14:paraId="7EF3859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[ACTIVE (13) / UNKNOWN (0)]</w:t>
      </w:r>
    </w:p>
    <w:p w14:paraId="5F5990AE" w14:textId="77777777" w:rsidR="00321286" w:rsidRPr="008C75D2" w:rsidRDefault="00321286" w:rsidP="00321286">
      <w:pPr>
        <w:rPr>
          <w:rFonts w:ascii="Courier" w:eastAsia="Times New Roman" w:hAnsi="Courier" w:cs="Times New Roman"/>
          <w:sz w:val="20"/>
          <w:szCs w:val="20"/>
        </w:rPr>
      </w:pPr>
    </w:p>
    <w:p w14:paraId="0A10495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2DDA5830"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RF Domain: 0x2 [RG: 1]</w:t>
      </w:r>
    </w:p>
    <w:p w14:paraId="2C75EB27"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Voice HA Client Name: VOIP RG CLIENT</w:t>
      </w:r>
    </w:p>
    <w:p w14:paraId="42CAF61C"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Voice HA RF Client ID: 4054</w:t>
      </w:r>
    </w:p>
    <w:p w14:paraId="7F5059D3"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Voice HA RF Client SEQ: 418</w:t>
      </w:r>
    </w:p>
    <w:p w14:paraId="4892E2B2"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My current RF state ACTIVE (13)</w:t>
      </w:r>
    </w:p>
    <w:p w14:paraId="460FA7FF"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Peer current RF state STANDBY HOT (8)</w:t>
      </w:r>
    </w:p>
    <w:p w14:paraId="61ACB99A" w14:textId="77777777" w:rsidR="00321286" w:rsidRPr="008C75D2" w:rsidRDefault="00321286" w:rsidP="00321286">
      <w:pPr>
        <w:rPr>
          <w:rFonts w:ascii="Courier" w:eastAsia="Times New Roman" w:hAnsi="Courier" w:cs="Times New Roman"/>
          <w:color w:val="FF0000"/>
          <w:sz w:val="20"/>
          <w:szCs w:val="20"/>
        </w:rPr>
      </w:pPr>
    </w:p>
    <w:p w14:paraId="3A592C3A"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Current VOIP HA state [LOCAL / PEER] :</w:t>
      </w:r>
    </w:p>
    <w:p w14:paraId="0A027A66"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 xml:space="preserve">        [ACTIVE (13) / STANDBY HOT (8)]</w:t>
      </w:r>
    </w:p>
    <w:p w14:paraId="1C1E5FEB" w14:textId="77777777" w:rsidR="00321286" w:rsidRPr="008C75D2" w:rsidRDefault="00321286" w:rsidP="00321286">
      <w:pPr>
        <w:rPr>
          <w:rFonts w:ascii="Courier" w:eastAsia="Times New Roman" w:hAnsi="Courier" w:cs="Times New Roman"/>
          <w:sz w:val="20"/>
          <w:szCs w:val="20"/>
        </w:rPr>
      </w:pPr>
    </w:p>
    <w:p w14:paraId="54526B1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78E2944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Active and Standby are in sync.</w:t>
      </w:r>
    </w:p>
    <w:p w14:paraId="275FB34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System has experienced switchover.</w:t>
      </w:r>
    </w:p>
    <w:p w14:paraId="1D6E5157" w14:textId="77777777" w:rsidR="00321286" w:rsidRPr="008C75D2" w:rsidRDefault="00321286" w:rsidP="00321286">
      <w:pPr>
        <w:rPr>
          <w:rFonts w:ascii="Courier" w:eastAsia="Times New Roman" w:hAnsi="Courier" w:cs="Times New Roman"/>
          <w:sz w:val="20"/>
          <w:szCs w:val="20"/>
        </w:rPr>
      </w:pPr>
    </w:p>
    <w:p w14:paraId="2C332B35"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CF INFO ========</w:t>
      </w:r>
    </w:p>
    <w:p w14:paraId="420D575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CF for RG(1):</w:t>
      </w:r>
    </w:p>
    <w:p w14:paraId="14DD4CBA" w14:textId="77777777" w:rsidR="00321286" w:rsidRPr="008C75D2" w:rsidRDefault="003C2E42" w:rsidP="00321286">
      <w:pPr>
        <w:rPr>
          <w:rFonts w:ascii="Courier" w:eastAsia="Times New Roman" w:hAnsi="Courier" w:cs="Times New Roman"/>
          <w:sz w:val="20"/>
          <w:szCs w:val="20"/>
        </w:rPr>
      </w:pPr>
      <w:r>
        <w:rPr>
          <w:rFonts w:ascii="Courier" w:eastAsia="Times New Roman" w:hAnsi="Courier" w:cs="Times New Roman"/>
          <w:sz w:val="20"/>
          <w:szCs w:val="20"/>
        </w:rPr>
        <w:t xml:space="preserve">    local ip = 9.13.25.190; remote ip = 9.13.25.191</w:t>
      </w:r>
    </w:p>
    <w:p w14:paraId="08D5290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w:t>
      </w:r>
      <w:proofErr w:type="gramStart"/>
      <w:r w:rsidRPr="008C75D2">
        <w:rPr>
          <w:rFonts w:ascii="Courier" w:eastAsia="Times New Roman" w:hAnsi="Courier" w:cs="Times New Roman"/>
          <w:sz w:val="20"/>
          <w:szCs w:val="20"/>
        </w:rPr>
        <w:t>local</w:t>
      </w:r>
      <w:proofErr w:type="gramEnd"/>
      <w:r w:rsidRPr="008C75D2">
        <w:rPr>
          <w:rFonts w:ascii="Courier" w:eastAsia="Times New Roman" w:hAnsi="Courier" w:cs="Times New Roman"/>
          <w:sz w:val="20"/>
          <w:szCs w:val="20"/>
        </w:rPr>
        <w:t xml:space="preserve"> port = 4026; remote port = 4025</w:t>
      </w:r>
    </w:p>
    <w:p w14:paraId="7494BB6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CF setup done: TRUE</w:t>
      </w:r>
    </w:p>
    <w:p w14:paraId="08E5420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Role is Active. Client side stats:</w:t>
      </w:r>
    </w:p>
    <w:p w14:paraId="5E2376B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Received checkpointing requests: 0</w:t>
      </w:r>
    </w:p>
    <w:p w14:paraId="118D1DD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Wrote to sockets: 0</w:t>
      </w:r>
    </w:p>
    <w:p w14:paraId="6DBED47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Checkpoint buffer in use: 0</w:t>
      </w:r>
    </w:p>
    <w:p w14:paraId="4CEAA44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Pending transmit events: 0</w:t>
      </w:r>
    </w:p>
    <w:p w14:paraId="60AC8B0F" w14:textId="77777777" w:rsidR="00321286" w:rsidRPr="008C75D2" w:rsidRDefault="00321286" w:rsidP="00321286">
      <w:pPr>
        <w:rPr>
          <w:rFonts w:ascii="Courier" w:eastAsia="Times New Roman" w:hAnsi="Courier" w:cs="Times New Roman"/>
          <w:sz w:val="20"/>
          <w:szCs w:val="20"/>
        </w:rPr>
      </w:pPr>
    </w:p>
    <w:p w14:paraId="565FADC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COUNTERS ========</w:t>
      </w:r>
    </w:p>
    <w:p w14:paraId="2F9B1B7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number of checkpoint requests sent (Active): 0</w:t>
      </w:r>
    </w:p>
    <w:p w14:paraId="6C78779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APP DATA sent on Active: 0</w:t>
      </w:r>
    </w:p>
    <w:p w14:paraId="6490EF3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CREATE sent on Active: 0</w:t>
      </w:r>
    </w:p>
    <w:p w14:paraId="2736DC1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MODIFY sent on Active: 0</w:t>
      </w:r>
    </w:p>
    <w:p w14:paraId="7EA62B8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DELETE sent on Active: 0</w:t>
      </w:r>
    </w:p>
    <w:p w14:paraId="47E0DDB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number of checkpoint requested received (Standby): 0</w:t>
      </w:r>
    </w:p>
    <w:p w14:paraId="18A5AEB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APP DATA received on Standby: 0</w:t>
      </w:r>
    </w:p>
    <w:p w14:paraId="272B522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CREATE received on Standby: 0</w:t>
      </w:r>
    </w:p>
    <w:p w14:paraId="43FC8A0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MODIFY received on Standby: 0</w:t>
      </w:r>
    </w:p>
    <w:p w14:paraId="4A48D84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DELETE received on Standby: 0</w:t>
      </w:r>
    </w:p>
    <w:p w14:paraId="679F2264"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Media Inactivity event count: 0</w:t>
      </w:r>
    </w:p>
    <w:p w14:paraId="5EF7526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Max Media Up time since Call Create: 0 msecs</w:t>
      </w:r>
    </w:p>
    <w:p w14:paraId="5121583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Queue Failed for MEDIA EVENT - move entry 2 sync pending db: 0</w:t>
      </w:r>
    </w:p>
    <w:p w14:paraId="074125A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Queue Failed for CREATE - move entry to sync pending db: 0</w:t>
      </w:r>
    </w:p>
    <w:p w14:paraId="694EF11A"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Queue Failed for MODIFY - move entry to sync pending db: 0</w:t>
      </w:r>
    </w:p>
    <w:p w14:paraId="1484667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Queue Failed for DELETE - move entry to sync pending db: 0</w:t>
      </w:r>
    </w:p>
    <w:p w14:paraId="365A910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No Entry Found when processing Tick Queue Event:  0</w:t>
      </w:r>
    </w:p>
    <w:p w14:paraId="4B7BB30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Entry Deleted - never checkpointed     :0</w:t>
      </w:r>
    </w:p>
    <w:p w14:paraId="639017CA"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Added Element to Multi Delete List:   0</w:t>
      </w:r>
    </w:p>
    <w:p w14:paraId="29ED9114"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received Delete as part of Multi-Delete Message:  0</w:t>
      </w:r>
    </w:p>
    <w:p w14:paraId="19E366F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Active Sent Multi Delete Message to Standby:   0</w:t>
      </w:r>
    </w:p>
    <w:p w14:paraId="43F0C14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0</w:t>
      </w:r>
    </w:p>
    <w:p w14:paraId="0633B49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Negotiation Message:   0</w:t>
      </w:r>
    </w:p>
    <w:p w14:paraId="08A29DC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No Msg Header:   0</w:t>
      </w:r>
    </w:p>
    <w:p w14:paraId="618BAE3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ISSU Xform Fail:   0</w:t>
      </w:r>
    </w:p>
    <w:p w14:paraId="46A836E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malloc VOIP Buffer fail:   0</w:t>
      </w:r>
    </w:p>
    <w:p w14:paraId="3E4FD0A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enqueue to voip ha fail:   0</w:t>
      </w:r>
    </w:p>
    <w:p w14:paraId="1703829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0  0  0  0  0  0  0  0  0  0  0  0  0  0  0  0  0  0  0  0  0  0  0  0  0  0  0</w:t>
      </w:r>
    </w:p>
    <w:p w14:paraId="7CB6778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0  0  0  0  0  0  0  0  0  0  0  0  0  0  0  0  0  0  0  0  0  0  0  0  0  0</w:t>
      </w:r>
    </w:p>
    <w:p w14:paraId="7F13921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0  0  0  0  0  0  0  0  0  0  0  0  0  0  0  0  0  0  0  0  0  0  0  0  0  0  0</w:t>
      </w:r>
    </w:p>
    <w:p w14:paraId="2CD84A8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0  0  0  0  0  0  0  0  0  0  0  0  0  0  0  0  0  0  0  0  0  0  0  0  0  0  0</w:t>
      </w:r>
    </w:p>
    <w:p w14:paraId="00AF221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0  0  0  0  0  0  0  0  0  0  0  0  0  0  0  0  0  0  0  0  0</w:t>
      </w:r>
    </w:p>
    <w:p w14:paraId="59BB7D0F" w14:textId="77777777" w:rsidR="00321286" w:rsidRPr="008C75D2" w:rsidRDefault="00321286" w:rsidP="00321286">
      <w:pPr>
        <w:rPr>
          <w:rFonts w:ascii="Courier" w:eastAsia="Times New Roman" w:hAnsi="Courier" w:cs="Times New Roman"/>
          <w:sz w:val="20"/>
          <w:szCs w:val="20"/>
        </w:rPr>
      </w:pPr>
    </w:p>
    <w:p w14:paraId="08B984D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overflow: 0</w:t>
      </w:r>
    </w:p>
    <w:p w14:paraId="5029E99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DB elememnt pool overrun count: 0</w:t>
      </w:r>
    </w:p>
    <w:p w14:paraId="72F4577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DB aux element pool overrun count: 0</w:t>
      </w:r>
    </w:p>
    <w:p w14:paraId="22CC873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DB insertion failure count: 0</w:t>
      </w:r>
    </w:p>
    <w:p w14:paraId="1B6BFCC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DB deletion failure count: 0</w:t>
      </w:r>
    </w:p>
    <w:p w14:paraId="18CC65A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Tick event pool overrun count: 0</w:t>
      </w:r>
    </w:p>
    <w:p w14:paraId="7464CD4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Tick event queue overrun count: 0</w:t>
      </w:r>
    </w:p>
    <w:p w14:paraId="5A24D2B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send failure count - ISSU Transform Failure: 0</w:t>
      </w:r>
    </w:p>
    <w:p w14:paraId="51B3DAB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send failure count - CF failed: 0</w:t>
      </w:r>
    </w:p>
    <w:p w14:paraId="7BD9A4F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get buffer failure count: 0</w:t>
      </w:r>
    </w:p>
    <w:p w14:paraId="6799C04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Received IPC Flow ON from CF: 0</w:t>
      </w:r>
    </w:p>
    <w:p w14:paraId="1072B1C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Received IPC Flow OFF from CF: 0</w:t>
      </w:r>
    </w:p>
    <w:p w14:paraId="1B1AB912" w14:textId="77777777" w:rsidR="00321286" w:rsidRDefault="00321286" w:rsidP="00321286">
      <w:pPr>
        <w:rPr>
          <w:rFonts w:ascii="Times New Roman" w:hAnsi="Times New Roman" w:cs="Times New Roman"/>
          <w:color w:val="FF0000"/>
        </w:rPr>
      </w:pPr>
    </w:p>
    <w:p w14:paraId="6B3AAD98" w14:textId="77777777" w:rsidR="00321286" w:rsidRDefault="00321286" w:rsidP="00321286">
      <w:pPr>
        <w:rPr>
          <w:rFonts w:ascii="Times New Roman" w:hAnsi="Times New Roman" w:cs="Times New Roman"/>
          <w:color w:val="FF0000"/>
        </w:rPr>
      </w:pPr>
    </w:p>
    <w:p w14:paraId="45229A0D" w14:textId="77777777" w:rsidR="00321286" w:rsidRDefault="00321286">
      <w:pPr>
        <w:rPr>
          <w:rFonts w:ascii="Times New Roman" w:hAnsi="Times New Roman" w:cs="Times New Roman"/>
          <w:color w:val="FF0000"/>
        </w:rPr>
      </w:pPr>
      <w:r>
        <w:rPr>
          <w:rFonts w:ascii="Times New Roman" w:hAnsi="Times New Roman" w:cs="Times New Roman"/>
          <w:color w:val="FF0000"/>
        </w:rPr>
        <w:t>On the Standby Router:</w:t>
      </w:r>
    </w:p>
    <w:p w14:paraId="5B7CCC0C" w14:textId="77777777" w:rsidR="009A1D3E" w:rsidRDefault="009A1D3E">
      <w:pPr>
        <w:rPr>
          <w:rFonts w:ascii="Times New Roman" w:hAnsi="Times New Roman" w:cs="Times New Roman"/>
          <w:color w:val="FF0000"/>
        </w:rPr>
      </w:pPr>
    </w:p>
    <w:p w14:paraId="5DACD4B4" w14:textId="77777777" w:rsidR="00321286" w:rsidRPr="008C75D2" w:rsidRDefault="00321286" w:rsidP="00321286">
      <w:pPr>
        <w:rPr>
          <w:rFonts w:ascii="Courier" w:eastAsia="Times New Roman" w:hAnsi="Courier" w:cs="Times New Roman"/>
          <w:b/>
          <w:color w:val="FF0000"/>
          <w:sz w:val="20"/>
          <w:szCs w:val="20"/>
        </w:rPr>
      </w:pPr>
      <w:r w:rsidRPr="008C75D2">
        <w:rPr>
          <w:rFonts w:ascii="Courier" w:eastAsia="Times New Roman" w:hAnsi="Courier" w:cs="Times New Roman"/>
          <w:b/>
          <w:color w:val="FF0000"/>
          <w:sz w:val="20"/>
          <w:szCs w:val="20"/>
        </w:rPr>
        <w:t>Router2#sh voice high-availability summary</w:t>
      </w:r>
    </w:p>
    <w:p w14:paraId="4A68F04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HA Message Sizes =======</w:t>
      </w:r>
    </w:p>
    <w:p w14:paraId="36D5D8E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SCCPAPP Data Size:412</w:t>
      </w:r>
    </w:p>
    <w:p w14:paraId="44EF40A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SIPSPI  Data Size:4260</w:t>
      </w:r>
    </w:p>
    <w:p w14:paraId="29912B7A"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H323SPI Data Size:2164</w:t>
      </w:r>
    </w:p>
    <w:p w14:paraId="413DC01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RTSPI   Data Size:861</w:t>
      </w:r>
    </w:p>
    <w:p w14:paraId="78FFD56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CCAPI   Data Size:188</w:t>
      </w:r>
    </w:p>
    <w:p w14:paraId="09A9B09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VOIPRTP Data Size:158</w:t>
      </w:r>
    </w:p>
    <w:p w14:paraId="4DE8A6A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Data Size:68</w:t>
      </w:r>
    </w:p>
    <w:p w14:paraId="714D98D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Data Size:4842</w:t>
      </w:r>
    </w:p>
    <w:p w14:paraId="48EEA529" w14:textId="77777777" w:rsidR="00321286" w:rsidRPr="008C75D2" w:rsidRDefault="00321286" w:rsidP="00321286">
      <w:pPr>
        <w:rPr>
          <w:rFonts w:ascii="Courier" w:eastAsia="Times New Roman" w:hAnsi="Courier" w:cs="Times New Roman"/>
          <w:sz w:val="20"/>
          <w:szCs w:val="20"/>
        </w:rPr>
      </w:pPr>
    </w:p>
    <w:p w14:paraId="0643035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DB INFO ========</w:t>
      </w:r>
    </w:p>
    <w:p w14:paraId="53E4EF1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Number of calls in HA DB: 0</w:t>
      </w:r>
    </w:p>
    <w:p w14:paraId="10B4F2D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Number of calls in HA sync pending DB: 0</w:t>
      </w:r>
    </w:p>
    <w:p w14:paraId="08D4DF6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Number of current SWMTP calls with HA: 0</w:t>
      </w:r>
    </w:p>
    <w:p w14:paraId="698B15DB" w14:textId="77777777" w:rsidR="00321286" w:rsidRPr="008C75D2" w:rsidRDefault="00321286" w:rsidP="00321286">
      <w:pPr>
        <w:rPr>
          <w:rFonts w:ascii="Courier" w:eastAsia="Times New Roman" w:hAnsi="Courier" w:cs="Times New Roman"/>
          <w:sz w:val="20"/>
          <w:szCs w:val="20"/>
        </w:rPr>
      </w:pPr>
    </w:p>
    <w:p w14:paraId="17D26F8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7F0DDA1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First a few entries in HA DB:</w:t>
      </w:r>
    </w:p>
    <w:p w14:paraId="5173D5A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63D958D6" w14:textId="77777777" w:rsidR="00321286" w:rsidRPr="008C75D2" w:rsidRDefault="00321286" w:rsidP="00321286">
      <w:pPr>
        <w:rPr>
          <w:rFonts w:ascii="Courier" w:eastAsia="Times New Roman" w:hAnsi="Courier" w:cs="Times New Roman"/>
          <w:sz w:val="20"/>
          <w:szCs w:val="20"/>
        </w:rPr>
      </w:pPr>
    </w:p>
    <w:p w14:paraId="243207C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2E60FE5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First a few entries in Sync Pending DB:</w:t>
      </w:r>
    </w:p>
    <w:p w14:paraId="5A0A070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4DBD6772" w14:textId="77777777" w:rsidR="00321286" w:rsidRPr="008C75D2" w:rsidRDefault="00321286" w:rsidP="00321286">
      <w:pPr>
        <w:rPr>
          <w:rFonts w:ascii="Courier" w:eastAsia="Times New Roman" w:hAnsi="Courier" w:cs="Times New Roman"/>
          <w:sz w:val="20"/>
          <w:szCs w:val="20"/>
        </w:rPr>
      </w:pPr>
    </w:p>
    <w:p w14:paraId="7636659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1FE34DC2" w14:textId="77777777" w:rsidR="00321286" w:rsidRPr="008C75D2" w:rsidRDefault="00321286" w:rsidP="00321286">
      <w:pPr>
        <w:rPr>
          <w:rFonts w:ascii="Courier" w:eastAsia="Times New Roman" w:hAnsi="Courier" w:cs="Times New Roman"/>
          <w:sz w:val="20"/>
          <w:szCs w:val="20"/>
        </w:rPr>
      </w:pPr>
    </w:p>
    <w:p w14:paraId="6E2ADC7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Process INFO ========</w:t>
      </w:r>
    </w:p>
    <w:p w14:paraId="7D58F55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Active process current tick: 46846</w:t>
      </w:r>
    </w:p>
    <w:p w14:paraId="58C9975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Active process number of tick events pending: 0</w:t>
      </w:r>
    </w:p>
    <w:p w14:paraId="48C10655"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Active process number of tick events processed: 0</w:t>
      </w:r>
    </w:p>
    <w:p w14:paraId="301CB728" w14:textId="77777777" w:rsidR="00321286" w:rsidRPr="008C75D2" w:rsidRDefault="00321286" w:rsidP="00321286">
      <w:pPr>
        <w:rPr>
          <w:rFonts w:ascii="Courier" w:eastAsia="Times New Roman" w:hAnsi="Courier" w:cs="Times New Roman"/>
          <w:sz w:val="20"/>
          <w:szCs w:val="20"/>
        </w:rPr>
      </w:pPr>
    </w:p>
    <w:p w14:paraId="58AB4FE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RF INFO ========</w:t>
      </w:r>
    </w:p>
    <w:p w14:paraId="3F25FB22"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FUNCTIONING RF DOMAIN: 0x2</w:t>
      </w:r>
    </w:p>
    <w:p w14:paraId="2F201E7F" w14:textId="77777777" w:rsidR="00321286" w:rsidRPr="008C75D2" w:rsidRDefault="00321286" w:rsidP="00321286">
      <w:pPr>
        <w:rPr>
          <w:rFonts w:ascii="Courier" w:eastAsia="Times New Roman" w:hAnsi="Courier" w:cs="Times New Roman"/>
          <w:sz w:val="20"/>
          <w:szCs w:val="20"/>
        </w:rPr>
      </w:pPr>
    </w:p>
    <w:p w14:paraId="7E3EAB2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4537E54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RF Domain: 0x0</w:t>
      </w:r>
    </w:p>
    <w:p w14:paraId="0C63E25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Client Name: VOIP RF CLIENT</w:t>
      </w:r>
    </w:p>
    <w:p w14:paraId="6EEEB54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RF Client ID: 1345</w:t>
      </w:r>
    </w:p>
    <w:p w14:paraId="56ADACA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RF Client SEQ: 128</w:t>
      </w:r>
    </w:p>
    <w:p w14:paraId="5FC460B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My current RF state ACTIVE (13)</w:t>
      </w:r>
    </w:p>
    <w:p w14:paraId="0BC06B7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Peer current RF state DISABLED (1)</w:t>
      </w:r>
    </w:p>
    <w:p w14:paraId="6FE65850" w14:textId="77777777" w:rsidR="00321286" w:rsidRPr="008C75D2" w:rsidRDefault="00321286" w:rsidP="00321286">
      <w:pPr>
        <w:rPr>
          <w:rFonts w:ascii="Courier" w:eastAsia="Times New Roman" w:hAnsi="Courier" w:cs="Times New Roman"/>
          <w:sz w:val="20"/>
          <w:szCs w:val="20"/>
        </w:rPr>
      </w:pPr>
    </w:p>
    <w:p w14:paraId="72D6F0D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Current VOIP HA state [LOCAL / PEER] :</w:t>
      </w:r>
    </w:p>
    <w:p w14:paraId="3AE26B0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[ACTIVE (13) / UNKNOWN (0)]</w:t>
      </w:r>
    </w:p>
    <w:p w14:paraId="1B2FEBCB" w14:textId="77777777" w:rsidR="00321286" w:rsidRPr="008C75D2" w:rsidRDefault="00321286" w:rsidP="00321286">
      <w:pPr>
        <w:rPr>
          <w:rFonts w:ascii="Courier" w:eastAsia="Times New Roman" w:hAnsi="Courier" w:cs="Times New Roman"/>
          <w:sz w:val="20"/>
          <w:szCs w:val="20"/>
        </w:rPr>
      </w:pPr>
    </w:p>
    <w:p w14:paraId="187589D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7035AE55"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RF Domain: 0x2 [RG: 1]</w:t>
      </w:r>
    </w:p>
    <w:p w14:paraId="566DD9AE"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Voice HA Client Name: VOIP RG CLIENT</w:t>
      </w:r>
    </w:p>
    <w:p w14:paraId="4F44CA24"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Voice HA RF Client ID: 4054</w:t>
      </w:r>
    </w:p>
    <w:p w14:paraId="1D0BB06E"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Voice HA RF Client SEQ: 418</w:t>
      </w:r>
    </w:p>
    <w:p w14:paraId="647C2E45" w14:textId="77777777" w:rsidR="00321286" w:rsidRPr="008C75D2" w:rsidRDefault="00321286" w:rsidP="00321286">
      <w:pPr>
        <w:rPr>
          <w:rFonts w:ascii="Courier" w:eastAsia="Times New Roman" w:hAnsi="Courier" w:cs="Times New Roman"/>
          <w:color w:val="FF0000"/>
          <w:sz w:val="20"/>
          <w:szCs w:val="20"/>
        </w:rPr>
      </w:pPr>
      <w:r w:rsidRPr="008C75D2">
        <w:rPr>
          <w:rFonts w:ascii="Courier" w:eastAsia="Times New Roman" w:hAnsi="Courier" w:cs="Times New Roman"/>
          <w:color w:val="FF0000"/>
          <w:sz w:val="20"/>
          <w:szCs w:val="20"/>
        </w:rPr>
        <w:t>My current RF state STANDBY HOT (8)</w:t>
      </w:r>
    </w:p>
    <w:p w14:paraId="0B0803C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color w:val="FF0000"/>
          <w:sz w:val="20"/>
          <w:szCs w:val="20"/>
        </w:rPr>
        <w:t>Peer current RF state ACTIVE (13)</w:t>
      </w:r>
    </w:p>
    <w:p w14:paraId="4D84D22A" w14:textId="77777777" w:rsidR="00321286" w:rsidRPr="008C75D2" w:rsidRDefault="00321286" w:rsidP="00321286">
      <w:pPr>
        <w:rPr>
          <w:rFonts w:ascii="Courier" w:eastAsia="Times New Roman" w:hAnsi="Courier" w:cs="Times New Roman"/>
          <w:sz w:val="20"/>
          <w:szCs w:val="20"/>
        </w:rPr>
      </w:pPr>
    </w:p>
    <w:p w14:paraId="7B7F60E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Current VOIP HA state [LOCAL / PEER] :</w:t>
      </w:r>
    </w:p>
    <w:p w14:paraId="60B69C3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[STANDBY HOT (8) / ACTIVE (13)]</w:t>
      </w:r>
    </w:p>
    <w:p w14:paraId="58930F3E" w14:textId="77777777" w:rsidR="00321286" w:rsidRPr="008C75D2" w:rsidRDefault="00321286" w:rsidP="00321286">
      <w:pPr>
        <w:rPr>
          <w:rFonts w:ascii="Courier" w:eastAsia="Times New Roman" w:hAnsi="Courier" w:cs="Times New Roman"/>
          <w:sz w:val="20"/>
          <w:szCs w:val="20"/>
        </w:rPr>
      </w:pPr>
    </w:p>
    <w:p w14:paraId="1CBC98A4"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w:t>
      </w:r>
    </w:p>
    <w:p w14:paraId="0A387A4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Standby is not available.</w:t>
      </w:r>
    </w:p>
    <w:p w14:paraId="33B7160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System has not experienced switchover.</w:t>
      </w:r>
    </w:p>
    <w:p w14:paraId="11D52BDE" w14:textId="77777777" w:rsidR="00321286" w:rsidRPr="008C75D2" w:rsidRDefault="00321286" w:rsidP="00321286">
      <w:pPr>
        <w:rPr>
          <w:rFonts w:ascii="Courier" w:eastAsia="Times New Roman" w:hAnsi="Courier" w:cs="Times New Roman"/>
          <w:sz w:val="20"/>
          <w:szCs w:val="20"/>
        </w:rPr>
      </w:pPr>
    </w:p>
    <w:p w14:paraId="3A0099E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CF INFO ========</w:t>
      </w:r>
    </w:p>
    <w:p w14:paraId="441CD38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Voice HA CF for RG(1):</w:t>
      </w:r>
    </w:p>
    <w:p w14:paraId="20EB22F5"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w:t>
      </w:r>
      <w:r w:rsidR="003C2E42">
        <w:rPr>
          <w:rFonts w:ascii="Courier" w:eastAsia="Times New Roman" w:hAnsi="Courier" w:cs="Times New Roman"/>
          <w:sz w:val="20"/>
          <w:szCs w:val="20"/>
        </w:rPr>
        <w:t xml:space="preserve">  </w:t>
      </w:r>
      <w:proofErr w:type="gramStart"/>
      <w:r w:rsidR="003C2E42">
        <w:rPr>
          <w:rFonts w:ascii="Courier" w:eastAsia="Times New Roman" w:hAnsi="Courier" w:cs="Times New Roman"/>
          <w:sz w:val="20"/>
          <w:szCs w:val="20"/>
        </w:rPr>
        <w:t>local</w:t>
      </w:r>
      <w:proofErr w:type="gramEnd"/>
      <w:r w:rsidR="003C2E42">
        <w:rPr>
          <w:rFonts w:ascii="Courier" w:eastAsia="Times New Roman" w:hAnsi="Courier" w:cs="Times New Roman"/>
          <w:sz w:val="20"/>
          <w:szCs w:val="20"/>
        </w:rPr>
        <w:t xml:space="preserve"> </w:t>
      </w:r>
      <w:proofErr w:type="spellStart"/>
      <w:r w:rsidR="003C2E42">
        <w:rPr>
          <w:rFonts w:ascii="Courier" w:eastAsia="Times New Roman" w:hAnsi="Courier" w:cs="Times New Roman"/>
          <w:sz w:val="20"/>
          <w:szCs w:val="20"/>
        </w:rPr>
        <w:t>ip</w:t>
      </w:r>
      <w:proofErr w:type="spellEnd"/>
      <w:r w:rsidR="003C2E42">
        <w:rPr>
          <w:rFonts w:ascii="Courier" w:eastAsia="Times New Roman" w:hAnsi="Courier" w:cs="Times New Roman"/>
          <w:sz w:val="20"/>
          <w:szCs w:val="20"/>
        </w:rPr>
        <w:t xml:space="preserve"> = 9.13.25.191; remote </w:t>
      </w:r>
      <w:proofErr w:type="spellStart"/>
      <w:r w:rsidR="003C2E42">
        <w:rPr>
          <w:rFonts w:ascii="Courier" w:eastAsia="Times New Roman" w:hAnsi="Courier" w:cs="Times New Roman"/>
          <w:sz w:val="20"/>
          <w:szCs w:val="20"/>
        </w:rPr>
        <w:t>ip</w:t>
      </w:r>
      <w:proofErr w:type="spellEnd"/>
      <w:r w:rsidR="003C2E42">
        <w:rPr>
          <w:rFonts w:ascii="Courier" w:eastAsia="Times New Roman" w:hAnsi="Courier" w:cs="Times New Roman"/>
          <w:sz w:val="20"/>
          <w:szCs w:val="20"/>
        </w:rPr>
        <w:t xml:space="preserve"> = 9.13.25.190</w:t>
      </w:r>
    </w:p>
    <w:p w14:paraId="77A8C6B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w:t>
      </w:r>
      <w:proofErr w:type="gramStart"/>
      <w:r w:rsidRPr="008C75D2">
        <w:rPr>
          <w:rFonts w:ascii="Courier" w:eastAsia="Times New Roman" w:hAnsi="Courier" w:cs="Times New Roman"/>
          <w:sz w:val="20"/>
          <w:szCs w:val="20"/>
        </w:rPr>
        <w:t>local</w:t>
      </w:r>
      <w:proofErr w:type="gramEnd"/>
      <w:r w:rsidRPr="008C75D2">
        <w:rPr>
          <w:rFonts w:ascii="Courier" w:eastAsia="Times New Roman" w:hAnsi="Courier" w:cs="Times New Roman"/>
          <w:sz w:val="20"/>
          <w:szCs w:val="20"/>
        </w:rPr>
        <w:t xml:space="preserve"> port = 4025; remote port = 4026</w:t>
      </w:r>
    </w:p>
    <w:p w14:paraId="20DCB07A"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CF setup done: TRUE</w:t>
      </w:r>
    </w:p>
    <w:p w14:paraId="4D6B092B"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Role is Standby. Server side stats:</w:t>
      </w:r>
    </w:p>
    <w:p w14:paraId="1E4B901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Received raw message: 0</w:t>
      </w:r>
    </w:p>
    <w:p w14:paraId="53E3712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Received checkpointing requests: 0</w:t>
      </w:r>
    </w:p>
    <w:p w14:paraId="577A061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Invalid header counter: 0</w:t>
      </w:r>
    </w:p>
    <w:p w14:paraId="7F47ACE3" w14:textId="77777777" w:rsidR="00321286" w:rsidRPr="008C75D2" w:rsidRDefault="00321286" w:rsidP="00321286">
      <w:pPr>
        <w:rPr>
          <w:rFonts w:ascii="Courier" w:eastAsia="Times New Roman" w:hAnsi="Courier" w:cs="Times New Roman"/>
          <w:sz w:val="20"/>
          <w:szCs w:val="20"/>
        </w:rPr>
      </w:pPr>
    </w:p>
    <w:p w14:paraId="7BC0842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Voice HA COUNTERS ========</w:t>
      </w:r>
    </w:p>
    <w:p w14:paraId="239C0BD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number of checkpoint requests sent (Active): 0</w:t>
      </w:r>
    </w:p>
    <w:p w14:paraId="348002D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APP DATA sent on Active: 0</w:t>
      </w:r>
    </w:p>
    <w:p w14:paraId="2DF8C42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CREATE sent on Active: 0</w:t>
      </w:r>
    </w:p>
    <w:p w14:paraId="3B88BBF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MODIFY sent on Active: 0</w:t>
      </w:r>
    </w:p>
    <w:p w14:paraId="079EEED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DELETE sent on Active: 0</w:t>
      </w:r>
    </w:p>
    <w:p w14:paraId="773E2D6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number of checkpoint requested received (Standby): 0</w:t>
      </w:r>
    </w:p>
    <w:p w14:paraId="2760030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APP DATA received on Standby: 0</w:t>
      </w:r>
    </w:p>
    <w:p w14:paraId="2961429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CREATE received on Standby: 0</w:t>
      </w:r>
    </w:p>
    <w:p w14:paraId="134572C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MODIFY received on Standby: 0</w:t>
      </w:r>
    </w:p>
    <w:p w14:paraId="6A510BCA"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Total DELETE received on Standby: 0</w:t>
      </w:r>
    </w:p>
    <w:p w14:paraId="423E39D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Media Inactivity event count: 0</w:t>
      </w:r>
    </w:p>
    <w:p w14:paraId="683EF2A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Max Media Up time since Call Create: 0 msecs</w:t>
      </w:r>
    </w:p>
    <w:p w14:paraId="51EFFE4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Queue Failed for MEDIA EVENT - move entry 2 sync pending db: 0</w:t>
      </w:r>
    </w:p>
    <w:p w14:paraId="7EFAF588"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Queue Failed for CREATE - move entry to sync pending db: 0</w:t>
      </w:r>
    </w:p>
    <w:p w14:paraId="7CAA5964"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Queue Failed for MODIFY - move entry to sync pending db: 0</w:t>
      </w:r>
    </w:p>
    <w:p w14:paraId="2E343C4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Queue Failed for DELETE - move entry to sync pending db: 0</w:t>
      </w:r>
    </w:p>
    <w:p w14:paraId="24F844E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No Entry Found when processing Tick Queue Event:  0</w:t>
      </w:r>
    </w:p>
    <w:p w14:paraId="63775F9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Entry Deleted - never checkpointed     :0</w:t>
      </w:r>
    </w:p>
    <w:p w14:paraId="759A838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Added Element to Multi Delete List:   0</w:t>
      </w:r>
    </w:p>
    <w:p w14:paraId="43B5FA2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received Delete as part of Multi-Delete Message:  0</w:t>
      </w:r>
    </w:p>
    <w:p w14:paraId="3749EDDA"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Active Sent Multi Delete Message to Standby:   0</w:t>
      </w:r>
    </w:p>
    <w:p w14:paraId="2A36959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0</w:t>
      </w:r>
    </w:p>
    <w:p w14:paraId="0B14BF8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Negotiation Message:   0</w:t>
      </w:r>
    </w:p>
    <w:p w14:paraId="3605894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No Msg Header:   0</w:t>
      </w:r>
    </w:p>
    <w:p w14:paraId="0D70F2D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ISSU Xform Fail:   0</w:t>
      </w:r>
    </w:p>
    <w:p w14:paraId="4121E25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malloc VOIP Buffer fail:   0</w:t>
      </w:r>
    </w:p>
    <w:p w14:paraId="4BF556E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Standby Callback Invoked by CF - enqueue to voip ha fail:   0</w:t>
      </w:r>
    </w:p>
    <w:p w14:paraId="1E13F5A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0  0  0  0  0  0  0  0  0  0  0  0  0  0  0  0  0  0  0  0  0  0  0  0  0  0  0</w:t>
      </w:r>
    </w:p>
    <w:p w14:paraId="7EC496D4"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0  0  0  0  0  0  0  0  0  0  0  0  0  0  0  0  0  0  0  0  0  0  0  0  0  0</w:t>
      </w:r>
    </w:p>
    <w:p w14:paraId="56DB50EE"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0  0  0  0  0  0  0  0  0  0  0  0  0  0  0  0  0  0  0  0  0  0  0  0  0  0  0</w:t>
      </w:r>
    </w:p>
    <w:p w14:paraId="36BC9580"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0  0  0  0  0  0  0  0  0  0  0  0  0  0  0  0  0  0  0  0  0  0  0  0  0  0  0</w:t>
      </w:r>
    </w:p>
    <w:p w14:paraId="7BC01D9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 xml:space="preserve">  0  0  0  0  0  0  0  0  0  0  0  0  0  0  0  0  0  0  0  0  0</w:t>
      </w:r>
    </w:p>
    <w:p w14:paraId="143B7496" w14:textId="77777777" w:rsidR="00321286" w:rsidRPr="008C75D2" w:rsidRDefault="00321286" w:rsidP="00321286">
      <w:pPr>
        <w:rPr>
          <w:rFonts w:ascii="Courier" w:eastAsia="Times New Roman" w:hAnsi="Courier" w:cs="Times New Roman"/>
          <w:sz w:val="20"/>
          <w:szCs w:val="20"/>
        </w:rPr>
      </w:pPr>
    </w:p>
    <w:p w14:paraId="47F44C6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overflow: 0</w:t>
      </w:r>
    </w:p>
    <w:p w14:paraId="0224B257"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DB elememnt pool overrun count: 0</w:t>
      </w:r>
    </w:p>
    <w:p w14:paraId="54DA64A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DB aux element pool overrun count: 0</w:t>
      </w:r>
    </w:p>
    <w:p w14:paraId="5955667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DB insertion failure count: 0</w:t>
      </w:r>
    </w:p>
    <w:p w14:paraId="3C47D7DD"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HA DB deletion failure count: 0</w:t>
      </w:r>
    </w:p>
    <w:p w14:paraId="2B3118D2"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Tick event pool overrun count: 0</w:t>
      </w:r>
    </w:p>
    <w:p w14:paraId="1591FA79"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Tick event queue overrun count: 0</w:t>
      </w:r>
    </w:p>
    <w:p w14:paraId="1C42A0B1"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send failure count - ISSU Transform Failure: 0</w:t>
      </w:r>
    </w:p>
    <w:p w14:paraId="431B6AA3"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send failure count - CF failed: 0</w:t>
      </w:r>
    </w:p>
    <w:p w14:paraId="0DD6BBDF"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get buffer failure count: 0</w:t>
      </w:r>
    </w:p>
    <w:p w14:paraId="01F20686"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Received IPC Flow ON from CF: 0</w:t>
      </w:r>
    </w:p>
    <w:p w14:paraId="3CF0F21C" w14:textId="77777777" w:rsidR="00321286" w:rsidRPr="008C75D2" w:rsidRDefault="00321286" w:rsidP="00321286">
      <w:pPr>
        <w:rPr>
          <w:rFonts w:ascii="Courier" w:eastAsia="Times New Roman" w:hAnsi="Courier" w:cs="Times New Roman"/>
          <w:sz w:val="20"/>
          <w:szCs w:val="20"/>
        </w:rPr>
      </w:pPr>
      <w:r w:rsidRPr="008C75D2">
        <w:rPr>
          <w:rFonts w:ascii="Courier" w:eastAsia="Times New Roman" w:hAnsi="Courier" w:cs="Times New Roman"/>
          <w:sz w:val="20"/>
          <w:szCs w:val="20"/>
        </w:rPr>
        <w:t>Checkpoint Received IPC Flow OFF from CF: 0</w:t>
      </w:r>
    </w:p>
    <w:p w14:paraId="0284F531" w14:textId="77777777" w:rsidR="009A1D3E" w:rsidRDefault="009A1D3E" w:rsidP="00321286">
      <w:pPr>
        <w:pStyle w:val="NormalWeb"/>
        <w:rPr>
          <w:b/>
          <w:u w:val="single"/>
        </w:rPr>
      </w:pPr>
    </w:p>
    <w:p w14:paraId="41BF1B30" w14:textId="77777777" w:rsidR="00321286" w:rsidRPr="002D63F7" w:rsidDel="00846921" w:rsidRDefault="00321286" w:rsidP="00321286">
      <w:pPr>
        <w:pStyle w:val="NormalWeb"/>
        <w:rPr>
          <w:del w:id="538" w:author="Pashmeen  Mistry" w:date="2011-07-21T16:38:00Z"/>
          <w:b/>
          <w:u w:val="single"/>
        </w:rPr>
      </w:pPr>
      <w:del w:id="539" w:author="Pashmeen  Mistry" w:date="2011-07-21T16:38:00Z">
        <w:r w:rsidRPr="009A1D3E" w:rsidDel="00846921">
          <w:rPr>
            <w:b/>
            <w:u w:val="single"/>
          </w:rPr>
          <w:delText>Show the media-inactivity count on the Active when the calls are over</w:delText>
        </w:r>
        <w:r w:rsidRPr="002D63F7" w:rsidDel="00846921">
          <w:rPr>
            <w:b/>
            <w:u w:val="single"/>
          </w:rPr>
          <w:delText xml:space="preserve"> </w:delText>
        </w:r>
      </w:del>
    </w:p>
    <w:p w14:paraId="5B82D7BB" w14:textId="77777777" w:rsidR="00321286" w:rsidDel="00846921" w:rsidRDefault="00321286" w:rsidP="00321286">
      <w:pPr>
        <w:pStyle w:val="NormalWeb"/>
        <w:rPr>
          <w:del w:id="540" w:author="Pashmeen  Mistry" w:date="2011-07-21T16:38:00Z"/>
        </w:rPr>
      </w:pPr>
      <w:del w:id="541" w:author="Pashmeen  Mistry" w:date="2011-07-21T16:38:00Z">
        <w:r w:rsidDel="00846921">
          <w:delText>In the following example 800 calls are cleared by the media-inactivity timer.</w:delText>
        </w:r>
      </w:del>
    </w:p>
    <w:p w14:paraId="459B02DD" w14:textId="77777777" w:rsidR="00321286" w:rsidDel="00846921" w:rsidRDefault="00321286" w:rsidP="00321286">
      <w:pPr>
        <w:pStyle w:val="code"/>
        <w:rPr>
          <w:del w:id="542" w:author="Pashmeen  Mistry" w:date="2011-07-21T16:38:00Z"/>
        </w:rPr>
      </w:pPr>
    </w:p>
    <w:p w14:paraId="66C9C1A2" w14:textId="77777777" w:rsidR="00321286" w:rsidRPr="00714ED6" w:rsidDel="00846921" w:rsidRDefault="00321286" w:rsidP="00321286">
      <w:pPr>
        <w:pStyle w:val="code"/>
        <w:rPr>
          <w:del w:id="543" w:author="Pashmeen  Mistry" w:date="2011-07-21T16:38:00Z"/>
        </w:rPr>
      </w:pPr>
      <w:del w:id="544" w:author="Pashmeen  Mistry" w:date="2011-07-21T16:38:00Z">
        <w:r w:rsidRPr="00145A5E" w:rsidDel="00846921">
          <w:delText>XFR-2#sh</w:delText>
        </w:r>
        <w:r w:rsidDel="00846921">
          <w:delText>ow</w:delText>
        </w:r>
        <w:r w:rsidRPr="00145A5E" w:rsidDel="00846921">
          <w:delText xml:space="preserve"> voice high-availability summ</w:delText>
        </w:r>
        <w:r w:rsidDel="00846921">
          <w:delText>ary</w:delText>
        </w:r>
      </w:del>
    </w:p>
    <w:p w14:paraId="65164C86" w14:textId="77777777" w:rsidR="00321286" w:rsidRPr="00145A5E" w:rsidDel="00846921" w:rsidRDefault="00321286" w:rsidP="00321286">
      <w:pPr>
        <w:pStyle w:val="code"/>
        <w:rPr>
          <w:del w:id="545" w:author="Pashmeen  Mistry" w:date="2011-07-21T16:38:00Z"/>
        </w:rPr>
      </w:pPr>
      <w:del w:id="546" w:author="Pashmeen  Mistry" w:date="2011-07-21T16:38:00Z">
        <w:r w:rsidRPr="00145A5E" w:rsidDel="00846921">
          <w:delText>======== Voice HA DB INFO ========</w:delText>
        </w:r>
      </w:del>
    </w:p>
    <w:p w14:paraId="2382A75E" w14:textId="77777777" w:rsidR="00321286" w:rsidRPr="00145A5E" w:rsidDel="00846921" w:rsidRDefault="00321286" w:rsidP="00321286">
      <w:pPr>
        <w:pStyle w:val="code"/>
        <w:rPr>
          <w:del w:id="547" w:author="Pashmeen  Mistry" w:date="2011-07-21T16:38:00Z"/>
        </w:rPr>
      </w:pPr>
      <w:del w:id="548" w:author="Pashmeen  Mistry" w:date="2011-07-21T16:38:00Z">
        <w:r w:rsidRPr="00145A5E" w:rsidDel="00846921">
          <w:delText>Number of calls in HA DB: 0</w:delText>
        </w:r>
      </w:del>
    </w:p>
    <w:p w14:paraId="665B9032" w14:textId="77777777" w:rsidR="00321286" w:rsidRPr="00145A5E" w:rsidDel="00846921" w:rsidRDefault="00321286" w:rsidP="00321286">
      <w:pPr>
        <w:pStyle w:val="code"/>
        <w:rPr>
          <w:del w:id="549" w:author="Pashmeen  Mistry" w:date="2011-07-21T16:38:00Z"/>
        </w:rPr>
      </w:pPr>
      <w:del w:id="550" w:author="Pashmeen  Mistry" w:date="2011-07-21T16:38:00Z">
        <w:r w:rsidRPr="00145A5E" w:rsidDel="00846921">
          <w:delText>Number of calls in HA sync pending DB: 0</w:delText>
        </w:r>
      </w:del>
    </w:p>
    <w:p w14:paraId="61B7C034" w14:textId="77777777" w:rsidR="00321286" w:rsidRPr="00145A5E" w:rsidDel="00846921" w:rsidRDefault="00321286" w:rsidP="00321286">
      <w:pPr>
        <w:pStyle w:val="code"/>
        <w:rPr>
          <w:del w:id="551" w:author="Pashmeen  Mistry" w:date="2011-07-21T16:38:00Z"/>
        </w:rPr>
      </w:pPr>
      <w:del w:id="552" w:author="Pashmeen  Mistry" w:date="2011-07-21T16:38:00Z">
        <w:r w:rsidRPr="00145A5E" w:rsidDel="00846921">
          <w:delText>Number of calls in HA preserved session DB: 0</w:delText>
        </w:r>
      </w:del>
    </w:p>
    <w:p w14:paraId="61557643" w14:textId="77777777" w:rsidR="00321286" w:rsidRPr="00145A5E" w:rsidDel="00846921" w:rsidRDefault="00321286" w:rsidP="00321286">
      <w:pPr>
        <w:pStyle w:val="code"/>
        <w:rPr>
          <w:del w:id="553" w:author="Pashmeen  Mistry" w:date="2011-07-21T16:38:00Z"/>
        </w:rPr>
      </w:pPr>
    </w:p>
    <w:p w14:paraId="26A6CD58" w14:textId="77777777" w:rsidR="00321286" w:rsidRPr="00145A5E" w:rsidDel="00846921" w:rsidRDefault="00321286" w:rsidP="00321286">
      <w:pPr>
        <w:pStyle w:val="code"/>
        <w:rPr>
          <w:del w:id="554" w:author="Pashmeen  Mistry" w:date="2011-07-21T16:38:00Z"/>
        </w:rPr>
      </w:pPr>
      <w:del w:id="555" w:author="Pashmeen  Mistry" w:date="2011-07-21T16:38:00Z">
        <w:r w:rsidRPr="00145A5E" w:rsidDel="00846921">
          <w:delText>-----------------------------</w:delText>
        </w:r>
      </w:del>
    </w:p>
    <w:p w14:paraId="68207D1C" w14:textId="77777777" w:rsidR="00321286" w:rsidRPr="00145A5E" w:rsidDel="00846921" w:rsidRDefault="00321286" w:rsidP="00321286">
      <w:pPr>
        <w:pStyle w:val="code"/>
        <w:rPr>
          <w:del w:id="556" w:author="Pashmeen  Mistry" w:date="2011-07-21T16:38:00Z"/>
        </w:rPr>
      </w:pPr>
      <w:del w:id="557" w:author="Pashmeen  Mistry" w:date="2011-07-21T16:38:00Z">
        <w:r w:rsidRPr="00145A5E" w:rsidDel="00846921">
          <w:delText>First a few entries in HA DB:</w:delText>
        </w:r>
      </w:del>
    </w:p>
    <w:p w14:paraId="416C9AB3" w14:textId="77777777" w:rsidR="00321286" w:rsidRPr="00145A5E" w:rsidDel="00846921" w:rsidRDefault="00321286" w:rsidP="00321286">
      <w:pPr>
        <w:pStyle w:val="code"/>
        <w:rPr>
          <w:del w:id="558" w:author="Pashmeen  Mistry" w:date="2011-07-21T16:38:00Z"/>
        </w:rPr>
      </w:pPr>
      <w:del w:id="559" w:author="Pashmeen  Mistry" w:date="2011-07-21T16:38:00Z">
        <w:r w:rsidRPr="00145A5E" w:rsidDel="00846921">
          <w:delText>-----------------------------</w:delText>
        </w:r>
      </w:del>
    </w:p>
    <w:p w14:paraId="7E77A4B5" w14:textId="77777777" w:rsidR="00321286" w:rsidRPr="00145A5E" w:rsidDel="00846921" w:rsidRDefault="00321286" w:rsidP="00321286">
      <w:pPr>
        <w:pStyle w:val="code"/>
        <w:rPr>
          <w:del w:id="560" w:author="Pashmeen  Mistry" w:date="2011-07-21T16:38:00Z"/>
        </w:rPr>
      </w:pPr>
    </w:p>
    <w:p w14:paraId="4EF6B23B" w14:textId="77777777" w:rsidR="00321286" w:rsidRPr="00145A5E" w:rsidDel="00846921" w:rsidRDefault="00321286" w:rsidP="00321286">
      <w:pPr>
        <w:pStyle w:val="code"/>
        <w:rPr>
          <w:del w:id="561" w:author="Pashmeen  Mistry" w:date="2011-07-21T16:38:00Z"/>
        </w:rPr>
      </w:pPr>
      <w:del w:id="562" w:author="Pashmeen  Mistry" w:date="2011-07-21T16:38:00Z">
        <w:r w:rsidRPr="00145A5E" w:rsidDel="00846921">
          <w:delText>---------------------------------------</w:delText>
        </w:r>
      </w:del>
    </w:p>
    <w:p w14:paraId="692072A6" w14:textId="77777777" w:rsidR="00321286" w:rsidRPr="00145A5E" w:rsidDel="00846921" w:rsidRDefault="00321286" w:rsidP="00321286">
      <w:pPr>
        <w:pStyle w:val="code"/>
        <w:rPr>
          <w:del w:id="563" w:author="Pashmeen  Mistry" w:date="2011-07-21T16:38:00Z"/>
        </w:rPr>
      </w:pPr>
      <w:del w:id="564" w:author="Pashmeen  Mistry" w:date="2011-07-21T16:38:00Z">
        <w:r w:rsidRPr="00145A5E" w:rsidDel="00846921">
          <w:delText>First a few entries in Sync Pending DB:</w:delText>
        </w:r>
      </w:del>
    </w:p>
    <w:p w14:paraId="1CDB35C1" w14:textId="77777777" w:rsidR="00321286" w:rsidRPr="00145A5E" w:rsidDel="00846921" w:rsidRDefault="00321286" w:rsidP="00321286">
      <w:pPr>
        <w:pStyle w:val="code"/>
        <w:rPr>
          <w:del w:id="565" w:author="Pashmeen  Mistry" w:date="2011-07-21T16:38:00Z"/>
        </w:rPr>
      </w:pPr>
      <w:del w:id="566" w:author="Pashmeen  Mistry" w:date="2011-07-21T16:38:00Z">
        <w:r w:rsidRPr="00145A5E" w:rsidDel="00846921">
          <w:delText>---------------------------------------</w:delText>
        </w:r>
      </w:del>
    </w:p>
    <w:p w14:paraId="20A9F2B9" w14:textId="77777777" w:rsidR="00321286" w:rsidRPr="00145A5E" w:rsidDel="00846921" w:rsidRDefault="00321286" w:rsidP="00321286">
      <w:pPr>
        <w:pStyle w:val="code"/>
        <w:rPr>
          <w:del w:id="567" w:author="Pashmeen  Mistry" w:date="2011-07-21T16:38:00Z"/>
        </w:rPr>
      </w:pPr>
    </w:p>
    <w:p w14:paraId="32D1733B" w14:textId="77777777" w:rsidR="00321286" w:rsidRPr="00145A5E" w:rsidDel="00846921" w:rsidRDefault="00321286" w:rsidP="00321286">
      <w:pPr>
        <w:pStyle w:val="code"/>
        <w:rPr>
          <w:del w:id="568" w:author="Pashmeen  Mistry" w:date="2011-07-21T16:38:00Z"/>
        </w:rPr>
      </w:pPr>
      <w:del w:id="569" w:author="Pashmeen  Mistry" w:date="2011-07-21T16:38:00Z">
        <w:r w:rsidRPr="00145A5E" w:rsidDel="00846921">
          <w:delText>----------------------------</w:delText>
        </w:r>
      </w:del>
    </w:p>
    <w:p w14:paraId="283E77FA" w14:textId="77777777" w:rsidR="00321286" w:rsidRPr="00145A5E" w:rsidDel="00846921" w:rsidRDefault="00321286" w:rsidP="00321286">
      <w:pPr>
        <w:pStyle w:val="code"/>
        <w:rPr>
          <w:del w:id="570" w:author="Pashmeen  Mistry" w:date="2011-07-21T16:38:00Z"/>
        </w:rPr>
      </w:pPr>
    </w:p>
    <w:p w14:paraId="7F8D679E" w14:textId="77777777" w:rsidR="00321286" w:rsidRPr="00145A5E" w:rsidDel="00846921" w:rsidRDefault="00321286" w:rsidP="00321286">
      <w:pPr>
        <w:pStyle w:val="code"/>
        <w:rPr>
          <w:del w:id="571" w:author="Pashmeen  Mistry" w:date="2011-07-21T16:38:00Z"/>
        </w:rPr>
      </w:pPr>
      <w:del w:id="572" w:author="Pashmeen  Mistry" w:date="2011-07-21T16:38:00Z">
        <w:r w:rsidRPr="00145A5E" w:rsidDel="00846921">
          <w:delText>======== Voice HA Process INFO ========</w:delText>
        </w:r>
      </w:del>
    </w:p>
    <w:p w14:paraId="6ECD0245" w14:textId="77777777" w:rsidR="00321286" w:rsidRPr="00145A5E" w:rsidDel="00846921" w:rsidRDefault="00321286" w:rsidP="00321286">
      <w:pPr>
        <w:pStyle w:val="code"/>
        <w:rPr>
          <w:del w:id="573" w:author="Pashmeen  Mistry" w:date="2011-07-21T16:38:00Z"/>
        </w:rPr>
      </w:pPr>
      <w:del w:id="574" w:author="Pashmeen  Mistry" w:date="2011-07-21T16:38:00Z">
        <w:r w:rsidRPr="00145A5E" w:rsidDel="00846921">
          <w:delText>Active process current tick: 4213</w:delText>
        </w:r>
      </w:del>
    </w:p>
    <w:p w14:paraId="49DD043B" w14:textId="77777777" w:rsidR="00321286" w:rsidRPr="00145A5E" w:rsidDel="00846921" w:rsidRDefault="00321286" w:rsidP="00321286">
      <w:pPr>
        <w:pStyle w:val="code"/>
        <w:rPr>
          <w:del w:id="575" w:author="Pashmeen  Mistry" w:date="2011-07-21T16:38:00Z"/>
        </w:rPr>
      </w:pPr>
      <w:del w:id="576" w:author="Pashmeen  Mistry" w:date="2011-07-21T16:38:00Z">
        <w:r w:rsidRPr="00145A5E" w:rsidDel="00846921">
          <w:delText>Active process number of tick events pending: 0</w:delText>
        </w:r>
      </w:del>
    </w:p>
    <w:p w14:paraId="3EF82C51" w14:textId="77777777" w:rsidR="00321286" w:rsidRPr="00145A5E" w:rsidDel="00846921" w:rsidRDefault="00321286" w:rsidP="00321286">
      <w:pPr>
        <w:pStyle w:val="code"/>
        <w:rPr>
          <w:del w:id="577" w:author="Pashmeen  Mistry" w:date="2011-07-21T16:38:00Z"/>
        </w:rPr>
      </w:pPr>
      <w:del w:id="578" w:author="Pashmeen  Mistry" w:date="2011-07-21T16:38:00Z">
        <w:r w:rsidRPr="00145A5E" w:rsidDel="00846921">
          <w:delText>Active process number of tick events processed: 0</w:delText>
        </w:r>
      </w:del>
    </w:p>
    <w:p w14:paraId="51C8F3F2" w14:textId="77777777" w:rsidR="00321286" w:rsidRPr="00145A5E" w:rsidDel="00846921" w:rsidRDefault="00321286" w:rsidP="00321286">
      <w:pPr>
        <w:pStyle w:val="code"/>
        <w:rPr>
          <w:del w:id="579" w:author="Pashmeen  Mistry" w:date="2011-07-21T16:38:00Z"/>
        </w:rPr>
      </w:pPr>
      <w:del w:id="580" w:author="Pashmeen  Mistry" w:date="2011-07-21T16:38:00Z">
        <w:r w:rsidRPr="00145A5E" w:rsidDel="00846921">
          <w:delText>voice service voip is  configured to have redundancy</w:delText>
        </w:r>
      </w:del>
    </w:p>
    <w:p w14:paraId="2543608F" w14:textId="77777777" w:rsidR="00321286" w:rsidRPr="00145A5E" w:rsidDel="00846921" w:rsidRDefault="00321286" w:rsidP="00321286">
      <w:pPr>
        <w:pStyle w:val="code"/>
        <w:rPr>
          <w:del w:id="581" w:author="Pashmeen  Mistry" w:date="2011-07-21T16:38:00Z"/>
        </w:rPr>
      </w:pPr>
    </w:p>
    <w:p w14:paraId="24DC1908" w14:textId="77777777" w:rsidR="00321286" w:rsidRPr="00145A5E" w:rsidDel="00846921" w:rsidRDefault="00321286" w:rsidP="00321286">
      <w:pPr>
        <w:pStyle w:val="code"/>
        <w:rPr>
          <w:del w:id="582" w:author="Pashmeen  Mistry" w:date="2011-07-21T16:38:00Z"/>
        </w:rPr>
      </w:pPr>
      <w:del w:id="583" w:author="Pashmeen  Mistry" w:date="2011-07-21T16:38:00Z">
        <w:r w:rsidRPr="00145A5E" w:rsidDel="00846921">
          <w:delText>======== Voice HA RF INFO ========</w:delText>
        </w:r>
      </w:del>
    </w:p>
    <w:p w14:paraId="2AB8FB89" w14:textId="77777777" w:rsidR="00321286" w:rsidRPr="00145A5E" w:rsidDel="00846921" w:rsidRDefault="00321286" w:rsidP="00321286">
      <w:pPr>
        <w:pStyle w:val="code"/>
        <w:rPr>
          <w:del w:id="584" w:author="Pashmeen  Mistry" w:date="2011-07-21T16:38:00Z"/>
        </w:rPr>
      </w:pPr>
      <w:del w:id="585" w:author="Pashmeen  Mistry" w:date="2011-07-21T16:38:00Z">
        <w:r w:rsidRPr="00145A5E" w:rsidDel="00846921">
          <w:delText>Voice HA RF Client Name: VOIP RF CLIENT</w:delText>
        </w:r>
      </w:del>
    </w:p>
    <w:p w14:paraId="15967005" w14:textId="77777777" w:rsidR="00321286" w:rsidRPr="00145A5E" w:rsidDel="00846921" w:rsidRDefault="00321286" w:rsidP="00321286">
      <w:pPr>
        <w:pStyle w:val="code"/>
        <w:rPr>
          <w:del w:id="586" w:author="Pashmeen  Mistry" w:date="2011-07-21T16:38:00Z"/>
        </w:rPr>
      </w:pPr>
      <w:del w:id="587" w:author="Pashmeen  Mistry" w:date="2011-07-21T16:38:00Z">
        <w:r w:rsidRPr="00145A5E" w:rsidDel="00846921">
          <w:delText>Voice HA RF Client ID: 1345</w:delText>
        </w:r>
      </w:del>
    </w:p>
    <w:p w14:paraId="47541A9A" w14:textId="77777777" w:rsidR="00321286" w:rsidRPr="00145A5E" w:rsidDel="00846921" w:rsidRDefault="00321286" w:rsidP="00321286">
      <w:pPr>
        <w:pStyle w:val="code"/>
        <w:rPr>
          <w:del w:id="588" w:author="Pashmeen  Mistry" w:date="2011-07-21T16:38:00Z"/>
        </w:rPr>
      </w:pPr>
      <w:del w:id="589" w:author="Pashmeen  Mistry" w:date="2011-07-21T16:38:00Z">
        <w:r w:rsidRPr="00145A5E" w:rsidDel="00846921">
          <w:delText>My current rf state ACTIVE</w:delText>
        </w:r>
      </w:del>
    </w:p>
    <w:p w14:paraId="008D54ED" w14:textId="77777777" w:rsidR="00321286" w:rsidRPr="00145A5E" w:rsidDel="00846921" w:rsidRDefault="00321286" w:rsidP="00321286">
      <w:pPr>
        <w:pStyle w:val="code"/>
        <w:rPr>
          <w:del w:id="590" w:author="Pashmeen  Mistry" w:date="2011-07-21T16:38:00Z"/>
        </w:rPr>
      </w:pPr>
      <w:del w:id="591" w:author="Pashmeen  Mistry" w:date="2011-07-21T16:38:00Z">
        <w:r w:rsidRPr="00145A5E" w:rsidDel="00846921">
          <w:delText>Peer current rf state STANDBY HOT</w:delText>
        </w:r>
      </w:del>
    </w:p>
    <w:p w14:paraId="48FFA672" w14:textId="77777777" w:rsidR="00321286" w:rsidRPr="00145A5E" w:rsidDel="00846921" w:rsidRDefault="00321286" w:rsidP="00321286">
      <w:pPr>
        <w:pStyle w:val="code"/>
        <w:rPr>
          <w:del w:id="592" w:author="Pashmeen  Mistry" w:date="2011-07-21T16:38:00Z"/>
        </w:rPr>
      </w:pPr>
      <w:del w:id="593" w:author="Pashmeen  Mistry" w:date="2011-07-21T16:38:00Z">
        <w:r w:rsidRPr="00145A5E" w:rsidDel="00846921">
          <w:delText>Voice HA Active and Standby are in sync.</w:delText>
        </w:r>
      </w:del>
    </w:p>
    <w:p w14:paraId="12A12C8C" w14:textId="77777777" w:rsidR="00321286" w:rsidRPr="00145A5E" w:rsidDel="00846921" w:rsidRDefault="00321286" w:rsidP="00321286">
      <w:pPr>
        <w:pStyle w:val="code"/>
        <w:rPr>
          <w:del w:id="594" w:author="Pashmeen  Mistry" w:date="2011-07-21T16:38:00Z"/>
        </w:rPr>
      </w:pPr>
      <w:del w:id="595" w:author="Pashmeen  Mistry" w:date="2011-07-21T16:38:00Z">
        <w:r w:rsidRPr="00145A5E" w:rsidDel="00846921">
          <w:delText>System has experienced switchover.</w:delText>
        </w:r>
      </w:del>
    </w:p>
    <w:p w14:paraId="4C36C097" w14:textId="77777777" w:rsidR="00321286" w:rsidRPr="00145A5E" w:rsidDel="00846921" w:rsidRDefault="00321286" w:rsidP="00321286">
      <w:pPr>
        <w:pStyle w:val="code"/>
        <w:rPr>
          <w:del w:id="596" w:author="Pashmeen  Mistry" w:date="2011-07-21T16:38:00Z"/>
        </w:rPr>
      </w:pPr>
    </w:p>
    <w:p w14:paraId="6B873080" w14:textId="77777777" w:rsidR="00321286" w:rsidRPr="00145A5E" w:rsidDel="00846921" w:rsidRDefault="00321286" w:rsidP="00321286">
      <w:pPr>
        <w:pStyle w:val="code"/>
        <w:rPr>
          <w:del w:id="597" w:author="Pashmeen  Mistry" w:date="2011-07-21T16:38:00Z"/>
        </w:rPr>
      </w:pPr>
      <w:del w:id="598" w:author="Pashmeen  Mistry" w:date="2011-07-21T16:38:00Z">
        <w:r w:rsidRPr="00145A5E" w:rsidDel="00846921">
          <w:delText>======== Voice HA CF INFO ========</w:delText>
        </w:r>
      </w:del>
    </w:p>
    <w:p w14:paraId="3C5CA1ED" w14:textId="77777777" w:rsidR="00321286" w:rsidRPr="00145A5E" w:rsidDel="00846921" w:rsidRDefault="00321286" w:rsidP="00321286">
      <w:pPr>
        <w:pStyle w:val="code"/>
        <w:rPr>
          <w:del w:id="599" w:author="Pashmeen  Mistry" w:date="2011-07-21T16:38:00Z"/>
        </w:rPr>
      </w:pPr>
      <w:del w:id="600" w:author="Pashmeen  Mistry" w:date="2011-07-21T16:38:00Z">
        <w:r w:rsidRPr="00145A5E" w:rsidDel="00846921">
          <w:delText>Voice HA CF Client Name: CHKPT VOIP SYMPHONY</w:delText>
        </w:r>
      </w:del>
    </w:p>
    <w:p w14:paraId="48BCCBA7" w14:textId="77777777" w:rsidR="00321286" w:rsidRPr="00145A5E" w:rsidDel="00846921" w:rsidRDefault="00321286" w:rsidP="00321286">
      <w:pPr>
        <w:pStyle w:val="code"/>
        <w:rPr>
          <w:del w:id="601" w:author="Pashmeen  Mistry" w:date="2011-07-21T16:38:00Z"/>
        </w:rPr>
      </w:pPr>
      <w:del w:id="602" w:author="Pashmeen  Mistry" w:date="2011-07-21T16:38:00Z">
        <w:r w:rsidRPr="00145A5E" w:rsidDel="00846921">
          <w:delText>Voice HA CF Client ID: 252</w:delText>
        </w:r>
      </w:del>
    </w:p>
    <w:p w14:paraId="0DDD953F" w14:textId="77777777" w:rsidR="00321286" w:rsidRPr="00145A5E" w:rsidDel="00846921" w:rsidRDefault="00321286" w:rsidP="00321286">
      <w:pPr>
        <w:pStyle w:val="code"/>
        <w:rPr>
          <w:del w:id="603" w:author="Pashmeen  Mistry" w:date="2011-07-21T16:38:00Z"/>
        </w:rPr>
      </w:pPr>
      <w:del w:id="604" w:author="Pashmeen  Mistry" w:date="2011-07-21T16:38:00Z">
        <w:r w:rsidRPr="00145A5E" w:rsidDel="00846921">
          <w:delText>Voice HA CF Client Status: Peer READY; TP flow ON.</w:delText>
        </w:r>
      </w:del>
    </w:p>
    <w:p w14:paraId="08B3419F" w14:textId="77777777" w:rsidR="00321286" w:rsidRPr="00145A5E" w:rsidDel="00846921" w:rsidRDefault="00321286" w:rsidP="00321286">
      <w:pPr>
        <w:pStyle w:val="code"/>
        <w:rPr>
          <w:del w:id="605" w:author="Pashmeen  Mistry" w:date="2011-07-21T16:38:00Z"/>
        </w:rPr>
      </w:pPr>
    </w:p>
    <w:p w14:paraId="5FE918EC" w14:textId="77777777" w:rsidR="00321286" w:rsidRPr="00145A5E" w:rsidDel="00846921" w:rsidRDefault="00321286" w:rsidP="00321286">
      <w:pPr>
        <w:pStyle w:val="code"/>
        <w:rPr>
          <w:del w:id="606" w:author="Pashmeen  Mistry" w:date="2011-07-21T16:38:00Z"/>
        </w:rPr>
      </w:pPr>
      <w:del w:id="607" w:author="Pashmeen  Mistry" w:date="2011-07-21T16:38:00Z">
        <w:r w:rsidRPr="00145A5E" w:rsidDel="00846921">
          <w:delText>======== Voice HA COUNTERS ========</w:delText>
        </w:r>
      </w:del>
    </w:p>
    <w:p w14:paraId="0C6DFD5D" w14:textId="77777777" w:rsidR="00321286" w:rsidRPr="00145A5E" w:rsidDel="00846921" w:rsidRDefault="00321286" w:rsidP="00321286">
      <w:pPr>
        <w:pStyle w:val="code"/>
        <w:rPr>
          <w:del w:id="608" w:author="Pashmeen  Mistry" w:date="2011-07-21T16:38:00Z"/>
        </w:rPr>
      </w:pPr>
      <w:del w:id="609" w:author="Pashmeen  Mistry" w:date="2011-07-21T16:38:00Z">
        <w:r w:rsidRPr="00145A5E" w:rsidDel="00846921">
          <w:delText>Total number of checkpoint requests sent (Active): 971</w:delText>
        </w:r>
      </w:del>
    </w:p>
    <w:p w14:paraId="729D9447" w14:textId="77777777" w:rsidR="00321286" w:rsidRPr="00145A5E" w:rsidDel="00846921" w:rsidRDefault="00321286" w:rsidP="00321286">
      <w:pPr>
        <w:pStyle w:val="code"/>
        <w:rPr>
          <w:del w:id="610" w:author="Pashmeen  Mistry" w:date="2011-07-21T16:38:00Z"/>
        </w:rPr>
      </w:pPr>
      <w:del w:id="611" w:author="Pashmeen  Mistry" w:date="2011-07-21T16:38:00Z">
        <w:r w:rsidRPr="00145A5E" w:rsidDel="00846921">
          <w:delText>Total number of checkpoint requested received (Standby): 800</w:delText>
        </w:r>
      </w:del>
    </w:p>
    <w:p w14:paraId="224E4A2D" w14:textId="77777777" w:rsidR="00321286" w:rsidRPr="00145A5E" w:rsidDel="00846921" w:rsidRDefault="00321286" w:rsidP="00321286">
      <w:pPr>
        <w:pStyle w:val="code"/>
        <w:rPr>
          <w:del w:id="612" w:author="Pashmeen  Mistry" w:date="2011-07-21T16:38:00Z"/>
        </w:rPr>
      </w:pPr>
      <w:del w:id="613" w:author="Pashmeen  Mistry" w:date="2011-07-21T16:38:00Z">
        <w:r w:rsidRPr="00145A5E" w:rsidDel="00846921">
          <w:delText>Total CREATE received on Standby: 800</w:delText>
        </w:r>
      </w:del>
    </w:p>
    <w:p w14:paraId="308066DB" w14:textId="77777777" w:rsidR="00321286" w:rsidRPr="00145A5E" w:rsidDel="00846921" w:rsidRDefault="00321286" w:rsidP="00321286">
      <w:pPr>
        <w:pStyle w:val="code"/>
        <w:rPr>
          <w:del w:id="614" w:author="Pashmeen  Mistry" w:date="2011-07-21T16:38:00Z"/>
        </w:rPr>
      </w:pPr>
      <w:del w:id="615" w:author="Pashmeen  Mistry" w:date="2011-07-21T16:38:00Z">
        <w:r w:rsidRPr="00145A5E" w:rsidDel="00846921">
          <w:delText>Total MODIFY received on Standby: 0</w:delText>
        </w:r>
      </w:del>
    </w:p>
    <w:p w14:paraId="48F6B67A" w14:textId="77777777" w:rsidR="00321286" w:rsidRPr="00145A5E" w:rsidDel="00846921" w:rsidRDefault="00321286" w:rsidP="00321286">
      <w:pPr>
        <w:pStyle w:val="code"/>
        <w:rPr>
          <w:del w:id="616" w:author="Pashmeen  Mistry" w:date="2011-07-21T16:38:00Z"/>
        </w:rPr>
      </w:pPr>
      <w:del w:id="617" w:author="Pashmeen  Mistry" w:date="2011-07-21T16:38:00Z">
        <w:r w:rsidRPr="00145A5E" w:rsidDel="00846921">
          <w:delText>Total DELETE received on Standby: 0</w:delText>
        </w:r>
      </w:del>
    </w:p>
    <w:p w14:paraId="3BC334C5" w14:textId="77777777" w:rsidR="00321286" w:rsidRPr="007D2A01" w:rsidDel="00846921" w:rsidRDefault="00321286" w:rsidP="00321286">
      <w:pPr>
        <w:pStyle w:val="code"/>
        <w:rPr>
          <w:del w:id="618" w:author="Pashmeen  Mistry" w:date="2011-07-21T16:38:00Z"/>
          <w:b/>
        </w:rPr>
      </w:pPr>
      <w:del w:id="619" w:author="Pashmeen  Mistry" w:date="2011-07-21T16:38:00Z">
        <w:r w:rsidRPr="007D2A01" w:rsidDel="00846921">
          <w:rPr>
            <w:b/>
          </w:rPr>
          <w:delText>Media Inactivity event count: 800</w:delText>
        </w:r>
      </w:del>
    </w:p>
    <w:p w14:paraId="4ACC4A39" w14:textId="77777777" w:rsidR="00321286" w:rsidRPr="00145A5E" w:rsidDel="00846921" w:rsidRDefault="00321286" w:rsidP="00321286">
      <w:pPr>
        <w:pStyle w:val="code"/>
        <w:rPr>
          <w:del w:id="620" w:author="Pashmeen  Mistry" w:date="2011-07-21T16:38:00Z"/>
        </w:rPr>
      </w:pPr>
    </w:p>
    <w:p w14:paraId="1A4852B0" w14:textId="77777777" w:rsidR="00321286" w:rsidRPr="00145A5E" w:rsidDel="00846921" w:rsidRDefault="00321286" w:rsidP="00321286">
      <w:pPr>
        <w:pStyle w:val="code"/>
        <w:rPr>
          <w:del w:id="621" w:author="Pashmeen  Mistry" w:date="2011-07-21T16:38:00Z"/>
        </w:rPr>
      </w:pPr>
      <w:del w:id="622" w:author="Pashmeen  Mistry" w:date="2011-07-21T16:38:00Z">
        <w:r w:rsidRPr="00145A5E" w:rsidDel="00846921">
          <w:delText>Checkpoint CREATE overflow: 0</w:delText>
        </w:r>
      </w:del>
    </w:p>
    <w:p w14:paraId="6398E594" w14:textId="77777777" w:rsidR="00321286" w:rsidRPr="00145A5E" w:rsidDel="00846921" w:rsidRDefault="00321286" w:rsidP="00321286">
      <w:pPr>
        <w:pStyle w:val="code"/>
        <w:rPr>
          <w:del w:id="623" w:author="Pashmeen  Mistry" w:date="2011-07-21T16:38:00Z"/>
        </w:rPr>
      </w:pPr>
      <w:del w:id="624" w:author="Pashmeen  Mistry" w:date="2011-07-21T16:38:00Z">
        <w:r w:rsidRPr="00145A5E" w:rsidDel="00846921">
          <w:delText>Checkpoint MODIFY overflow: 0</w:delText>
        </w:r>
      </w:del>
    </w:p>
    <w:p w14:paraId="7BAC4F14" w14:textId="77777777" w:rsidR="00321286" w:rsidRPr="00145A5E" w:rsidDel="00846921" w:rsidRDefault="00321286" w:rsidP="00321286">
      <w:pPr>
        <w:pStyle w:val="code"/>
        <w:rPr>
          <w:del w:id="625" w:author="Pashmeen  Mistry" w:date="2011-07-21T16:38:00Z"/>
        </w:rPr>
      </w:pPr>
      <w:del w:id="626" w:author="Pashmeen  Mistry" w:date="2011-07-21T16:38:00Z">
        <w:r w:rsidRPr="00145A5E" w:rsidDel="00846921">
          <w:delText>Checkpoint DELETE overflow: 0</w:delText>
        </w:r>
      </w:del>
    </w:p>
    <w:p w14:paraId="1C62BD2F" w14:textId="77777777" w:rsidR="00321286" w:rsidRPr="00145A5E" w:rsidDel="00846921" w:rsidRDefault="00321286" w:rsidP="00321286">
      <w:pPr>
        <w:pStyle w:val="code"/>
        <w:rPr>
          <w:del w:id="627" w:author="Pashmeen  Mistry" w:date="2011-07-21T16:38:00Z"/>
        </w:rPr>
      </w:pPr>
      <w:del w:id="628" w:author="Pashmeen  Mistry" w:date="2011-07-21T16:38:00Z">
        <w:r w:rsidRPr="00145A5E" w:rsidDel="00846921">
          <w:delText>HA DB elememnt pool overrun count: 0</w:delText>
        </w:r>
      </w:del>
    </w:p>
    <w:p w14:paraId="130084ED" w14:textId="77777777" w:rsidR="00321286" w:rsidRPr="00145A5E" w:rsidDel="00846921" w:rsidRDefault="00321286" w:rsidP="00321286">
      <w:pPr>
        <w:pStyle w:val="code"/>
        <w:rPr>
          <w:del w:id="629" w:author="Pashmeen  Mistry" w:date="2011-07-21T16:38:00Z"/>
        </w:rPr>
      </w:pPr>
      <w:del w:id="630" w:author="Pashmeen  Mistry" w:date="2011-07-21T16:38:00Z">
        <w:r w:rsidRPr="00145A5E" w:rsidDel="00846921">
          <w:delText>HA DB aux element pool overrun count: 0</w:delText>
        </w:r>
      </w:del>
    </w:p>
    <w:p w14:paraId="15F82B34" w14:textId="77777777" w:rsidR="00321286" w:rsidRPr="00145A5E" w:rsidDel="00846921" w:rsidRDefault="00321286" w:rsidP="00321286">
      <w:pPr>
        <w:pStyle w:val="code"/>
        <w:rPr>
          <w:del w:id="631" w:author="Pashmeen  Mistry" w:date="2011-07-21T16:38:00Z"/>
        </w:rPr>
      </w:pPr>
      <w:del w:id="632" w:author="Pashmeen  Mistry" w:date="2011-07-21T16:38:00Z">
        <w:r w:rsidRPr="00145A5E" w:rsidDel="00846921">
          <w:delText>HA DB insertion failure count: 0</w:delText>
        </w:r>
      </w:del>
    </w:p>
    <w:p w14:paraId="6C9E18B8" w14:textId="77777777" w:rsidR="00321286" w:rsidRPr="00145A5E" w:rsidDel="00846921" w:rsidRDefault="00321286" w:rsidP="00321286">
      <w:pPr>
        <w:pStyle w:val="code"/>
        <w:rPr>
          <w:del w:id="633" w:author="Pashmeen  Mistry" w:date="2011-07-21T16:38:00Z"/>
        </w:rPr>
      </w:pPr>
      <w:del w:id="634" w:author="Pashmeen  Mistry" w:date="2011-07-21T16:38:00Z">
        <w:r w:rsidRPr="00145A5E" w:rsidDel="00846921">
          <w:delText>HA DB deletion failure count: 0</w:delText>
        </w:r>
      </w:del>
    </w:p>
    <w:p w14:paraId="082738D8" w14:textId="77777777" w:rsidR="00321286" w:rsidRPr="00145A5E" w:rsidDel="00846921" w:rsidRDefault="00321286" w:rsidP="00321286">
      <w:pPr>
        <w:pStyle w:val="code"/>
        <w:rPr>
          <w:del w:id="635" w:author="Pashmeen  Mistry" w:date="2011-07-21T16:38:00Z"/>
        </w:rPr>
      </w:pPr>
      <w:del w:id="636" w:author="Pashmeen  Mistry" w:date="2011-07-21T16:38:00Z">
        <w:r w:rsidRPr="00145A5E" w:rsidDel="00846921">
          <w:delText>Tick event pool overrun count: 0</w:delText>
        </w:r>
      </w:del>
    </w:p>
    <w:p w14:paraId="63BC5C75" w14:textId="77777777" w:rsidR="00321286" w:rsidRPr="00145A5E" w:rsidDel="00846921" w:rsidRDefault="00321286" w:rsidP="00321286">
      <w:pPr>
        <w:pStyle w:val="code"/>
        <w:rPr>
          <w:del w:id="637" w:author="Pashmeen  Mistry" w:date="2011-07-21T16:38:00Z"/>
        </w:rPr>
      </w:pPr>
      <w:del w:id="638" w:author="Pashmeen  Mistry" w:date="2011-07-21T16:38:00Z">
        <w:r w:rsidRPr="00145A5E" w:rsidDel="00846921">
          <w:delText>Tick event queue overrun count: 0</w:delText>
        </w:r>
      </w:del>
    </w:p>
    <w:p w14:paraId="4C33D1DD" w14:textId="77777777" w:rsidR="00321286" w:rsidRPr="00145A5E" w:rsidDel="00846921" w:rsidRDefault="00321286" w:rsidP="00321286">
      <w:pPr>
        <w:pStyle w:val="code"/>
        <w:rPr>
          <w:del w:id="639" w:author="Pashmeen  Mistry" w:date="2011-07-21T16:38:00Z"/>
        </w:rPr>
      </w:pPr>
      <w:del w:id="640" w:author="Pashmeen  Mistry" w:date="2011-07-21T16:38:00Z">
        <w:r w:rsidRPr="00145A5E" w:rsidDel="00846921">
          <w:delText>Checkpoint send failure count: 0</w:delText>
        </w:r>
      </w:del>
    </w:p>
    <w:p w14:paraId="7B06F18F" w14:textId="77777777" w:rsidR="00321286" w:rsidRPr="00145A5E" w:rsidDel="00846921" w:rsidRDefault="00321286" w:rsidP="00321286">
      <w:pPr>
        <w:rPr>
          <w:del w:id="641" w:author="Pashmeen  Mistry" w:date="2011-07-21T16:38:00Z"/>
          <w:rFonts w:ascii="Courier" w:hAnsi="Courier" w:cs="Arial"/>
          <w:bCs/>
          <w:color w:val="000000"/>
          <w:sz w:val="20"/>
        </w:rPr>
      </w:pPr>
      <w:del w:id="642" w:author="Pashmeen  Mistry" w:date="2011-07-21T16:38:00Z">
        <w:r w:rsidDel="00846921">
          <w:rPr>
            <w:rFonts w:ascii="Courier" w:hAnsi="Courier" w:cs="Arial"/>
            <w:bCs/>
            <w:color w:val="000000"/>
            <w:sz w:val="20"/>
          </w:rPr>
          <w:delText xml:space="preserve">   </w:delText>
        </w:r>
        <w:r w:rsidRPr="00145A5E" w:rsidDel="00846921">
          <w:rPr>
            <w:rFonts w:ascii="Courier" w:hAnsi="Courier" w:cs="Arial"/>
            <w:bCs/>
            <w:color w:val="000000"/>
            <w:sz w:val="20"/>
          </w:rPr>
          <w:delText>Checkpoint get buffer failure count: 0</w:delText>
        </w:r>
      </w:del>
    </w:p>
    <w:p w14:paraId="546DF8D4" w14:textId="77777777" w:rsidR="00321286" w:rsidRDefault="00321286" w:rsidP="00321286">
      <w:pPr>
        <w:pStyle w:val="HTMLPreformatted"/>
        <w:jc w:val="both"/>
        <w:rPr>
          <w:rFonts w:ascii="Courier" w:hAnsi="Courier" w:cs="Arial"/>
          <w:bCs/>
          <w:color w:val="000000"/>
        </w:rPr>
      </w:pPr>
    </w:p>
    <w:p w14:paraId="19EFBCDA" w14:textId="77777777" w:rsidR="00321286" w:rsidRPr="002D63F7" w:rsidDel="00846921" w:rsidRDefault="00321286" w:rsidP="00321286">
      <w:pPr>
        <w:pStyle w:val="NormalWeb"/>
        <w:rPr>
          <w:del w:id="643" w:author="Pashmeen  Mistry" w:date="2011-07-21T16:38:00Z"/>
          <w:b/>
          <w:u w:val="single"/>
        </w:rPr>
      </w:pPr>
      <w:del w:id="644" w:author="Pashmeen  Mistry" w:date="2011-07-21T16:38:00Z">
        <w:r w:rsidRPr="009A1D3E" w:rsidDel="00846921">
          <w:rPr>
            <w:b/>
            <w:u w:val="single"/>
          </w:rPr>
          <w:delText>To check for native and nonnative (i.e. preserved) calls when both are present</w:delText>
        </w:r>
      </w:del>
    </w:p>
    <w:p w14:paraId="1D2CB6E3" w14:textId="77777777" w:rsidR="00321286" w:rsidDel="00846921" w:rsidRDefault="00321286" w:rsidP="00321286">
      <w:pPr>
        <w:pStyle w:val="HTMLPreformatted"/>
        <w:jc w:val="both"/>
        <w:rPr>
          <w:del w:id="645" w:author="Pashmeen  Mistry" w:date="2011-07-21T16:38:00Z"/>
          <w:rFonts w:ascii="Arial" w:hAnsi="Arial" w:cs="Arial"/>
        </w:rPr>
      </w:pPr>
    </w:p>
    <w:p w14:paraId="5770E513" w14:textId="77777777" w:rsidR="00321286" w:rsidDel="00846921" w:rsidRDefault="00321286" w:rsidP="00321286">
      <w:pPr>
        <w:rPr>
          <w:del w:id="646" w:author="Pashmeen  Mistry" w:date="2011-07-21T16:38:00Z"/>
          <w:rFonts w:ascii="Arial" w:hAnsi="Arial" w:cs="Arial"/>
          <w:color w:val="000000"/>
          <w:sz w:val="20"/>
        </w:rPr>
      </w:pPr>
      <w:del w:id="647" w:author="Pashmeen  Mistry" w:date="2011-07-21T16:38:00Z">
        <w:r w:rsidDel="00846921">
          <w:rPr>
            <w:rFonts w:ascii="Arial" w:hAnsi="Arial" w:cs="Arial"/>
            <w:color w:val="000000"/>
            <w:sz w:val="20"/>
          </w:rPr>
          <w:delText>The numbers of calls on the system are shown as follows:</w:delText>
        </w:r>
      </w:del>
    </w:p>
    <w:p w14:paraId="2110F61A" w14:textId="77777777" w:rsidR="00321286" w:rsidDel="00846921" w:rsidRDefault="00321286" w:rsidP="00321286">
      <w:pPr>
        <w:pStyle w:val="Bullet"/>
        <w:rPr>
          <w:del w:id="648" w:author="Pashmeen  Mistry" w:date="2011-07-21T16:38:00Z"/>
        </w:rPr>
      </w:pPr>
      <w:del w:id="649" w:author="Pashmeen  Mistry" w:date="2011-07-21T16:38:00Z">
        <w:r w:rsidRPr="00B20494" w:rsidDel="00846921">
          <w:delText xml:space="preserve">Total </w:delText>
        </w:r>
        <w:r w:rsidDel="00846921">
          <w:delText xml:space="preserve">number of </w:delText>
        </w:r>
        <w:r w:rsidRPr="00B20494" w:rsidDel="00846921">
          <w:delText xml:space="preserve">calls </w:delText>
        </w:r>
        <w:r w:rsidDel="00846921">
          <w:delText>= “Number of calls in HA DB” + “</w:delText>
        </w:r>
        <w:r w:rsidRPr="00145A5E" w:rsidDel="00846921">
          <w:delText>Number of call</w:delText>
        </w:r>
        <w:r w:rsidDel="00846921">
          <w:delText>s in HA sync pending DB”. This is 100 + 50 = 150 in the example output below.</w:delText>
        </w:r>
      </w:del>
    </w:p>
    <w:p w14:paraId="22BE0203" w14:textId="77777777" w:rsidR="00321286" w:rsidDel="00846921" w:rsidRDefault="00321286" w:rsidP="00321286">
      <w:pPr>
        <w:pStyle w:val="Bullet"/>
        <w:rPr>
          <w:del w:id="650" w:author="Pashmeen  Mistry" w:date="2011-07-21T16:38:00Z"/>
        </w:rPr>
      </w:pPr>
      <w:del w:id="651" w:author="Pashmeen  Mistry" w:date="2011-07-21T16:38:00Z">
        <w:r w:rsidDel="00846921">
          <w:delText>Total number of preserved (i.e. nonnative) calls = “</w:delText>
        </w:r>
        <w:r w:rsidRPr="00145A5E" w:rsidDel="00846921">
          <w:delText>Number of cal</w:delText>
        </w:r>
        <w:r w:rsidDel="00846921">
          <w:delText>ls in HA preserved session DB”. This is 70 in the example output below.</w:delText>
        </w:r>
      </w:del>
    </w:p>
    <w:p w14:paraId="6E5FFA43" w14:textId="77777777" w:rsidR="00321286" w:rsidDel="00846921" w:rsidRDefault="00321286" w:rsidP="00321286">
      <w:pPr>
        <w:pStyle w:val="Bullet"/>
        <w:rPr>
          <w:del w:id="652" w:author="Pashmeen  Mistry" w:date="2011-07-21T16:38:00Z"/>
        </w:rPr>
      </w:pPr>
      <w:del w:id="653" w:author="Pashmeen  Mistry" w:date="2011-07-21T16:38:00Z">
        <w:r w:rsidDel="00846921">
          <w:delText>Total number of native calls (i.e. calls set up since the failover and therefore not preserved over the failover) is the difference in the previous two numbers. In the example below, this is 150 – 70 = 80.</w:delText>
        </w:r>
      </w:del>
    </w:p>
    <w:p w14:paraId="7310DFFC" w14:textId="77777777" w:rsidR="00321286" w:rsidDel="00846921" w:rsidRDefault="00321286" w:rsidP="00321286">
      <w:pPr>
        <w:pStyle w:val="HTMLPreformatted"/>
        <w:jc w:val="both"/>
        <w:rPr>
          <w:del w:id="654" w:author="Pashmeen  Mistry" w:date="2011-07-21T16:38:00Z"/>
          <w:rFonts w:ascii="Arial" w:hAnsi="Arial" w:cs="Arial"/>
        </w:rPr>
      </w:pPr>
    </w:p>
    <w:p w14:paraId="696DCC4B" w14:textId="77777777" w:rsidR="00321286" w:rsidRPr="00714ED6" w:rsidDel="00846921" w:rsidRDefault="00321286" w:rsidP="00321286">
      <w:pPr>
        <w:pStyle w:val="code"/>
        <w:rPr>
          <w:del w:id="655" w:author="Pashmeen  Mistry" w:date="2011-07-21T16:38:00Z"/>
        </w:rPr>
      </w:pPr>
      <w:del w:id="656" w:author="Pashmeen  Mistry" w:date="2011-07-21T16:38:00Z">
        <w:r w:rsidRPr="00145A5E" w:rsidDel="00846921">
          <w:delText>XFR-2#sh</w:delText>
        </w:r>
        <w:r w:rsidDel="00846921">
          <w:delText>ow</w:delText>
        </w:r>
        <w:r w:rsidRPr="00145A5E" w:rsidDel="00846921">
          <w:delText xml:space="preserve"> voice high-availability summ</w:delText>
        </w:r>
        <w:r w:rsidDel="00846921">
          <w:delText>ary</w:delText>
        </w:r>
      </w:del>
    </w:p>
    <w:p w14:paraId="34433BED" w14:textId="77777777" w:rsidR="00321286" w:rsidRPr="00145A5E" w:rsidDel="00846921" w:rsidRDefault="00321286" w:rsidP="00321286">
      <w:pPr>
        <w:pStyle w:val="code"/>
        <w:rPr>
          <w:del w:id="657" w:author="Pashmeen  Mistry" w:date="2011-07-21T16:38:00Z"/>
        </w:rPr>
      </w:pPr>
      <w:del w:id="658" w:author="Pashmeen  Mistry" w:date="2011-07-21T16:38:00Z">
        <w:r w:rsidRPr="00145A5E" w:rsidDel="00846921">
          <w:delText>======== Voice HA DB INFO ========</w:delText>
        </w:r>
      </w:del>
    </w:p>
    <w:p w14:paraId="125ED568" w14:textId="77777777" w:rsidR="00321286" w:rsidRPr="00145A5E" w:rsidDel="00846921" w:rsidRDefault="00321286" w:rsidP="00321286">
      <w:pPr>
        <w:pStyle w:val="code"/>
        <w:rPr>
          <w:del w:id="659" w:author="Pashmeen  Mistry" w:date="2011-07-21T16:38:00Z"/>
        </w:rPr>
      </w:pPr>
      <w:del w:id="660" w:author="Pashmeen  Mistry" w:date="2011-07-21T16:38:00Z">
        <w:r w:rsidDel="00846921">
          <w:delText>Number of calls in HA DB: 100</w:delText>
        </w:r>
      </w:del>
    </w:p>
    <w:p w14:paraId="5B2DB63F" w14:textId="77777777" w:rsidR="00321286" w:rsidRPr="00145A5E" w:rsidDel="00846921" w:rsidRDefault="00321286" w:rsidP="00321286">
      <w:pPr>
        <w:pStyle w:val="code"/>
        <w:rPr>
          <w:del w:id="661" w:author="Pashmeen  Mistry" w:date="2011-07-21T16:38:00Z"/>
        </w:rPr>
      </w:pPr>
      <w:del w:id="662" w:author="Pashmeen  Mistry" w:date="2011-07-21T16:38:00Z">
        <w:r w:rsidRPr="00145A5E" w:rsidDel="00846921">
          <w:delText>Number of call</w:delText>
        </w:r>
        <w:r w:rsidDel="00846921">
          <w:delText>s in HA sync pending DB: 50</w:delText>
        </w:r>
      </w:del>
    </w:p>
    <w:p w14:paraId="03B562F6" w14:textId="77777777" w:rsidR="00321286" w:rsidDel="00846921" w:rsidRDefault="00321286" w:rsidP="00321286">
      <w:pPr>
        <w:pStyle w:val="code"/>
        <w:rPr>
          <w:del w:id="663" w:author="Pashmeen  Mistry" w:date="2011-07-21T16:38:00Z"/>
        </w:rPr>
      </w:pPr>
      <w:del w:id="664" w:author="Pashmeen  Mistry" w:date="2011-07-21T16:38:00Z">
        <w:r w:rsidRPr="00145A5E" w:rsidDel="00846921">
          <w:delText>Number of cal</w:delText>
        </w:r>
        <w:r w:rsidDel="00846921">
          <w:delText>ls in HA preserved session DB: 70</w:delText>
        </w:r>
      </w:del>
    </w:p>
    <w:p w14:paraId="60A22333" w14:textId="77777777" w:rsidR="00321286" w:rsidRPr="00C94CE6" w:rsidDel="00846921" w:rsidRDefault="00321286" w:rsidP="00321286">
      <w:pPr>
        <w:pStyle w:val="NormalWeb"/>
        <w:rPr>
          <w:del w:id="665" w:author="Pashmeen  Mistry" w:date="2011-07-21T16:38:00Z"/>
          <w:b/>
          <w:u w:val="single"/>
        </w:rPr>
      </w:pPr>
      <w:del w:id="666" w:author="Pashmeen  Mistry" w:date="2011-07-21T16:38:00Z">
        <w:r w:rsidRPr="00AD1932" w:rsidDel="00846921">
          <w:rPr>
            <w:b/>
            <w:u w:val="single"/>
          </w:rPr>
          <w:delText>To identify the presence of leaked RTP, HA, SPI sessions</w:delText>
        </w:r>
      </w:del>
    </w:p>
    <w:p w14:paraId="472D3F55" w14:textId="77777777" w:rsidR="00321286" w:rsidDel="00846921" w:rsidRDefault="00321286" w:rsidP="00321286">
      <w:pPr>
        <w:pStyle w:val="NormalWeb"/>
        <w:rPr>
          <w:del w:id="667" w:author="Pashmeen  Mistry" w:date="2011-07-21T16:38:00Z"/>
        </w:rPr>
      </w:pPr>
      <w:del w:id="668" w:author="Pashmeen  Mistry" w:date="2011-07-21T16:38:00Z">
        <w:r w:rsidDel="00846921">
          <w:delText xml:space="preserve">The total number of preserved (i.e. </w:delText>
        </w:r>
        <w:r w:rsidRPr="00582185" w:rsidDel="00846921">
          <w:delText>nonnative</w:delText>
        </w:r>
        <w:r w:rsidDel="00846921">
          <w:delText>)</w:delText>
        </w:r>
        <w:r w:rsidRPr="00582185" w:rsidDel="00846921">
          <w:delText xml:space="preserve"> calls cleared </w:delText>
        </w:r>
        <w:r w:rsidDel="00846921">
          <w:delText>by</w:delText>
        </w:r>
        <w:r w:rsidRPr="00582185" w:rsidDel="00846921">
          <w:delText xml:space="preserve"> media inactivity</w:delText>
        </w:r>
        <w:r w:rsidDel="00846921">
          <w:delText xml:space="preserve"> is = “</w:delText>
        </w:r>
        <w:r w:rsidRPr="00C94CE6" w:rsidDel="00846921">
          <w:delText>Total CREATE received</w:delText>
        </w:r>
        <w:r w:rsidDel="00846921">
          <w:delText xml:space="preserve"> on Standby” – “</w:delText>
        </w:r>
        <w:r w:rsidRPr="00C94CE6" w:rsidDel="00846921">
          <w:delText>Total DELETE received on Standby</w:delText>
        </w:r>
        <w:r w:rsidDel="00846921">
          <w:delText>” in the output shows below. Compare this number with the “</w:delText>
        </w:r>
        <w:r w:rsidRPr="00C94CE6" w:rsidDel="00846921">
          <w:delText>Media Inactivity event count</w:delText>
        </w:r>
        <w:r w:rsidDel="00846921">
          <w:delText>” as well as the number of m</w:delText>
        </w:r>
        <w:r w:rsidRPr="00582185" w:rsidDel="00846921">
          <w:delText xml:space="preserve">edia </w:delText>
        </w:r>
        <w:r w:rsidDel="00846921">
          <w:delText>d</w:delText>
        </w:r>
        <w:r w:rsidRPr="00582185" w:rsidDel="00846921">
          <w:delText>own</w:delText>
        </w:r>
        <w:r w:rsidDel="00846921">
          <w:delText xml:space="preserve"> </w:delText>
        </w:r>
        <w:r w:rsidRPr="00582185" w:rsidDel="00846921">
          <w:delText xml:space="preserve">events </w:delText>
        </w:r>
        <w:r w:rsidDel="00846921">
          <w:delText>shown by the output of “show voip fpi stats”.</w:delText>
        </w:r>
      </w:del>
    </w:p>
    <w:p w14:paraId="2DE3779F" w14:textId="77777777" w:rsidR="00321286" w:rsidDel="00846921" w:rsidRDefault="00321286" w:rsidP="00321286">
      <w:pPr>
        <w:pStyle w:val="code"/>
        <w:rPr>
          <w:del w:id="669" w:author="Pashmeen  Mistry" w:date="2011-07-21T16:38:00Z"/>
        </w:rPr>
      </w:pPr>
    </w:p>
    <w:p w14:paraId="0A70DD24" w14:textId="77777777" w:rsidR="00321286" w:rsidRPr="00714ED6" w:rsidDel="00846921" w:rsidRDefault="00321286" w:rsidP="00321286">
      <w:pPr>
        <w:pStyle w:val="code"/>
        <w:rPr>
          <w:del w:id="670" w:author="Pashmeen  Mistry" w:date="2011-07-21T16:38:00Z"/>
        </w:rPr>
      </w:pPr>
      <w:del w:id="671" w:author="Pashmeen  Mistry" w:date="2011-07-21T16:38:00Z">
        <w:r w:rsidRPr="00145A5E" w:rsidDel="00846921">
          <w:delText>XFR-2#sh</w:delText>
        </w:r>
        <w:r w:rsidDel="00846921">
          <w:delText>ow</w:delText>
        </w:r>
        <w:r w:rsidRPr="00145A5E" w:rsidDel="00846921">
          <w:delText xml:space="preserve"> voice high-availability summ</w:delText>
        </w:r>
        <w:r w:rsidDel="00846921">
          <w:delText>ary</w:delText>
        </w:r>
      </w:del>
    </w:p>
    <w:p w14:paraId="26E06168" w14:textId="77777777" w:rsidR="00321286" w:rsidRPr="00145A5E" w:rsidDel="00846921" w:rsidRDefault="00321286" w:rsidP="00321286">
      <w:pPr>
        <w:pStyle w:val="code"/>
        <w:rPr>
          <w:del w:id="672" w:author="Pashmeen  Mistry" w:date="2011-07-21T16:38:00Z"/>
        </w:rPr>
      </w:pPr>
      <w:del w:id="673" w:author="Pashmeen  Mistry" w:date="2011-07-21T16:38:00Z">
        <w:r w:rsidRPr="00145A5E" w:rsidDel="00846921">
          <w:delText>======== Voice HA DB INFO ========</w:delText>
        </w:r>
      </w:del>
    </w:p>
    <w:p w14:paraId="09059685" w14:textId="77777777" w:rsidR="00321286" w:rsidRPr="00145A5E" w:rsidDel="00846921" w:rsidRDefault="00321286" w:rsidP="00321286">
      <w:pPr>
        <w:pStyle w:val="code"/>
        <w:rPr>
          <w:del w:id="674" w:author="Pashmeen  Mistry" w:date="2011-07-21T16:38:00Z"/>
        </w:rPr>
      </w:pPr>
      <w:del w:id="675" w:author="Pashmeen  Mistry" w:date="2011-07-21T16:38:00Z">
        <w:r w:rsidRPr="00145A5E" w:rsidDel="00846921">
          <w:delText>Number of calls in HA DB: 0</w:delText>
        </w:r>
      </w:del>
    </w:p>
    <w:p w14:paraId="366C2796" w14:textId="77777777" w:rsidR="00321286" w:rsidRPr="00145A5E" w:rsidDel="00846921" w:rsidRDefault="00321286" w:rsidP="00321286">
      <w:pPr>
        <w:pStyle w:val="code"/>
        <w:rPr>
          <w:del w:id="676" w:author="Pashmeen  Mistry" w:date="2011-07-21T16:38:00Z"/>
        </w:rPr>
      </w:pPr>
      <w:del w:id="677" w:author="Pashmeen  Mistry" w:date="2011-07-21T16:38:00Z">
        <w:r w:rsidRPr="00145A5E" w:rsidDel="00846921">
          <w:delText>Number of calls in HA sync pending DB: 0</w:delText>
        </w:r>
      </w:del>
    </w:p>
    <w:p w14:paraId="6E3772F7" w14:textId="77777777" w:rsidR="00321286" w:rsidRPr="00145A5E" w:rsidDel="00846921" w:rsidRDefault="00321286" w:rsidP="00321286">
      <w:pPr>
        <w:pStyle w:val="code"/>
        <w:rPr>
          <w:del w:id="678" w:author="Pashmeen  Mistry" w:date="2011-07-21T16:38:00Z"/>
        </w:rPr>
      </w:pPr>
      <w:del w:id="679" w:author="Pashmeen  Mistry" w:date="2011-07-21T16:38:00Z">
        <w:r w:rsidRPr="00145A5E" w:rsidDel="00846921">
          <w:delText>Number of calls in HA preserved session DB: 0</w:delText>
        </w:r>
      </w:del>
    </w:p>
    <w:p w14:paraId="604266E3" w14:textId="77777777" w:rsidR="00321286" w:rsidDel="00846921" w:rsidRDefault="00321286" w:rsidP="00321286">
      <w:pPr>
        <w:pStyle w:val="code"/>
        <w:rPr>
          <w:del w:id="680" w:author="Pashmeen  Mistry" w:date="2011-07-21T16:38:00Z"/>
        </w:rPr>
      </w:pPr>
    </w:p>
    <w:p w14:paraId="6E7207BA" w14:textId="77777777" w:rsidR="00321286" w:rsidRPr="00145A5E" w:rsidDel="00846921" w:rsidRDefault="00321286" w:rsidP="00321286">
      <w:pPr>
        <w:pStyle w:val="code"/>
        <w:rPr>
          <w:del w:id="681" w:author="Pashmeen  Mistry" w:date="2011-07-21T16:38:00Z"/>
        </w:rPr>
      </w:pPr>
      <w:del w:id="682" w:author="Pashmeen  Mistry" w:date="2011-07-21T16:38:00Z">
        <w:r w:rsidRPr="00145A5E" w:rsidDel="00846921">
          <w:delText>======== Voice HA COUNTERS ========</w:delText>
        </w:r>
      </w:del>
    </w:p>
    <w:p w14:paraId="279F4EAD" w14:textId="77777777" w:rsidR="00321286" w:rsidRPr="00145A5E" w:rsidDel="00846921" w:rsidRDefault="00321286" w:rsidP="00321286">
      <w:pPr>
        <w:pStyle w:val="code"/>
        <w:rPr>
          <w:del w:id="683" w:author="Pashmeen  Mistry" w:date="2011-07-21T16:38:00Z"/>
        </w:rPr>
      </w:pPr>
      <w:del w:id="684" w:author="Pashmeen  Mistry" w:date="2011-07-21T16:38:00Z">
        <w:r w:rsidRPr="00145A5E" w:rsidDel="00846921">
          <w:delText>Total number of checkpoint requests sent (Active): 971</w:delText>
        </w:r>
      </w:del>
    </w:p>
    <w:p w14:paraId="259A101A" w14:textId="77777777" w:rsidR="00321286" w:rsidRPr="00145A5E" w:rsidDel="00846921" w:rsidRDefault="00321286" w:rsidP="00321286">
      <w:pPr>
        <w:pStyle w:val="code"/>
        <w:rPr>
          <w:del w:id="685" w:author="Pashmeen  Mistry" w:date="2011-07-21T16:38:00Z"/>
        </w:rPr>
      </w:pPr>
      <w:del w:id="686" w:author="Pashmeen  Mistry" w:date="2011-07-21T16:38:00Z">
        <w:r w:rsidRPr="00145A5E" w:rsidDel="00846921">
          <w:delText>Total number of checkpoint requested received (Standby): 800</w:delText>
        </w:r>
      </w:del>
    </w:p>
    <w:p w14:paraId="22687357" w14:textId="77777777" w:rsidR="00321286" w:rsidRPr="00D37E4E" w:rsidDel="00846921" w:rsidRDefault="00321286" w:rsidP="00321286">
      <w:pPr>
        <w:pStyle w:val="code"/>
        <w:rPr>
          <w:del w:id="687" w:author="Pashmeen  Mistry" w:date="2011-07-21T16:38:00Z"/>
          <w:b/>
        </w:rPr>
      </w:pPr>
      <w:del w:id="688" w:author="Pashmeen  Mistry" w:date="2011-07-21T16:38:00Z">
        <w:r w:rsidRPr="00D37E4E" w:rsidDel="00846921">
          <w:rPr>
            <w:b/>
          </w:rPr>
          <w:delText>Total CREATE received on Standby: 800</w:delText>
        </w:r>
      </w:del>
    </w:p>
    <w:p w14:paraId="1C1D856F" w14:textId="77777777" w:rsidR="00321286" w:rsidRPr="00145A5E" w:rsidDel="00846921" w:rsidRDefault="00321286" w:rsidP="00321286">
      <w:pPr>
        <w:pStyle w:val="code"/>
        <w:rPr>
          <w:del w:id="689" w:author="Pashmeen  Mistry" w:date="2011-07-21T16:38:00Z"/>
        </w:rPr>
      </w:pPr>
      <w:del w:id="690" w:author="Pashmeen  Mistry" w:date="2011-07-21T16:38:00Z">
        <w:r w:rsidRPr="00145A5E" w:rsidDel="00846921">
          <w:delText>Total MODIFY received on Standby: 0</w:delText>
        </w:r>
      </w:del>
    </w:p>
    <w:p w14:paraId="3394A8F9" w14:textId="77777777" w:rsidR="00321286" w:rsidRPr="00D37E4E" w:rsidDel="00846921" w:rsidRDefault="00321286" w:rsidP="00321286">
      <w:pPr>
        <w:pStyle w:val="code"/>
        <w:rPr>
          <w:del w:id="691" w:author="Pashmeen  Mistry" w:date="2011-07-21T16:38:00Z"/>
          <w:b/>
        </w:rPr>
      </w:pPr>
      <w:del w:id="692" w:author="Pashmeen  Mistry" w:date="2011-07-21T16:38:00Z">
        <w:r w:rsidRPr="00D37E4E" w:rsidDel="00846921">
          <w:rPr>
            <w:b/>
          </w:rPr>
          <w:delText>Total DELETE received on Standby: 0</w:delText>
        </w:r>
      </w:del>
    </w:p>
    <w:p w14:paraId="69233464" w14:textId="77777777" w:rsidR="00321286" w:rsidRPr="001F4319" w:rsidDel="00846921" w:rsidRDefault="00321286" w:rsidP="00321286">
      <w:pPr>
        <w:pStyle w:val="code"/>
        <w:rPr>
          <w:del w:id="693" w:author="Pashmeen  Mistry" w:date="2011-07-21T16:38:00Z"/>
          <w:b/>
        </w:rPr>
      </w:pPr>
      <w:del w:id="694" w:author="Pashmeen  Mistry" w:date="2011-07-21T16:38:00Z">
        <w:r w:rsidRPr="001F4319" w:rsidDel="00846921">
          <w:rPr>
            <w:b/>
          </w:rPr>
          <w:delText>Media Inactivity event count: 800</w:delText>
        </w:r>
      </w:del>
    </w:p>
    <w:p w14:paraId="069DDBAA" w14:textId="77777777" w:rsidR="00321286" w:rsidRDefault="00321286" w:rsidP="001E5D8F">
      <w:pPr>
        <w:pStyle w:val="Heading3"/>
      </w:pPr>
      <w:bookmarkStart w:id="695" w:name="_Toc268685335"/>
      <w:bookmarkStart w:id="696" w:name="_Toc169512146"/>
      <w:r>
        <w:t>Verify SIP IP Address Bindings</w:t>
      </w:r>
      <w:bookmarkEnd w:id="695"/>
      <w:bookmarkEnd w:id="696"/>
    </w:p>
    <w:p w14:paraId="7100BB7B" w14:textId="77777777" w:rsidR="00321286" w:rsidRDefault="00321286" w:rsidP="00321286">
      <w:pPr>
        <w:pStyle w:val="NormalWeb"/>
      </w:pPr>
      <w:r>
        <w:t xml:space="preserve">The </w:t>
      </w:r>
      <w:r w:rsidRPr="0084590C">
        <w:t>“</w:t>
      </w:r>
      <w:r w:rsidRPr="00B1408D">
        <w:t>show sip-ua status</w:t>
      </w:r>
      <w:r>
        <w:t xml:space="preserve">” </w:t>
      </w:r>
      <w:r w:rsidRPr="0084590C">
        <w:t>command</w:t>
      </w:r>
      <w:r>
        <w:t xml:space="preserve"> d</w:t>
      </w:r>
      <w:r w:rsidRPr="00B1408D">
        <w:t>isplay</w:t>
      </w:r>
      <w:r>
        <w:t>s SIP binding status.</w:t>
      </w:r>
    </w:p>
    <w:p w14:paraId="44255CC3" w14:textId="77777777" w:rsidR="00321286" w:rsidRPr="0084590C" w:rsidRDefault="00321286" w:rsidP="00321286">
      <w:pPr>
        <w:pStyle w:val="NormalWeb"/>
      </w:pPr>
    </w:p>
    <w:p w14:paraId="68648113"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Router1#show sip-ua status</w:t>
      </w:r>
    </w:p>
    <w:p w14:paraId="72B8A6BE"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SIP User Agent Status</w:t>
      </w:r>
    </w:p>
    <w:p w14:paraId="30E1B5FE"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SIP User Agent for UDP : ENABLED</w:t>
      </w:r>
    </w:p>
    <w:p w14:paraId="5E0FAB8F"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SIP User Agent for TCP : ENABLED</w:t>
      </w:r>
    </w:p>
    <w:p w14:paraId="1A35886F"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12BFCAFE"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SIP User Agent for TLS over TCP : ENABLED</w:t>
      </w:r>
    </w:p>
    <w:p w14:paraId="62DB1C62"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SIP User Agent bind status(signaling): DISABLED</w:t>
      </w:r>
    </w:p>
    <w:p w14:paraId="0ADCB897"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SIP User Agent bind status(media): DISABLED</w:t>
      </w:r>
    </w:p>
    <w:p w14:paraId="50A23C4A"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Snapshot of SIP listen sockets : 2</w:t>
      </w:r>
    </w:p>
    <w:p w14:paraId="7AEFCF00"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fr-FR"/>
        </w:rPr>
      </w:pPr>
      <w:r w:rsidRPr="00A60ABB">
        <w:rPr>
          <w:rFonts w:ascii="Courier New" w:eastAsia="Times New Roman" w:hAnsi="Courier New" w:cs="Courier New"/>
          <w:sz w:val="20"/>
          <w:szCs w:val="20"/>
          <w:lang w:val="fr-FR"/>
        </w:rPr>
        <w:t xml:space="preserve">            Local Address      Listen Port  Secure Listen Port</w:t>
      </w:r>
    </w:p>
    <w:p w14:paraId="5CE53752"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w:t>
      </w:r>
      <w:r w:rsidRPr="00A60ABB">
        <w:rPr>
          <w:rFonts w:ascii="Courier New" w:eastAsia="Times New Roman" w:hAnsi="Courier New" w:cs="Courier New"/>
          <w:sz w:val="20"/>
          <w:szCs w:val="20"/>
        </w:rPr>
        <w:t>=========  ===========  ==================</w:t>
      </w:r>
    </w:p>
    <w:p w14:paraId="60883C99"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3F34">
        <w:rPr>
          <w:rFonts w:ascii="Courier New" w:eastAsia="Times New Roman" w:hAnsi="Courier New" w:cs="Courier New"/>
          <w:sz w:val="20"/>
          <w:szCs w:val="20"/>
        </w:rPr>
        <w:t xml:space="preserve">10.10.25.14 </w:t>
      </w:r>
      <w:r>
        <w:rPr>
          <w:rFonts w:ascii="Courier New" w:eastAsia="Times New Roman" w:hAnsi="Courier New" w:cs="Courier New"/>
          <w:sz w:val="20"/>
          <w:szCs w:val="20"/>
        </w:rPr>
        <w:t xml:space="preserve">                    5060         5061</w:t>
      </w:r>
    </w:p>
    <w:p w14:paraId="6589A46E"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 xml:space="preserve"> </w:t>
      </w:r>
      <w:r w:rsidRPr="00733F34">
        <w:rPr>
          <w:rFonts w:ascii="Courier New" w:eastAsia="Times New Roman" w:hAnsi="Courier New" w:cs="Courier New"/>
          <w:sz w:val="20"/>
          <w:szCs w:val="20"/>
        </w:rPr>
        <w:t xml:space="preserve">10.10.24.14 </w:t>
      </w:r>
      <w:r>
        <w:rPr>
          <w:rFonts w:ascii="Courier New" w:eastAsia="Times New Roman" w:hAnsi="Courier New" w:cs="Courier New"/>
          <w:sz w:val="20"/>
          <w:szCs w:val="20"/>
        </w:rPr>
        <w:t xml:space="preserve">                    </w:t>
      </w:r>
      <w:r w:rsidRPr="00A60ABB">
        <w:rPr>
          <w:rFonts w:ascii="Courier New" w:eastAsia="Times New Roman" w:hAnsi="Courier New" w:cs="Courier New"/>
          <w:sz w:val="20"/>
          <w:szCs w:val="20"/>
        </w:rPr>
        <w:t>5060         5061</w:t>
      </w:r>
    </w:p>
    <w:p w14:paraId="6C75EA8C"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SIP early-media for 180 responses with SDP: ENABLED</w:t>
      </w:r>
    </w:p>
    <w:p w14:paraId="02B3EDDB" w14:textId="77777777" w:rsidR="00321286" w:rsidRPr="00A60ABB" w:rsidRDefault="00321286" w:rsidP="003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60ABB">
        <w:rPr>
          <w:rFonts w:ascii="Courier New" w:eastAsia="Times New Roman" w:hAnsi="Courier New" w:cs="Courier New"/>
          <w:sz w:val="20"/>
          <w:szCs w:val="20"/>
        </w:rPr>
        <w:t>SIP max-forwards : 70</w:t>
      </w:r>
    </w:p>
    <w:p w14:paraId="4BB89ABD" w14:textId="77777777" w:rsidR="00321286" w:rsidRPr="00582185" w:rsidRDefault="00321286" w:rsidP="001E5D8F">
      <w:pPr>
        <w:pStyle w:val="Heading3"/>
      </w:pPr>
      <w:bookmarkStart w:id="697" w:name="_Toc268685336"/>
      <w:bookmarkStart w:id="698" w:name="_Toc169512147"/>
      <w:r>
        <w:t>Verify Current CPU Use</w:t>
      </w:r>
      <w:bookmarkEnd w:id="697"/>
      <w:bookmarkEnd w:id="698"/>
    </w:p>
    <w:p w14:paraId="041516A3" w14:textId="77777777" w:rsidR="00321286" w:rsidRPr="0084590C" w:rsidRDefault="00321286" w:rsidP="00321286">
      <w:pPr>
        <w:pStyle w:val="NormalWeb"/>
      </w:pPr>
      <w:r>
        <w:t xml:space="preserve">The </w:t>
      </w:r>
      <w:r w:rsidRPr="0084590C">
        <w:t>“show process cpu history”</w:t>
      </w:r>
      <w:r>
        <w:t xml:space="preserve"> </w:t>
      </w:r>
      <w:r w:rsidRPr="0084590C">
        <w:t>command is used to verify the CPU utilization percentage at regular intervals.</w:t>
      </w:r>
    </w:p>
    <w:p w14:paraId="38122AC1" w14:textId="77777777" w:rsidR="00321286" w:rsidRDefault="00321286" w:rsidP="00321286">
      <w:pPr>
        <w:pStyle w:val="NormalWeb"/>
      </w:pPr>
      <w:r>
        <w:t>Check</w:t>
      </w:r>
      <w:r w:rsidRPr="001338C3">
        <w:t xml:space="preserve"> CPU utilization before performing a switchover and proceed with a </w:t>
      </w:r>
      <w:r>
        <w:t>forced failover</w:t>
      </w:r>
      <w:r w:rsidRPr="001338C3">
        <w:t xml:space="preserve"> only when the CPU utilization is </w:t>
      </w:r>
      <w:r>
        <w:t xml:space="preserve">less than </w:t>
      </w:r>
      <w:r w:rsidRPr="001338C3">
        <w:t>70%.</w:t>
      </w:r>
      <w:r>
        <w:t xml:space="preserve"> “show process cpu sorted” can also be issued repeatedly to get an idea of the CPU utilization for a particular process.</w:t>
      </w:r>
    </w:p>
    <w:p w14:paraId="2BFF0927" w14:textId="77777777" w:rsidR="00321286" w:rsidRDefault="00321286" w:rsidP="001E5D8F">
      <w:pPr>
        <w:pStyle w:val="Heading3"/>
      </w:pPr>
      <w:bookmarkStart w:id="699" w:name="_Toc268685338"/>
      <w:bookmarkStart w:id="700" w:name="_Toc169512149"/>
      <w:r>
        <w:t>Forcing a Manual Failover for Testing</w:t>
      </w:r>
      <w:bookmarkEnd w:id="699"/>
      <w:bookmarkEnd w:id="700"/>
    </w:p>
    <w:p w14:paraId="720EEB3E" w14:textId="77777777" w:rsidR="00321286" w:rsidRDefault="00321286" w:rsidP="00321286">
      <w:pPr>
        <w:pStyle w:val="NormalWeb"/>
      </w:pPr>
      <w:r>
        <w:t xml:space="preserve">Box-to-box redundancy </w:t>
      </w:r>
      <w:r w:rsidR="00B107D4">
        <w:t xml:space="preserve">on the ASR platform supports full </w:t>
      </w:r>
      <w:proofErr w:type="spellStart"/>
      <w:r w:rsidRPr="00523A26">
        <w:t>stateful</w:t>
      </w:r>
      <w:proofErr w:type="spellEnd"/>
      <w:r w:rsidRPr="00523A26">
        <w:t xml:space="preserve"> switchover of calls</w:t>
      </w:r>
      <w:r w:rsidR="00B107D4">
        <w:t>.</w:t>
      </w:r>
      <w:r w:rsidRPr="00523A26">
        <w:t xml:space="preserve"> </w:t>
      </w:r>
      <w:r w:rsidR="00B107D4">
        <w:t xml:space="preserve">This </w:t>
      </w:r>
      <w:r w:rsidRPr="00523A26">
        <w:t xml:space="preserve">means </w:t>
      </w:r>
      <w:r>
        <w:t>the</w:t>
      </w:r>
      <w:r w:rsidRPr="00523A26">
        <w:t xml:space="preserve"> media </w:t>
      </w:r>
      <w:r>
        <w:t xml:space="preserve">(RTP) </w:t>
      </w:r>
      <w:r w:rsidR="00B107D4">
        <w:t xml:space="preserve">and signaling information </w:t>
      </w:r>
      <w:r>
        <w:t xml:space="preserve">of the calls </w:t>
      </w:r>
      <w:r w:rsidRPr="00523A26">
        <w:t>is preserved.</w:t>
      </w:r>
      <w:r>
        <w:t xml:space="preserve"> </w:t>
      </w:r>
    </w:p>
    <w:p w14:paraId="41638DB4" w14:textId="77777777" w:rsidR="00321286" w:rsidRDefault="00321286" w:rsidP="00321286">
      <w:pPr>
        <w:pStyle w:val="HTMLPreformatted"/>
        <w:jc w:val="both"/>
        <w:rPr>
          <w:rFonts w:ascii="Arial" w:hAnsi="Arial" w:cs="Arial"/>
          <w:bCs/>
          <w:color w:val="000000"/>
        </w:rPr>
      </w:pPr>
    </w:p>
    <w:p w14:paraId="234006B0" w14:textId="77777777" w:rsidR="00321286" w:rsidRPr="00AF7CE3" w:rsidRDefault="00321286" w:rsidP="00321286">
      <w:pPr>
        <w:rPr>
          <w:rFonts w:ascii="Times New Roman" w:hAnsi="Times New Roman" w:cs="Times New Roman"/>
          <w:b/>
        </w:rPr>
      </w:pPr>
      <w:r w:rsidRPr="00AF7CE3">
        <w:rPr>
          <w:rFonts w:ascii="Times New Roman" w:hAnsi="Times New Roman" w:cs="Times New Roman"/>
        </w:rPr>
        <w:t xml:space="preserve">Switchovers occurring in real environments where there is a constant mixture </w:t>
      </w:r>
      <w:ins w:id="701" w:author="Pashmeen  Mistry" w:date="2011-07-21T16:47:00Z">
        <w:r w:rsidR="00846921" w:rsidRPr="00AF7CE3">
          <w:rPr>
            <w:rFonts w:ascii="Times New Roman" w:hAnsi="Times New Roman" w:cs="Times New Roman"/>
          </w:rPr>
          <w:t xml:space="preserve">of </w:t>
        </w:r>
      </w:ins>
      <w:r w:rsidRPr="00AF7CE3">
        <w:rPr>
          <w:rFonts w:ascii="Times New Roman" w:hAnsi="Times New Roman" w:cs="Times New Roman"/>
        </w:rPr>
        <w:t xml:space="preserve">calls in transient (call setup or being modified) and established state, </w:t>
      </w:r>
      <w:proofErr w:type="gramStart"/>
      <w:r w:rsidRPr="00AF7CE3">
        <w:rPr>
          <w:rFonts w:ascii="Times New Roman" w:hAnsi="Times New Roman" w:cs="Times New Roman"/>
        </w:rPr>
        <w:t>there</w:t>
      </w:r>
      <w:proofErr w:type="gramEnd"/>
      <w:r w:rsidRPr="00AF7CE3">
        <w:rPr>
          <w:rFonts w:ascii="Times New Roman" w:hAnsi="Times New Roman" w:cs="Times New Roman"/>
        </w:rPr>
        <w:t xml:space="preserve"> will always be a certain number of calls dropped during a failover. </w:t>
      </w:r>
    </w:p>
    <w:p w14:paraId="6A4D4EAC" w14:textId="77777777" w:rsidR="00321286" w:rsidRPr="00FB79DF" w:rsidRDefault="00321286" w:rsidP="00321286">
      <w:pPr>
        <w:pStyle w:val="NormalWeb"/>
      </w:pPr>
      <w:r>
        <w:t>Follow the procedure below to force a manual switchover to check that the configuration and operation is correct.</w:t>
      </w:r>
    </w:p>
    <w:p w14:paraId="32D01A4A" w14:textId="77777777" w:rsidR="00321286" w:rsidRPr="00184532" w:rsidRDefault="00321286" w:rsidP="00321286">
      <w:pPr>
        <w:pStyle w:val="NormalWeb"/>
      </w:pPr>
      <w:r w:rsidRPr="00184532">
        <w:t>To en</w:t>
      </w:r>
      <w:r>
        <w:t xml:space="preserve">sure smooth forced switchover, </w:t>
      </w:r>
      <w:r w:rsidRPr="00184532">
        <w:t>do the following:</w:t>
      </w:r>
    </w:p>
    <w:p w14:paraId="748D61BF" w14:textId="77777777" w:rsidR="00321286" w:rsidRDefault="00321286" w:rsidP="00321286">
      <w:pPr>
        <w:pStyle w:val="Bullet"/>
      </w:pPr>
      <w:r w:rsidRPr="00184532">
        <w:t xml:space="preserve">Monitor the CPU utilization % on the </w:t>
      </w:r>
      <w:r>
        <w:t>Active/Standby</w:t>
      </w:r>
      <w:r w:rsidRPr="00184532">
        <w:t xml:space="preserve"> pair. The </w:t>
      </w:r>
      <w:r>
        <w:t>Active</w:t>
      </w:r>
      <w:r w:rsidRPr="00184532">
        <w:t xml:space="preserve"> will be having high</w:t>
      </w:r>
      <w:r>
        <w:t>er CPU utilization</w:t>
      </w:r>
      <w:r w:rsidRPr="00184532">
        <w:t xml:space="preserve"> as it is actively handling the </w:t>
      </w:r>
      <w:r>
        <w:t>calls</w:t>
      </w:r>
      <w:r w:rsidRPr="00184532">
        <w:t xml:space="preserve">, while the </w:t>
      </w:r>
      <w:r>
        <w:t>Standby</w:t>
      </w:r>
      <w:r w:rsidRPr="00184532">
        <w:t xml:space="preserve"> will show </w:t>
      </w:r>
      <w:ins w:id="702" w:author="Pashmeen  Mistry" w:date="2011-07-21T16:44:00Z">
        <w:r w:rsidR="00846921">
          <w:t>little</w:t>
        </w:r>
        <w:r w:rsidR="00846921" w:rsidRPr="00184532">
          <w:t xml:space="preserve"> </w:t>
        </w:r>
      </w:ins>
      <w:r w:rsidRPr="00184532">
        <w:t>CPU util</w:t>
      </w:r>
      <w:r>
        <w:t>ization</w:t>
      </w:r>
      <w:ins w:id="703" w:author="Pashmeen  Mistry" w:date="2011-07-21T16:45:00Z">
        <w:r w:rsidR="00846921">
          <w:t>.</w:t>
        </w:r>
      </w:ins>
    </w:p>
    <w:p w14:paraId="6EEBC68F" w14:textId="77777777" w:rsidR="00846921" w:rsidRDefault="00321286" w:rsidP="00321286">
      <w:pPr>
        <w:pStyle w:val="Bullet"/>
        <w:rPr>
          <w:ins w:id="704" w:author="Pashmeen  Mistry" w:date="2011-07-21T16:46:00Z"/>
        </w:rPr>
      </w:pPr>
      <w:r>
        <w:t>En</w:t>
      </w:r>
      <w:r w:rsidRPr="00184532">
        <w:t xml:space="preserve">sure </w:t>
      </w:r>
      <w:r>
        <w:t xml:space="preserve">a manual </w:t>
      </w:r>
      <w:r w:rsidRPr="00184532">
        <w:t>switchover is perf</w:t>
      </w:r>
      <w:r>
        <w:t xml:space="preserve">ormed when the CPU utilization of the Active router is no more than 70%. </w:t>
      </w:r>
    </w:p>
    <w:p w14:paraId="662D449F" w14:textId="77777777" w:rsidR="00321286" w:rsidRPr="00C06F9A" w:rsidRDefault="00321286" w:rsidP="00321286">
      <w:pPr>
        <w:pStyle w:val="Bullet"/>
      </w:pPr>
      <w:r>
        <w:t>Use</w:t>
      </w:r>
      <w:r w:rsidRPr="001415E7">
        <w:t xml:space="preserve"> </w:t>
      </w:r>
      <w:r>
        <w:t xml:space="preserve">the </w:t>
      </w:r>
      <w:r w:rsidRPr="001415E7">
        <w:t xml:space="preserve">“show voip rtp connection” </w:t>
      </w:r>
      <w:r>
        <w:t xml:space="preserve">commands </w:t>
      </w:r>
      <w:r w:rsidRPr="001415E7">
        <w:t>to make sure existing calls have</w:t>
      </w:r>
      <w:r>
        <w:t xml:space="preserve"> been synced across the Active/Standby router pair.</w:t>
      </w:r>
    </w:p>
    <w:p w14:paraId="71AE7E85" w14:textId="77777777" w:rsidR="00321286" w:rsidRPr="009C740A" w:rsidRDefault="00B107D4" w:rsidP="00321286">
      <w:pPr>
        <w:pStyle w:val="NormalWeb"/>
      </w:pPr>
      <w:r>
        <w:t xml:space="preserve">A </w:t>
      </w:r>
      <w:r w:rsidR="00321286" w:rsidRPr="0050797E">
        <w:t xml:space="preserve">switchover involves the formerly </w:t>
      </w:r>
      <w:r w:rsidR="00321286">
        <w:t xml:space="preserve">Active </w:t>
      </w:r>
      <w:r w:rsidR="00321286" w:rsidRPr="0050797E">
        <w:t xml:space="preserve">router reloading, </w:t>
      </w:r>
      <w:r w:rsidR="00321286">
        <w:t xml:space="preserve">while </w:t>
      </w:r>
      <w:r w:rsidR="00321286" w:rsidRPr="0050797E">
        <w:t xml:space="preserve">the </w:t>
      </w:r>
      <w:r w:rsidR="00321286">
        <w:t xml:space="preserve">formerly Standby </w:t>
      </w:r>
      <w:r w:rsidR="00321286" w:rsidRPr="0050797E">
        <w:t xml:space="preserve">router </w:t>
      </w:r>
      <w:r w:rsidR="00321286">
        <w:t xml:space="preserve">takes </w:t>
      </w:r>
      <w:r w:rsidR="00321286" w:rsidRPr="0050797E">
        <w:t xml:space="preserve">over </w:t>
      </w:r>
      <w:r w:rsidR="00321286">
        <w:t xml:space="preserve">and becomes the new Active </w:t>
      </w:r>
      <w:r w:rsidR="00321286" w:rsidRPr="0050797E">
        <w:t>router</w:t>
      </w:r>
      <w:ins w:id="705" w:author="Pashmeen  Mistry" w:date="2011-07-21T16:48:00Z">
        <w:r w:rsidR="00AF7CE3">
          <w:t>,</w:t>
        </w:r>
      </w:ins>
      <w:r w:rsidR="00321286" w:rsidRPr="0050797E">
        <w:t xml:space="preserve"> processing new calls and maintaining the media </w:t>
      </w:r>
      <w:r w:rsidRPr="0050797E">
        <w:t>stream</w:t>
      </w:r>
      <w:r>
        <w:t>s</w:t>
      </w:r>
      <w:r w:rsidRPr="0050797E">
        <w:t xml:space="preserve"> </w:t>
      </w:r>
      <w:r>
        <w:t xml:space="preserve">and signaling information </w:t>
      </w:r>
      <w:r w:rsidR="00321286" w:rsidRPr="0050797E">
        <w:t xml:space="preserve">for calls until they are </w:t>
      </w:r>
      <w:r w:rsidR="00321286">
        <w:t xml:space="preserve">complete. The new Active router will </w:t>
      </w:r>
      <w:del w:id="706" w:author="Pashmeen  Mistry" w:date="2011-07-19T16:44:00Z">
        <w:r w:rsidR="00321286" w:rsidDel="00D909F6">
          <w:delText xml:space="preserve">remain </w:delText>
        </w:r>
      </w:del>
      <w:ins w:id="707" w:author="Pashmeen  Mistry" w:date="2011-07-19T16:44:00Z">
        <w:r w:rsidR="00D909F6">
          <w:t xml:space="preserve">continue to act </w:t>
        </w:r>
      </w:ins>
      <w:r w:rsidR="00321286">
        <w:t>as the Active router until another switchover occurs.</w:t>
      </w:r>
      <w:ins w:id="708" w:author="Pashmeen  Mistry" w:date="2011-07-21T16:54:00Z">
        <w:r w:rsidR="00AF7CE3">
          <w:t xml:space="preserve"> There </w:t>
        </w:r>
        <w:proofErr w:type="gramStart"/>
        <w:r w:rsidR="00AF7CE3">
          <w:t>is no pre-emption mechanisms</w:t>
        </w:r>
        <w:proofErr w:type="gramEnd"/>
        <w:r w:rsidR="00AF7CE3">
          <w:t xml:space="preserve"> on the B2B Redundancy</w:t>
        </w:r>
      </w:ins>
    </w:p>
    <w:p w14:paraId="4E38B0B2" w14:textId="77777777" w:rsidR="00321286" w:rsidRPr="009C740A" w:rsidRDefault="00321286" w:rsidP="00321286">
      <w:pPr>
        <w:pStyle w:val="NormalWeb"/>
      </w:pPr>
      <w:r>
        <w:t>Manual (forced) s</w:t>
      </w:r>
      <w:r w:rsidRPr="001F7BED">
        <w:t>witchovers can be achieved in any one of the following ways:</w:t>
      </w:r>
    </w:p>
    <w:p w14:paraId="6FDF8A95" w14:textId="77777777" w:rsidR="00321286" w:rsidRPr="00C86B1A" w:rsidRDefault="00321286" w:rsidP="00321286">
      <w:pPr>
        <w:pStyle w:val="Bullet"/>
      </w:pPr>
      <w:r>
        <w:t>Initiate it by the CLI</w:t>
      </w:r>
      <w:r w:rsidRPr="00C86B1A">
        <w:t xml:space="preserve"> “redundancy </w:t>
      </w:r>
      <w:ins w:id="709" w:author="Pashmeen  Mistry" w:date="2011-07-21T16:54:00Z">
        <w:r w:rsidR="003B5626">
          <w:t xml:space="preserve">application </w:t>
        </w:r>
      </w:ins>
      <w:ins w:id="710" w:author="Pashmeen  Mistry" w:date="2011-07-21T16:59:00Z">
        <w:r w:rsidR="003B5626">
          <w:t xml:space="preserve">reload </w:t>
        </w:r>
      </w:ins>
      <w:ins w:id="711" w:author="Pashmeen  Mistry" w:date="2011-07-21T16:54:00Z">
        <w:r w:rsidR="00AF7CE3">
          <w:t xml:space="preserve">group </w:t>
        </w:r>
      </w:ins>
      <w:ins w:id="712" w:author="Pashmeen  Mistry" w:date="2011-07-21T16:59:00Z">
        <w:r w:rsidR="003B5626">
          <w:t xml:space="preserve">&lt;RG ID&gt; </w:t>
        </w:r>
      </w:ins>
      <w:del w:id="713" w:author="Pashmeen  Mistry" w:date="2011-07-21T16:54:00Z">
        <w:r w:rsidRPr="00C86B1A" w:rsidDel="00AF7CE3">
          <w:delText>switch-activity force</w:delText>
        </w:r>
      </w:del>
      <w:ins w:id="714" w:author="Pashmeen  Mistry" w:date="2011-07-21T16:55:00Z">
        <w:r w:rsidR="00AF7CE3">
          <w:t>self</w:t>
        </w:r>
      </w:ins>
      <w:r w:rsidRPr="00C86B1A">
        <w:t>”</w:t>
      </w:r>
      <w:r>
        <w:t xml:space="preserve"> on the Active router</w:t>
      </w:r>
    </w:p>
    <w:p w14:paraId="6DD461E0" w14:textId="77777777" w:rsidR="00321286" w:rsidRPr="00C86B1A" w:rsidRDefault="00321286" w:rsidP="00321286">
      <w:pPr>
        <w:pStyle w:val="Bullet"/>
      </w:pPr>
      <w:r w:rsidRPr="00C86B1A">
        <w:t>Reload</w:t>
      </w:r>
      <w:r>
        <w:t xml:space="preserve"> of the Active router</w:t>
      </w:r>
    </w:p>
    <w:p w14:paraId="07BBB003" w14:textId="77777777" w:rsidR="00321286" w:rsidRPr="007F3512" w:rsidRDefault="00321286" w:rsidP="00321286">
      <w:pPr>
        <w:pStyle w:val="Bullet"/>
      </w:pPr>
      <w:del w:id="715" w:author="Pashmeen  Mistry" w:date="2011-07-21T16:59:00Z">
        <w:r w:rsidRPr="007F3512" w:rsidDel="003B5626">
          <w:delText>Hard Restart</w:delText>
        </w:r>
      </w:del>
      <w:ins w:id="716" w:author="Pashmeen  Mistry" w:date="2011-07-21T16:59:00Z">
        <w:r w:rsidR="003B5626">
          <w:t>Power cycle</w:t>
        </w:r>
      </w:ins>
      <w:r>
        <w:t xml:space="preserve"> </w:t>
      </w:r>
      <w:del w:id="717" w:author="Pashmeen  Mistry" w:date="2011-07-21T16:59:00Z">
        <w:r w:rsidDel="003B5626">
          <w:delText xml:space="preserve">of </w:delText>
        </w:r>
      </w:del>
      <w:r>
        <w:t>the Active router</w:t>
      </w:r>
    </w:p>
    <w:p w14:paraId="465C0A47" w14:textId="77777777" w:rsidR="00321286" w:rsidRPr="007F3512" w:rsidRDefault="00321286" w:rsidP="00321286">
      <w:pPr>
        <w:pStyle w:val="Bullet"/>
      </w:pPr>
      <w:r w:rsidRPr="007F3512">
        <w:t>P</w:t>
      </w:r>
      <w:r>
        <w:t>ull</w:t>
      </w:r>
      <w:r w:rsidRPr="007F3512">
        <w:t xml:space="preserve"> out </w:t>
      </w:r>
      <w:del w:id="718" w:author="Pashmeen  Mistry" w:date="2011-07-21T17:00:00Z">
        <w:r w:rsidRPr="007F3512" w:rsidDel="003B5626">
          <w:delText xml:space="preserve">the </w:delText>
        </w:r>
      </w:del>
      <w:ins w:id="719" w:author="Pashmeen  Mistry" w:date="2011-07-21T17:00:00Z">
        <w:r w:rsidR="003B5626">
          <w:t>any</w:t>
        </w:r>
        <w:r w:rsidR="003B5626" w:rsidRPr="007F3512">
          <w:t xml:space="preserve"> </w:t>
        </w:r>
        <w:r w:rsidR="003B5626">
          <w:t xml:space="preserve">RG configured </w:t>
        </w:r>
      </w:ins>
      <w:r w:rsidRPr="007F3512">
        <w:t>int</w:t>
      </w:r>
      <w:r>
        <w:t xml:space="preserve">erface </w:t>
      </w:r>
      <w:del w:id="720" w:author="Pashmeen  Mistry" w:date="2011-07-21T17:00:00Z">
        <w:r w:rsidDel="003B5626">
          <w:delText xml:space="preserve">or power cable </w:delText>
        </w:r>
      </w:del>
      <w:r>
        <w:t>of the Active router</w:t>
      </w:r>
    </w:p>
    <w:p w14:paraId="54031F8E" w14:textId="77777777" w:rsidR="00321286" w:rsidRPr="007F3512" w:rsidRDefault="00321286" w:rsidP="00321286">
      <w:pPr>
        <w:pStyle w:val="Bullet"/>
      </w:pPr>
      <w:r>
        <w:t>Shut</w:t>
      </w:r>
      <w:r w:rsidRPr="007F3512">
        <w:t>do</w:t>
      </w:r>
      <w:r>
        <w:t xml:space="preserve">wn </w:t>
      </w:r>
      <w:del w:id="721" w:author="Pashmeen  Mistry" w:date="2011-07-21T17:00:00Z">
        <w:r w:rsidDel="003B5626">
          <w:delText xml:space="preserve">the </w:delText>
        </w:r>
      </w:del>
      <w:ins w:id="722" w:author="Pashmeen  Mistry" w:date="2011-07-21T17:00:00Z">
        <w:r w:rsidR="003B5626">
          <w:t xml:space="preserve">any RG configured </w:t>
        </w:r>
      </w:ins>
      <w:r>
        <w:t>interface of the Active router</w:t>
      </w:r>
    </w:p>
    <w:p w14:paraId="16DE7BA8" w14:textId="77777777" w:rsidR="00321286" w:rsidRDefault="00321286" w:rsidP="00321286">
      <w:pPr>
        <w:pStyle w:val="HTMLPreformatted"/>
        <w:jc w:val="both"/>
        <w:rPr>
          <w:rFonts w:ascii="Arial" w:hAnsi="Arial" w:cs="Arial"/>
          <w:bCs/>
          <w:color w:val="000000"/>
        </w:rPr>
      </w:pPr>
    </w:p>
    <w:p w14:paraId="703A932D" w14:textId="77777777" w:rsidR="00321286" w:rsidRPr="008C6D31" w:rsidDel="00C13A0E" w:rsidRDefault="00321286" w:rsidP="00321286">
      <w:pPr>
        <w:pStyle w:val="HTMLPreformatted"/>
        <w:jc w:val="both"/>
        <w:rPr>
          <w:del w:id="723" w:author="Pashmeen  Mistry" w:date="2011-07-19T16:46:00Z"/>
          <w:rFonts w:ascii="Arial" w:hAnsi="Arial" w:cs="Arial"/>
          <w:b/>
          <w:bCs/>
          <w:i/>
          <w:color w:val="000000"/>
          <w:u w:val="single"/>
        </w:rPr>
      </w:pPr>
      <w:del w:id="724" w:author="Pashmeen  Mistry" w:date="2011-07-19T16:46:00Z">
        <w:r w:rsidDel="00C13A0E">
          <w:rPr>
            <w:rFonts w:ascii="Arial" w:hAnsi="Arial" w:cs="Arial"/>
            <w:b/>
            <w:bCs/>
            <w:i/>
            <w:color w:val="000000"/>
            <w:u w:val="single"/>
          </w:rPr>
          <w:delText>Steps to Perform and verify a Single Switchover</w:delText>
        </w:r>
      </w:del>
    </w:p>
    <w:p w14:paraId="122D1991" w14:textId="77777777" w:rsidR="00321286" w:rsidRPr="001647CC" w:rsidDel="00C13A0E" w:rsidRDefault="00321286" w:rsidP="00321286">
      <w:pPr>
        <w:pStyle w:val="NormalWeb"/>
        <w:rPr>
          <w:del w:id="725" w:author="Pashmeen  Mistry" w:date="2011-07-19T16:46:00Z"/>
        </w:rPr>
      </w:pPr>
      <w:del w:id="726" w:author="Pashmeen  Mistry" w:date="2011-07-19T16:46:00Z">
        <w:r w:rsidDel="00C13A0E">
          <w:delText>1) Configure box-to-box redundancy as per the “Configure” section in this document.</w:delText>
        </w:r>
      </w:del>
    </w:p>
    <w:p w14:paraId="673A78A9" w14:textId="77777777" w:rsidR="00321286" w:rsidRPr="001647CC" w:rsidDel="00C13A0E" w:rsidRDefault="00321286" w:rsidP="00321286">
      <w:pPr>
        <w:pStyle w:val="NormalWeb"/>
        <w:rPr>
          <w:del w:id="727" w:author="Pashmeen  Mistry" w:date="2011-07-19T16:46:00Z"/>
        </w:rPr>
      </w:pPr>
      <w:del w:id="728" w:author="Pashmeen  Mistry" w:date="2011-07-19T16:46:00Z">
        <w:r w:rsidRPr="001647CC" w:rsidDel="00C13A0E">
          <w:delText xml:space="preserve">2) Reload </w:delText>
        </w:r>
        <w:r w:rsidDel="00C13A0E">
          <w:delText>and keep both routers in rommon.</w:delText>
        </w:r>
      </w:del>
    </w:p>
    <w:p w14:paraId="4933D2F2" w14:textId="77777777" w:rsidR="00321286" w:rsidDel="00C13A0E" w:rsidRDefault="00321286" w:rsidP="00321286">
      <w:pPr>
        <w:pStyle w:val="NormalWeb"/>
        <w:rPr>
          <w:del w:id="729" w:author="Pashmeen  Mistry" w:date="2011-07-19T16:46:00Z"/>
        </w:rPr>
      </w:pPr>
      <w:del w:id="730" w:author="Pashmeen  Mistry" w:date="2011-07-19T16:46:00Z">
        <w:r w:rsidRPr="001647CC" w:rsidDel="00C13A0E">
          <w:delText xml:space="preserve">3) Boot up </w:delText>
        </w:r>
        <w:r w:rsidDel="00C13A0E">
          <w:delText>one router. After it is up, do a “</w:delText>
        </w:r>
        <w:r w:rsidRPr="001647CC" w:rsidDel="00C13A0E">
          <w:delText>show redundancy s</w:delText>
        </w:r>
        <w:r w:rsidDel="00C13A0E">
          <w:delText xml:space="preserve">tate” and make sure it shows “my state” as Active and “peer state” as Disabled. </w:delText>
        </w:r>
        <w:r w:rsidRPr="001647CC" w:rsidDel="00C13A0E">
          <w:delText xml:space="preserve">This may take a while after boot up. </w:delText>
        </w:r>
      </w:del>
    </w:p>
    <w:p w14:paraId="643068CD" w14:textId="77777777" w:rsidR="00321286" w:rsidDel="00C13A0E" w:rsidRDefault="00321286" w:rsidP="00321286">
      <w:pPr>
        <w:pStyle w:val="code"/>
        <w:rPr>
          <w:del w:id="731" w:author="Pashmeen  Mistry" w:date="2011-07-19T16:46:00Z"/>
          <w:rFonts w:ascii="Courier" w:hAnsi="Courier"/>
        </w:rPr>
      </w:pPr>
    </w:p>
    <w:p w14:paraId="303166FA" w14:textId="77777777" w:rsidR="00321286" w:rsidRPr="00074672" w:rsidDel="00C13A0E" w:rsidRDefault="00321286" w:rsidP="00321286">
      <w:pPr>
        <w:pStyle w:val="code"/>
        <w:rPr>
          <w:del w:id="732" w:author="Pashmeen  Mistry" w:date="2011-07-19T16:46:00Z"/>
          <w:rFonts w:ascii="Courier" w:hAnsi="Courier"/>
        </w:rPr>
      </w:pPr>
      <w:del w:id="733" w:author="Pashmeen  Mistry" w:date="2011-07-19T16:46:00Z">
        <w:r w:rsidRPr="00074672" w:rsidDel="00C13A0E">
          <w:rPr>
            <w:rFonts w:ascii="Courier" w:hAnsi="Courier"/>
          </w:rPr>
          <w:delText>XFR-2#</w:delText>
        </w:r>
        <w:r w:rsidRPr="00562D57" w:rsidDel="00C13A0E">
          <w:delText>show redundancy states</w:delText>
        </w:r>
      </w:del>
    </w:p>
    <w:p w14:paraId="72484AE0" w14:textId="77777777" w:rsidR="00321286" w:rsidRPr="0026339F" w:rsidDel="00C13A0E" w:rsidRDefault="00321286" w:rsidP="00321286">
      <w:pPr>
        <w:pStyle w:val="code"/>
        <w:rPr>
          <w:del w:id="734" w:author="Pashmeen  Mistry" w:date="2011-07-19T16:46:00Z"/>
          <w:rFonts w:ascii="Courier" w:hAnsi="Courier"/>
        </w:rPr>
      </w:pPr>
      <w:del w:id="735" w:author="Pashmeen  Mistry" w:date="2011-07-19T16:46:00Z">
        <w:r w:rsidRPr="0026339F" w:rsidDel="00C13A0E">
          <w:rPr>
            <w:rFonts w:ascii="Courier" w:hAnsi="Courier"/>
          </w:rPr>
          <w:delText xml:space="preserve">my state = 13 -ACTIVE </w:delText>
        </w:r>
      </w:del>
    </w:p>
    <w:p w14:paraId="5A6D6D35" w14:textId="77777777" w:rsidR="00321286" w:rsidRPr="005D40E0" w:rsidDel="00C13A0E" w:rsidRDefault="00321286" w:rsidP="00321286">
      <w:pPr>
        <w:pStyle w:val="code"/>
        <w:rPr>
          <w:del w:id="736" w:author="Pashmeen  Mistry" w:date="2011-07-19T16:46:00Z"/>
          <w:rFonts w:ascii="Courier" w:hAnsi="Courier"/>
        </w:rPr>
      </w:pPr>
      <w:del w:id="737" w:author="Pashmeen  Mistry" w:date="2011-07-19T16:46:00Z">
        <w:r w:rsidDel="00C13A0E">
          <w:delText>peer state = 1  -DISABLED</w:delText>
        </w:r>
      </w:del>
    </w:p>
    <w:p w14:paraId="33037195" w14:textId="77777777" w:rsidR="00321286" w:rsidDel="00C13A0E" w:rsidRDefault="00321286" w:rsidP="00321286">
      <w:pPr>
        <w:pStyle w:val="NormalWeb"/>
        <w:rPr>
          <w:del w:id="738" w:author="Pashmeen  Mistry" w:date="2011-07-19T16:46:00Z"/>
        </w:rPr>
      </w:pPr>
      <w:del w:id="739" w:author="Pashmeen  Mistry" w:date="2011-07-19T16:46:00Z">
        <w:r w:rsidRPr="001647CC" w:rsidDel="00C13A0E">
          <w:delText>4) Boot up the sec</w:delText>
        </w:r>
        <w:r w:rsidDel="00C13A0E">
          <w:delText>ond router. After it is up, do a “</w:delText>
        </w:r>
        <w:r w:rsidRPr="001647CC" w:rsidDel="00C13A0E">
          <w:delText>show redundancy stat</w:delText>
        </w:r>
        <w:r w:rsidDel="00C13A0E">
          <w:delText>e” to make sure it shows “my state” as Standby-Hot and “peer state” as Active.</w:delText>
        </w:r>
      </w:del>
    </w:p>
    <w:p w14:paraId="2629271D" w14:textId="77777777" w:rsidR="00321286" w:rsidDel="00C13A0E" w:rsidRDefault="00321286" w:rsidP="00321286">
      <w:pPr>
        <w:pStyle w:val="code"/>
        <w:rPr>
          <w:del w:id="740" w:author="Pashmeen  Mistry" w:date="2011-07-19T16:46:00Z"/>
          <w:rFonts w:ascii="Courier" w:hAnsi="Courier"/>
        </w:rPr>
      </w:pPr>
    </w:p>
    <w:p w14:paraId="13CE500A" w14:textId="77777777" w:rsidR="00321286" w:rsidRPr="0095161F" w:rsidDel="00C13A0E" w:rsidRDefault="00321286" w:rsidP="00321286">
      <w:pPr>
        <w:pStyle w:val="code"/>
        <w:rPr>
          <w:del w:id="741" w:author="Pashmeen  Mistry" w:date="2011-07-19T16:46:00Z"/>
          <w:rFonts w:ascii="Courier" w:hAnsi="Courier"/>
        </w:rPr>
      </w:pPr>
      <w:del w:id="742" w:author="Pashmeen  Mistry" w:date="2011-07-19T16:46:00Z">
        <w:r w:rsidRPr="0095161F" w:rsidDel="00C13A0E">
          <w:rPr>
            <w:rFonts w:ascii="Courier" w:hAnsi="Courier"/>
          </w:rPr>
          <w:delText>CUBE_XFR#</w:delText>
        </w:r>
        <w:r w:rsidRPr="00562D57" w:rsidDel="00C13A0E">
          <w:delText>show redundancy states</w:delText>
        </w:r>
      </w:del>
    </w:p>
    <w:p w14:paraId="6CE15490" w14:textId="77777777" w:rsidR="00321286" w:rsidRPr="0095161F" w:rsidDel="00C13A0E" w:rsidRDefault="00321286" w:rsidP="00321286">
      <w:pPr>
        <w:pStyle w:val="code"/>
        <w:rPr>
          <w:del w:id="743" w:author="Pashmeen  Mistry" w:date="2011-07-19T16:46:00Z"/>
          <w:rFonts w:ascii="Courier" w:hAnsi="Courier"/>
        </w:rPr>
      </w:pPr>
      <w:del w:id="744" w:author="Pashmeen  Mistry" w:date="2011-07-19T16:46:00Z">
        <w:r w:rsidRPr="0095161F" w:rsidDel="00C13A0E">
          <w:rPr>
            <w:rFonts w:ascii="Courier" w:hAnsi="Courier"/>
          </w:rPr>
          <w:delText xml:space="preserve">my state = 8  -STANDBY HOT </w:delText>
        </w:r>
      </w:del>
    </w:p>
    <w:p w14:paraId="1B761CB7" w14:textId="77777777" w:rsidR="00321286" w:rsidRPr="000742BD" w:rsidDel="00C13A0E" w:rsidRDefault="00321286" w:rsidP="00321286">
      <w:pPr>
        <w:pStyle w:val="code"/>
        <w:rPr>
          <w:del w:id="745" w:author="Pashmeen  Mistry" w:date="2011-07-19T16:46:00Z"/>
          <w:rFonts w:ascii="Courier" w:hAnsi="Courier"/>
        </w:rPr>
      </w:pPr>
      <w:del w:id="746" w:author="Pashmeen  Mistry" w:date="2011-07-19T16:46:00Z">
        <w:r w:rsidRPr="0095161F" w:rsidDel="00C13A0E">
          <w:delText xml:space="preserve">peer state = 13 -ACTIVE </w:delText>
        </w:r>
      </w:del>
    </w:p>
    <w:p w14:paraId="1D384A76" w14:textId="77777777" w:rsidR="00321286" w:rsidRPr="001647CC" w:rsidDel="00C13A0E" w:rsidRDefault="00321286" w:rsidP="00321286">
      <w:pPr>
        <w:pStyle w:val="NormalWeb"/>
        <w:rPr>
          <w:del w:id="747" w:author="Pashmeen  Mistry" w:date="2011-07-19T16:46:00Z"/>
        </w:rPr>
      </w:pPr>
      <w:del w:id="748" w:author="Pashmeen  Mistry" w:date="2011-07-19T16:46:00Z">
        <w:r w:rsidRPr="001647CC" w:rsidDel="00C13A0E">
          <w:delText xml:space="preserve">5) Start </w:delText>
        </w:r>
        <w:r w:rsidDel="00C13A0E">
          <w:delText>one or more</w:delText>
        </w:r>
        <w:r w:rsidRPr="001647CC" w:rsidDel="00C13A0E">
          <w:delText xml:space="preserve"> call</w:delText>
        </w:r>
        <w:r w:rsidDel="00C13A0E">
          <w:delText>s</w:delText>
        </w:r>
        <w:r w:rsidRPr="001647CC" w:rsidDel="00C13A0E">
          <w:delText xml:space="preserve"> </w:delText>
        </w:r>
        <w:r w:rsidDel="00C13A0E">
          <w:delText>across the system. Do a “</w:delText>
        </w:r>
        <w:r w:rsidRPr="001647CC" w:rsidDel="00C13A0E">
          <w:delText xml:space="preserve">show </w:delText>
        </w:r>
        <w:r w:rsidDel="00C13A0E">
          <w:delText xml:space="preserve">voice high-availability summary” and “show voip rtp connection” </w:delText>
        </w:r>
        <w:r w:rsidRPr="001647CC" w:rsidDel="00C13A0E">
          <w:delText xml:space="preserve">on both </w:delText>
        </w:r>
        <w:r w:rsidDel="00C13A0E">
          <w:delText xml:space="preserve">the </w:delText>
        </w:r>
        <w:r w:rsidRPr="001647CC" w:rsidDel="00C13A0E">
          <w:delText xml:space="preserve">Active and Standby </w:delText>
        </w:r>
        <w:r w:rsidDel="00C13A0E">
          <w:delText xml:space="preserve">routers </w:delText>
        </w:r>
        <w:r w:rsidRPr="001647CC" w:rsidDel="00C13A0E">
          <w:delText xml:space="preserve">to make sure </w:delText>
        </w:r>
        <w:r w:rsidDel="00C13A0E">
          <w:delText xml:space="preserve">the </w:delText>
        </w:r>
        <w:r w:rsidRPr="001647CC" w:rsidDel="00C13A0E">
          <w:delText xml:space="preserve">call </w:delText>
        </w:r>
        <w:r w:rsidDel="00C13A0E">
          <w:delText xml:space="preserve">are </w:delText>
        </w:r>
        <w:r w:rsidRPr="001647CC" w:rsidDel="00C13A0E">
          <w:delText xml:space="preserve">up and checkpointed. </w:delText>
        </w:r>
      </w:del>
    </w:p>
    <w:p w14:paraId="138D4A44" w14:textId="77777777" w:rsidR="00321286" w:rsidDel="00C13A0E" w:rsidRDefault="00321286" w:rsidP="00321286">
      <w:pPr>
        <w:pStyle w:val="NormalWeb"/>
        <w:rPr>
          <w:del w:id="749" w:author="Pashmeen  Mistry" w:date="2011-07-19T16:46:00Z"/>
        </w:rPr>
      </w:pPr>
      <w:del w:id="750" w:author="Pashmeen  Mistry" w:date="2011-07-19T16:46:00Z">
        <w:r w:rsidDel="00C13A0E">
          <w:delText xml:space="preserve">6) Test switchover by reloading the </w:delText>
        </w:r>
        <w:r w:rsidRPr="001647CC" w:rsidDel="00C13A0E">
          <w:delText xml:space="preserve">Active </w:delText>
        </w:r>
        <w:r w:rsidDel="00C13A0E">
          <w:delText>router</w:delText>
        </w:r>
        <w:r w:rsidRPr="001647CC" w:rsidDel="00C13A0E">
          <w:delText>. If you are using a phone</w:delText>
        </w:r>
        <w:r w:rsidDel="00C13A0E">
          <w:delText xml:space="preserve"> to make calls</w:delText>
        </w:r>
        <w:r w:rsidRPr="001647CC" w:rsidDel="00C13A0E">
          <w:delText>, you can listen to the phone to make sure media path is preserved. If you are using test e</w:delText>
        </w:r>
        <w:r w:rsidDel="00C13A0E">
          <w:delText>quipment</w:delText>
        </w:r>
        <w:r w:rsidRPr="001647CC" w:rsidDel="00C13A0E">
          <w:delText xml:space="preserve">, you can use </w:delText>
        </w:r>
        <w:r w:rsidDel="00C13A0E">
          <w:delText>the packet displays to determine if media for the calls are flowing:</w:delText>
        </w:r>
      </w:del>
    </w:p>
    <w:p w14:paraId="2E66CB6D" w14:textId="77777777" w:rsidR="00321286" w:rsidDel="00C13A0E" w:rsidRDefault="00321286" w:rsidP="00321286">
      <w:pPr>
        <w:pStyle w:val="code"/>
        <w:rPr>
          <w:del w:id="751" w:author="Pashmeen  Mistry" w:date="2011-07-19T16:46:00Z"/>
          <w:rFonts w:ascii="Courier" w:hAnsi="Courier"/>
        </w:rPr>
      </w:pPr>
    </w:p>
    <w:p w14:paraId="3896DB55" w14:textId="77777777" w:rsidR="00321286" w:rsidRPr="00EB1A90" w:rsidDel="00C13A0E" w:rsidRDefault="00321286" w:rsidP="00321286">
      <w:pPr>
        <w:pStyle w:val="code"/>
        <w:rPr>
          <w:del w:id="752" w:author="Pashmeen  Mistry" w:date="2011-07-19T16:46:00Z"/>
          <w:rFonts w:ascii="Courier" w:hAnsi="Courier"/>
        </w:rPr>
      </w:pPr>
      <w:del w:id="753" w:author="Pashmeen  Mistry" w:date="2011-07-19T16:46:00Z">
        <w:r w:rsidRPr="00EB1A90" w:rsidDel="00C13A0E">
          <w:rPr>
            <w:rFonts w:ascii="Courier" w:hAnsi="Courier"/>
          </w:rPr>
          <w:delText xml:space="preserve">Router#show </w:delText>
        </w:r>
        <w:r w:rsidRPr="007526E5" w:rsidDel="00C13A0E">
          <w:rPr>
            <w:rFonts w:ascii="Courier" w:hAnsi="Courier"/>
          </w:rPr>
          <w:delText xml:space="preserve">interfaces </w:delText>
        </w:r>
        <w:r w:rsidRPr="00EB1A90" w:rsidDel="00C13A0E">
          <w:rPr>
            <w:rFonts w:ascii="Courier" w:hAnsi="Courier"/>
          </w:rPr>
          <w:delText>g0/0 accounting</w:delText>
        </w:r>
      </w:del>
    </w:p>
    <w:p w14:paraId="0E691157" w14:textId="77777777" w:rsidR="00321286" w:rsidRPr="00EB1A90" w:rsidDel="00C13A0E" w:rsidRDefault="00321286" w:rsidP="00321286">
      <w:pPr>
        <w:pStyle w:val="code"/>
        <w:rPr>
          <w:del w:id="754" w:author="Pashmeen  Mistry" w:date="2011-07-19T16:46:00Z"/>
          <w:rFonts w:ascii="Courier" w:hAnsi="Courier"/>
        </w:rPr>
      </w:pPr>
      <w:del w:id="755" w:author="Pashmeen  Mistry" w:date="2011-07-19T16:46:00Z">
        <w:r w:rsidRPr="00EB1A90" w:rsidDel="00C13A0E">
          <w:rPr>
            <w:rFonts w:ascii="Courier" w:hAnsi="Courier"/>
          </w:rPr>
          <w:delText xml:space="preserve">GigabitEthernet0/0 </w:delText>
        </w:r>
      </w:del>
    </w:p>
    <w:p w14:paraId="6FCAF8B1" w14:textId="77777777" w:rsidR="00321286" w:rsidRPr="00EB1A90" w:rsidDel="00C13A0E" w:rsidRDefault="00321286" w:rsidP="00321286">
      <w:pPr>
        <w:pStyle w:val="code"/>
        <w:rPr>
          <w:del w:id="756" w:author="Pashmeen  Mistry" w:date="2011-07-19T16:46:00Z"/>
          <w:rFonts w:ascii="Courier" w:hAnsi="Courier"/>
        </w:rPr>
      </w:pPr>
      <w:del w:id="757" w:author="Pashmeen  Mistry" w:date="2011-07-19T16:46:00Z">
        <w:r w:rsidRPr="00EB1A90" w:rsidDel="00C13A0E">
          <w:rPr>
            <w:rFonts w:ascii="Courier" w:hAnsi="Courier"/>
          </w:rPr>
          <w:delText xml:space="preserve">Protocol </w:delText>
        </w:r>
        <w:r w:rsidDel="00C13A0E">
          <w:rPr>
            <w:rFonts w:ascii="Courier" w:hAnsi="Courier"/>
          </w:rPr>
          <w:delText xml:space="preserve"> </w:delText>
        </w:r>
        <w:r w:rsidRPr="00EB1A90" w:rsidDel="00C13A0E">
          <w:rPr>
            <w:rFonts w:ascii="Courier" w:hAnsi="Courier"/>
          </w:rPr>
          <w:delText xml:space="preserve">Pkts In </w:delText>
        </w:r>
        <w:r w:rsidDel="00C13A0E">
          <w:rPr>
            <w:rFonts w:ascii="Courier" w:hAnsi="Courier"/>
          </w:rPr>
          <w:delText xml:space="preserve">  </w:delText>
        </w:r>
        <w:r w:rsidRPr="00EB1A90" w:rsidDel="00C13A0E">
          <w:rPr>
            <w:rFonts w:ascii="Courier" w:hAnsi="Courier"/>
          </w:rPr>
          <w:delText xml:space="preserve">Chars In </w:delText>
        </w:r>
        <w:r w:rsidDel="00C13A0E">
          <w:rPr>
            <w:rFonts w:ascii="Courier" w:hAnsi="Courier"/>
          </w:rPr>
          <w:delText xml:space="preserve">  </w:delText>
        </w:r>
        <w:r w:rsidRPr="00EB1A90" w:rsidDel="00C13A0E">
          <w:rPr>
            <w:rFonts w:ascii="Courier" w:hAnsi="Courier"/>
          </w:rPr>
          <w:delText xml:space="preserve">Pkts Out </w:delText>
        </w:r>
        <w:r w:rsidDel="00C13A0E">
          <w:rPr>
            <w:rFonts w:ascii="Courier" w:hAnsi="Courier"/>
          </w:rPr>
          <w:delText xml:space="preserve">  </w:delText>
        </w:r>
        <w:r w:rsidRPr="00EB1A90" w:rsidDel="00C13A0E">
          <w:rPr>
            <w:rFonts w:ascii="Courier" w:hAnsi="Courier"/>
          </w:rPr>
          <w:delText>Chars Out</w:delText>
        </w:r>
      </w:del>
    </w:p>
    <w:p w14:paraId="58B38015" w14:textId="77777777" w:rsidR="00321286" w:rsidRPr="00EB1A90" w:rsidDel="00C13A0E" w:rsidRDefault="00321286" w:rsidP="00321286">
      <w:pPr>
        <w:pStyle w:val="code"/>
        <w:rPr>
          <w:del w:id="758" w:author="Pashmeen  Mistry" w:date="2011-07-19T16:46:00Z"/>
          <w:rFonts w:ascii="Courier" w:hAnsi="Courier"/>
        </w:rPr>
      </w:pPr>
      <w:del w:id="759" w:author="Pashmeen  Mistry" w:date="2011-07-19T16:46:00Z">
        <w:r w:rsidDel="00C13A0E">
          <w:rPr>
            <w:rFonts w:ascii="Courier" w:hAnsi="Courier"/>
          </w:rPr>
          <w:delText xml:space="preserve">Other     1         58         6          </w:delText>
        </w:r>
        <w:r w:rsidRPr="00EB1A90" w:rsidDel="00C13A0E">
          <w:rPr>
            <w:rFonts w:ascii="Courier" w:hAnsi="Courier"/>
          </w:rPr>
          <w:delText>360</w:delText>
        </w:r>
      </w:del>
    </w:p>
    <w:p w14:paraId="7945811D" w14:textId="77777777" w:rsidR="00321286" w:rsidRPr="00EB1A90" w:rsidDel="00C13A0E" w:rsidRDefault="00321286" w:rsidP="00321286">
      <w:pPr>
        <w:pStyle w:val="code"/>
        <w:rPr>
          <w:del w:id="760" w:author="Pashmeen  Mistry" w:date="2011-07-19T16:46:00Z"/>
          <w:rFonts w:ascii="Courier" w:hAnsi="Courier"/>
        </w:rPr>
      </w:pPr>
      <w:del w:id="761" w:author="Pashmeen  Mistry" w:date="2011-07-19T16:46:00Z">
        <w:r w:rsidDel="00C13A0E">
          <w:rPr>
            <w:rFonts w:ascii="Courier" w:hAnsi="Courier"/>
          </w:rPr>
          <w:delText xml:space="preserve">IP        406       178841     201        </w:delText>
        </w:r>
        <w:r w:rsidRPr="00EB1A90" w:rsidDel="00C13A0E">
          <w:rPr>
            <w:rFonts w:ascii="Courier" w:hAnsi="Courier"/>
          </w:rPr>
          <w:delText>16394</w:delText>
        </w:r>
      </w:del>
    </w:p>
    <w:p w14:paraId="7A772D6B" w14:textId="77777777" w:rsidR="00321286" w:rsidDel="00C13A0E" w:rsidRDefault="00321286" w:rsidP="00321286">
      <w:pPr>
        <w:pStyle w:val="code"/>
        <w:rPr>
          <w:del w:id="762" w:author="Pashmeen  Mistry" w:date="2011-07-19T16:46:00Z"/>
          <w:rFonts w:ascii="Courier" w:hAnsi="Courier"/>
        </w:rPr>
      </w:pPr>
      <w:del w:id="763" w:author="Pashmeen  Mistry" w:date="2011-07-19T16:46:00Z">
        <w:r w:rsidDel="00C13A0E">
          <w:rPr>
            <w:rFonts w:ascii="Courier" w:hAnsi="Courier"/>
          </w:rPr>
          <w:delText xml:space="preserve">ARP       569       34292      0          </w:delText>
        </w:r>
        <w:r w:rsidRPr="00EB1A90" w:rsidDel="00C13A0E">
          <w:rPr>
            <w:rFonts w:ascii="Courier" w:hAnsi="Courier"/>
          </w:rPr>
          <w:delText>0</w:delText>
        </w:r>
      </w:del>
    </w:p>
    <w:p w14:paraId="491653B0" w14:textId="77777777" w:rsidR="00321286" w:rsidDel="00C13A0E" w:rsidRDefault="00321286" w:rsidP="00321286">
      <w:pPr>
        <w:pStyle w:val="code"/>
        <w:rPr>
          <w:del w:id="764" w:author="Pashmeen  Mistry" w:date="2011-07-19T16:46:00Z"/>
          <w:rFonts w:ascii="Courier" w:hAnsi="Courier"/>
        </w:rPr>
      </w:pPr>
      <w:del w:id="765" w:author="Pashmeen  Mistry" w:date="2011-07-19T16:46:00Z">
        <w:r w:rsidDel="00C13A0E">
          <w:rPr>
            <w:rFonts w:ascii="Courier" w:hAnsi="Courier"/>
          </w:rPr>
          <w:delText xml:space="preserve">CDP       116       </w:delText>
        </w:r>
        <w:r w:rsidRPr="00EB1A90" w:rsidDel="00C13A0E">
          <w:rPr>
            <w:rFonts w:ascii="Courier" w:hAnsi="Courier"/>
          </w:rPr>
          <w:delText>31672</w:delText>
        </w:r>
        <w:r w:rsidDel="00C13A0E">
          <w:rPr>
            <w:rFonts w:ascii="Courier" w:hAnsi="Courier"/>
          </w:rPr>
          <w:delText xml:space="preserve">     </w:delText>
        </w:r>
        <w:r w:rsidRPr="00EB1A90" w:rsidDel="00C13A0E">
          <w:rPr>
            <w:rFonts w:ascii="Courier" w:hAnsi="Courier"/>
          </w:rPr>
          <w:delText xml:space="preserve"> 22</w:delText>
        </w:r>
        <w:r w:rsidDel="00C13A0E">
          <w:rPr>
            <w:rFonts w:ascii="Courier" w:hAnsi="Courier"/>
          </w:rPr>
          <w:delText xml:space="preserve">        </w:delText>
        </w:r>
        <w:r w:rsidRPr="00EB1A90" w:rsidDel="00C13A0E">
          <w:rPr>
            <w:rFonts w:ascii="Courier" w:hAnsi="Courier"/>
          </w:rPr>
          <w:delText xml:space="preserve"> 7304</w:delText>
        </w:r>
      </w:del>
    </w:p>
    <w:p w14:paraId="78955D7A" w14:textId="77777777" w:rsidR="00321286" w:rsidDel="00C13A0E" w:rsidRDefault="00321286" w:rsidP="00321286">
      <w:pPr>
        <w:pStyle w:val="NormalWeb"/>
        <w:rPr>
          <w:del w:id="766" w:author="Pashmeen  Mistry" w:date="2011-07-19T16:46:00Z"/>
        </w:rPr>
      </w:pPr>
      <w:del w:id="767" w:author="Pashmeen  Mistry" w:date="2011-07-19T16:46:00Z">
        <w:r w:rsidDel="00C13A0E">
          <w:delText xml:space="preserve">7) Test media inactivity: Stop the call. Repeat “show voip rtp connection”. After the </w:delText>
        </w:r>
        <w:r w:rsidR="00B107D4" w:rsidDel="00C13A0E">
          <w:delText xml:space="preserve">call is ended or upon </w:delText>
        </w:r>
        <w:r w:rsidDel="00C13A0E">
          <w:delText xml:space="preserve">media-inactivity timer expiry, there should be no more active RTP connections. You can also check this via “show voice high-availability summary” and looking for </w:delText>
        </w:r>
      </w:del>
    </w:p>
    <w:p w14:paraId="153009A8" w14:textId="77777777" w:rsidR="00321286" w:rsidRPr="001647CC" w:rsidDel="00C13A0E" w:rsidRDefault="00321286" w:rsidP="00321286">
      <w:pPr>
        <w:pStyle w:val="code"/>
        <w:rPr>
          <w:del w:id="768" w:author="Pashmeen  Mistry" w:date="2011-07-19T16:46:00Z"/>
        </w:rPr>
      </w:pPr>
      <w:del w:id="769" w:author="Pashmeen  Mistry" w:date="2011-07-19T16:46:00Z">
        <w:r w:rsidDel="00C13A0E">
          <w:delText>Router</w:delText>
        </w:r>
        <w:r w:rsidRPr="001647CC" w:rsidDel="00C13A0E">
          <w:delText>#show voice high-availability summary | inc</w:delText>
        </w:r>
        <w:r w:rsidDel="00C13A0E">
          <w:delText>lude</w:delText>
        </w:r>
        <w:r w:rsidRPr="001647CC" w:rsidDel="00C13A0E">
          <w:delText xml:space="preserve"> </w:delText>
        </w:r>
        <w:r w:rsidDel="00C13A0E">
          <w:delText>m</w:delText>
        </w:r>
        <w:r w:rsidRPr="001647CC" w:rsidDel="00C13A0E">
          <w:delText>edia</w:delText>
        </w:r>
        <w:r w:rsidRPr="001647CC" w:rsidDel="00C13A0E">
          <w:br/>
        </w:r>
        <w:r w:rsidDel="00C13A0E">
          <w:delText>Media Inactivity event count: 1</w:delText>
        </w:r>
      </w:del>
    </w:p>
    <w:p w14:paraId="6EEF4114" w14:textId="77777777" w:rsidR="00321286" w:rsidDel="00C13A0E" w:rsidRDefault="00321286" w:rsidP="00321286">
      <w:pPr>
        <w:pStyle w:val="NormalWeb"/>
        <w:rPr>
          <w:del w:id="770" w:author="Pashmeen  Mistry" w:date="2011-07-19T16:46:00Z"/>
        </w:rPr>
      </w:pPr>
      <w:del w:id="771" w:author="Pashmeen  Mistry" w:date="2011-07-19T16:46:00Z">
        <w:r w:rsidDel="00C13A0E">
          <w:delText>The “Media Inactivity event count” should show 1.</w:delText>
        </w:r>
      </w:del>
    </w:p>
    <w:p w14:paraId="6BA08E4E" w14:textId="77777777" w:rsidR="00321286" w:rsidDel="00C13A0E" w:rsidRDefault="00321286" w:rsidP="001E5D8F">
      <w:pPr>
        <w:pStyle w:val="Heading3"/>
        <w:rPr>
          <w:del w:id="772" w:author="Pashmeen  Mistry" w:date="2011-07-19T16:46:00Z"/>
        </w:rPr>
      </w:pPr>
      <w:bookmarkStart w:id="773" w:name="_Toc268685339"/>
      <w:bookmarkStart w:id="774" w:name="_Toc169512150"/>
      <w:del w:id="775" w:author="Pashmeen  Mistry" w:date="2011-07-19T16:46:00Z">
        <w:r w:rsidDel="00C13A0E">
          <w:delText>Screenshots to Verify a Single Call Preserved over a Failover</w:delText>
        </w:r>
        <w:bookmarkEnd w:id="773"/>
        <w:bookmarkEnd w:id="774"/>
      </w:del>
    </w:p>
    <w:p w14:paraId="098031DD" w14:textId="77777777" w:rsidR="00321286" w:rsidDel="00C13A0E" w:rsidRDefault="00321286" w:rsidP="00321286">
      <w:pPr>
        <w:pStyle w:val="NormalWeb"/>
        <w:rPr>
          <w:del w:id="776" w:author="Pashmeen  Mistry" w:date="2011-07-19T16:46:00Z"/>
        </w:rPr>
      </w:pPr>
      <w:del w:id="777" w:author="Pashmeen  Mistry" w:date="2011-07-19T16:46:00Z">
        <w:r w:rsidDel="00C13A0E">
          <w:delText>1. The display before the failover.</w:delText>
        </w:r>
      </w:del>
    </w:p>
    <w:p w14:paraId="16059194" w14:textId="77777777" w:rsidR="00321286" w:rsidDel="00C13A0E" w:rsidRDefault="00321286" w:rsidP="00321286">
      <w:pPr>
        <w:pStyle w:val="Bullet"/>
        <w:rPr>
          <w:del w:id="778" w:author="Pashmeen  Mistry" w:date="2011-07-19T16:46:00Z"/>
        </w:rPr>
      </w:pPr>
      <w:del w:id="779" w:author="Pashmeen  Mistry" w:date="2011-07-19T16:46:00Z">
        <w:r w:rsidDel="00C13A0E">
          <w:delText>Active Router (#01)</w:delText>
        </w:r>
      </w:del>
    </w:p>
    <w:p w14:paraId="6EAE8745" w14:textId="77777777" w:rsidR="00321286" w:rsidDel="00C13A0E" w:rsidRDefault="00321286" w:rsidP="00321286">
      <w:pPr>
        <w:pStyle w:val="NormalWeb"/>
        <w:rPr>
          <w:del w:id="780" w:author="Pashmeen  Mistry" w:date="2011-07-19T16:46:00Z"/>
          <w:noProof/>
        </w:rPr>
      </w:pPr>
      <w:del w:id="781" w:author="Pashmeen  Mistry" w:date="2011-07-19T16:46:00Z">
        <w:r w:rsidRPr="00FC6C6B" w:rsidDel="00C13A0E">
          <w:rPr>
            <w:noProof/>
          </w:rPr>
          <w:drawing>
            <wp:inline distT="0" distB="0" distL="0" distR="0" wp14:anchorId="0776E2AE" wp14:editId="76E2E45B">
              <wp:extent cx="5018405" cy="2406015"/>
              <wp:effectExtent l="25400" t="25400" r="36195" b="32385"/>
              <wp:docPr id="7"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l="1042" t="31651" r="7466" b="10321"/>
                      <a:stretch>
                        <a:fillRect/>
                      </a:stretch>
                    </pic:blipFill>
                    <pic:spPr bwMode="auto">
                      <a:xfrm>
                        <a:off x="0" y="0"/>
                        <a:ext cx="5018405" cy="2406015"/>
                      </a:xfrm>
                      <a:prstGeom prst="rect">
                        <a:avLst/>
                      </a:prstGeom>
                      <a:noFill/>
                      <a:ln w="6350" cmpd="sng">
                        <a:solidFill>
                          <a:srgbClr val="000000"/>
                        </a:solidFill>
                        <a:miter lim="800000"/>
                        <a:headEnd/>
                        <a:tailEnd/>
                      </a:ln>
                      <a:effectLst/>
                    </pic:spPr>
                  </pic:pic>
                </a:graphicData>
              </a:graphic>
            </wp:inline>
          </w:drawing>
        </w:r>
      </w:del>
    </w:p>
    <w:p w14:paraId="38885E39" w14:textId="77777777" w:rsidR="00321286" w:rsidDel="00C13A0E" w:rsidRDefault="00321286" w:rsidP="00321286">
      <w:pPr>
        <w:pStyle w:val="NormalWeb"/>
        <w:rPr>
          <w:del w:id="782" w:author="Pashmeen  Mistry" w:date="2011-07-19T16:46:00Z"/>
          <w:noProof/>
        </w:rPr>
      </w:pPr>
    </w:p>
    <w:p w14:paraId="629389CC" w14:textId="77777777" w:rsidR="00321286" w:rsidDel="00C13A0E" w:rsidRDefault="00321286" w:rsidP="00321286">
      <w:pPr>
        <w:pStyle w:val="Bullet"/>
        <w:rPr>
          <w:del w:id="783" w:author="Pashmeen  Mistry" w:date="2011-07-19T16:46:00Z"/>
        </w:rPr>
      </w:pPr>
      <w:del w:id="784" w:author="Pashmeen  Mistry" w:date="2011-07-19T16:46:00Z">
        <w:r w:rsidDel="00C13A0E">
          <w:delText>Standby Router (#02)</w:delText>
        </w:r>
      </w:del>
    </w:p>
    <w:p w14:paraId="511A2FD3" w14:textId="77777777" w:rsidR="00321286" w:rsidDel="00C13A0E" w:rsidRDefault="00321286" w:rsidP="00321286">
      <w:pPr>
        <w:pStyle w:val="NormalWeb"/>
        <w:rPr>
          <w:del w:id="785" w:author="Pashmeen  Mistry" w:date="2011-07-19T16:46:00Z"/>
          <w:noProof/>
        </w:rPr>
      </w:pPr>
      <w:del w:id="786" w:author="Pashmeen  Mistry" w:date="2011-07-19T16:46:00Z">
        <w:r w:rsidRPr="00FC6C6B" w:rsidDel="00C13A0E">
          <w:rPr>
            <w:noProof/>
          </w:rPr>
          <w:drawing>
            <wp:inline distT="0" distB="0" distL="0" distR="0" wp14:anchorId="795F6B45" wp14:editId="5CA32BC7">
              <wp:extent cx="5018405" cy="2307590"/>
              <wp:effectExtent l="25400" t="25400" r="36195" b="29210"/>
              <wp:docPr id="2"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1">
                        <a:extLst>
                          <a:ext uri="{28A0092B-C50C-407E-A947-70E740481C1C}">
                            <a14:useLocalDpi xmlns:a14="http://schemas.microsoft.com/office/drawing/2010/main" val="0"/>
                          </a:ext>
                        </a:extLst>
                      </a:blip>
                      <a:srcRect l="868" t="32643" r="7640" b="11725"/>
                      <a:stretch>
                        <a:fillRect/>
                      </a:stretch>
                    </pic:blipFill>
                    <pic:spPr bwMode="auto">
                      <a:xfrm>
                        <a:off x="0" y="0"/>
                        <a:ext cx="5018405" cy="2307590"/>
                      </a:xfrm>
                      <a:prstGeom prst="rect">
                        <a:avLst/>
                      </a:prstGeom>
                      <a:noFill/>
                      <a:ln w="6350" cmpd="sng">
                        <a:solidFill>
                          <a:srgbClr val="000000"/>
                        </a:solidFill>
                        <a:miter lim="800000"/>
                        <a:headEnd/>
                        <a:tailEnd/>
                      </a:ln>
                      <a:effectLst/>
                    </pic:spPr>
                  </pic:pic>
                </a:graphicData>
              </a:graphic>
            </wp:inline>
          </w:drawing>
        </w:r>
      </w:del>
    </w:p>
    <w:p w14:paraId="74A98DE3" w14:textId="77777777" w:rsidR="00321286" w:rsidDel="00C13A0E" w:rsidRDefault="00321286" w:rsidP="00321286">
      <w:pPr>
        <w:pStyle w:val="NormalWeb"/>
        <w:rPr>
          <w:del w:id="787" w:author="Pashmeen  Mistry" w:date="2011-07-19T16:46:00Z"/>
        </w:rPr>
      </w:pPr>
      <w:del w:id="788" w:author="Pashmeen  Mistry" w:date="2011-07-19T16:46:00Z">
        <w:r w:rsidDel="00C13A0E">
          <w:delText>2. Reloading the Active router (#01) to force a failover:</w:delText>
        </w:r>
      </w:del>
    </w:p>
    <w:p w14:paraId="27B52E4F" w14:textId="77777777" w:rsidR="00321286" w:rsidDel="00C13A0E" w:rsidRDefault="00321286" w:rsidP="00321286">
      <w:pPr>
        <w:pStyle w:val="NormalWeb"/>
        <w:rPr>
          <w:del w:id="789" w:author="Pashmeen  Mistry" w:date="2011-07-19T16:46:00Z"/>
          <w:noProof/>
        </w:rPr>
      </w:pPr>
      <w:del w:id="790" w:author="Pashmeen  Mistry" w:date="2011-07-19T16:46:00Z">
        <w:r w:rsidRPr="00FC6C6B" w:rsidDel="00C13A0E">
          <w:rPr>
            <w:noProof/>
          </w:rPr>
          <w:drawing>
            <wp:inline distT="0" distB="0" distL="0" distR="0" wp14:anchorId="7AD358EA" wp14:editId="1907113B">
              <wp:extent cx="5007610" cy="3102610"/>
              <wp:effectExtent l="25400" t="25400" r="21590" b="21590"/>
              <wp:docPr id="3"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
                        <a:extLst>
                          <a:ext uri="{28A0092B-C50C-407E-A947-70E740481C1C}">
                            <a14:useLocalDpi xmlns:a14="http://schemas.microsoft.com/office/drawing/2010/main" val="0"/>
                          </a:ext>
                        </a:extLst>
                      </a:blip>
                      <a:srcRect l="1042" t="20183" r="7639" b="5275"/>
                      <a:stretch>
                        <a:fillRect/>
                      </a:stretch>
                    </pic:blipFill>
                    <pic:spPr bwMode="auto">
                      <a:xfrm>
                        <a:off x="0" y="0"/>
                        <a:ext cx="5007610" cy="3102610"/>
                      </a:xfrm>
                      <a:prstGeom prst="rect">
                        <a:avLst/>
                      </a:prstGeom>
                      <a:noFill/>
                      <a:ln w="6350" cmpd="sng">
                        <a:solidFill>
                          <a:srgbClr val="000000"/>
                        </a:solidFill>
                        <a:miter lim="800000"/>
                        <a:headEnd/>
                        <a:tailEnd/>
                      </a:ln>
                      <a:effectLst/>
                    </pic:spPr>
                  </pic:pic>
                </a:graphicData>
              </a:graphic>
            </wp:inline>
          </w:drawing>
        </w:r>
      </w:del>
    </w:p>
    <w:p w14:paraId="6CBE5574" w14:textId="77777777" w:rsidR="00321286" w:rsidDel="00C13A0E" w:rsidRDefault="00321286" w:rsidP="00321286">
      <w:pPr>
        <w:pStyle w:val="NormalWeb"/>
        <w:rPr>
          <w:del w:id="791" w:author="Pashmeen  Mistry" w:date="2011-07-19T16:46:00Z"/>
        </w:rPr>
      </w:pPr>
      <w:del w:id="792" w:author="Pashmeen  Mistry" w:date="2011-07-19T16:46:00Z">
        <w:r w:rsidDel="00C13A0E">
          <w:delText>3. The Standby router (#02) takes over as new Active, the call is preserved (Standby = New Active):</w:delText>
        </w:r>
      </w:del>
    </w:p>
    <w:p w14:paraId="5CE12B4A" w14:textId="77777777" w:rsidR="00321286" w:rsidDel="00C13A0E" w:rsidRDefault="00321286" w:rsidP="00321286">
      <w:pPr>
        <w:pStyle w:val="NormalWeb"/>
        <w:rPr>
          <w:del w:id="793" w:author="Pashmeen  Mistry" w:date="2011-07-19T16:46:00Z"/>
          <w:noProof/>
        </w:rPr>
      </w:pPr>
      <w:del w:id="794" w:author="Pashmeen  Mistry" w:date="2011-07-19T16:46:00Z">
        <w:r w:rsidRPr="00FC6C6B" w:rsidDel="00C13A0E">
          <w:rPr>
            <w:noProof/>
          </w:rPr>
          <w:drawing>
            <wp:inline distT="0" distB="0" distL="0" distR="0" wp14:anchorId="3F2CC09A" wp14:editId="32E5A851">
              <wp:extent cx="5018405" cy="2884805"/>
              <wp:effectExtent l="25400" t="25400" r="36195" b="36195"/>
              <wp:docPr id="4"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3">
                        <a:extLst>
                          <a:ext uri="{28A0092B-C50C-407E-A947-70E740481C1C}">
                            <a14:useLocalDpi xmlns:a14="http://schemas.microsoft.com/office/drawing/2010/main" val="0"/>
                          </a:ext>
                        </a:extLst>
                      </a:blip>
                      <a:srcRect l="868" t="20920" r="7640" b="9425"/>
                      <a:stretch>
                        <a:fillRect/>
                      </a:stretch>
                    </pic:blipFill>
                    <pic:spPr bwMode="auto">
                      <a:xfrm>
                        <a:off x="0" y="0"/>
                        <a:ext cx="5018405" cy="2884805"/>
                      </a:xfrm>
                      <a:prstGeom prst="rect">
                        <a:avLst/>
                      </a:prstGeom>
                      <a:noFill/>
                      <a:ln w="6350" cmpd="sng">
                        <a:solidFill>
                          <a:srgbClr val="000000"/>
                        </a:solidFill>
                        <a:miter lim="800000"/>
                        <a:headEnd/>
                        <a:tailEnd/>
                      </a:ln>
                      <a:effectLst/>
                    </pic:spPr>
                  </pic:pic>
                </a:graphicData>
              </a:graphic>
            </wp:inline>
          </w:drawing>
        </w:r>
      </w:del>
    </w:p>
    <w:p w14:paraId="4546A24E" w14:textId="77777777" w:rsidR="00321286" w:rsidDel="00C13A0E" w:rsidRDefault="00321286" w:rsidP="00321286">
      <w:pPr>
        <w:pStyle w:val="NormalWeb"/>
        <w:rPr>
          <w:del w:id="795" w:author="Pashmeen  Mistry" w:date="2011-07-19T16:46:00Z"/>
        </w:rPr>
      </w:pPr>
      <w:del w:id="796" w:author="Pashmeen  Mistry" w:date="2011-07-19T16:46:00Z">
        <w:r w:rsidDel="00C13A0E">
          <w:delText>4. The previously Active router (#01) reloads as the new Standby router</w:delText>
        </w:r>
        <w:r w:rsidRPr="00073084" w:rsidDel="00C13A0E">
          <w:delText xml:space="preserve">, </w:delText>
        </w:r>
        <w:r w:rsidDel="00C13A0E">
          <w:delText>and the call is preserved on the new Standby.</w:delText>
        </w:r>
      </w:del>
    </w:p>
    <w:p w14:paraId="41CD5DCE" w14:textId="77777777" w:rsidR="00321286" w:rsidDel="00C13A0E" w:rsidRDefault="00321286" w:rsidP="00321286">
      <w:pPr>
        <w:pStyle w:val="Bullet"/>
        <w:rPr>
          <w:del w:id="797" w:author="Pashmeen  Mistry" w:date="2011-07-19T16:46:00Z"/>
        </w:rPr>
      </w:pPr>
      <w:del w:id="798" w:author="Pashmeen  Mistry" w:date="2011-07-19T16:46:00Z">
        <w:r w:rsidDel="00C13A0E">
          <w:delText>New Standby (#01) router:</w:delText>
        </w:r>
      </w:del>
    </w:p>
    <w:p w14:paraId="7E948F02" w14:textId="77777777" w:rsidR="00321286" w:rsidDel="00C13A0E" w:rsidRDefault="00321286" w:rsidP="00321286">
      <w:pPr>
        <w:pStyle w:val="NormalWeb"/>
        <w:rPr>
          <w:del w:id="799" w:author="Pashmeen  Mistry" w:date="2011-07-19T16:46:00Z"/>
          <w:noProof/>
        </w:rPr>
      </w:pPr>
      <w:del w:id="800" w:author="Pashmeen  Mistry" w:date="2011-07-19T16:46:00Z">
        <w:r w:rsidRPr="00FC6C6B" w:rsidDel="00C13A0E">
          <w:rPr>
            <w:noProof/>
          </w:rPr>
          <w:drawing>
            <wp:inline distT="0" distB="0" distL="0" distR="0" wp14:anchorId="2F76F322" wp14:editId="015A32AD">
              <wp:extent cx="5029200" cy="3069590"/>
              <wp:effectExtent l="25400" t="25400" r="25400" b="29210"/>
              <wp:docPr id="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4">
                        <a:extLst>
                          <a:ext uri="{28A0092B-C50C-407E-A947-70E740481C1C}">
                            <a14:useLocalDpi xmlns:a14="http://schemas.microsoft.com/office/drawing/2010/main" val="0"/>
                          </a:ext>
                        </a:extLst>
                      </a:blip>
                      <a:srcRect l="1042" t="19725" r="7292" b="6422"/>
                      <a:stretch>
                        <a:fillRect/>
                      </a:stretch>
                    </pic:blipFill>
                    <pic:spPr bwMode="auto">
                      <a:xfrm>
                        <a:off x="0" y="0"/>
                        <a:ext cx="5029200" cy="3069590"/>
                      </a:xfrm>
                      <a:prstGeom prst="rect">
                        <a:avLst/>
                      </a:prstGeom>
                      <a:noFill/>
                      <a:ln w="6350" cmpd="sng">
                        <a:solidFill>
                          <a:srgbClr val="000000"/>
                        </a:solidFill>
                        <a:miter lim="800000"/>
                        <a:headEnd/>
                        <a:tailEnd/>
                      </a:ln>
                      <a:effectLst/>
                    </pic:spPr>
                  </pic:pic>
                </a:graphicData>
              </a:graphic>
            </wp:inline>
          </w:drawing>
        </w:r>
      </w:del>
    </w:p>
    <w:p w14:paraId="243F4480" w14:textId="77777777" w:rsidR="00321286" w:rsidDel="00C13A0E" w:rsidRDefault="00321286" w:rsidP="00321286">
      <w:pPr>
        <w:pStyle w:val="code"/>
        <w:rPr>
          <w:del w:id="801" w:author="Pashmeen  Mistry" w:date="2011-07-19T16:46:00Z"/>
          <w:noProof/>
        </w:rPr>
      </w:pPr>
    </w:p>
    <w:p w14:paraId="2A33B73F" w14:textId="77777777" w:rsidR="00321286" w:rsidDel="00C13A0E" w:rsidRDefault="00321286" w:rsidP="00321286">
      <w:pPr>
        <w:pStyle w:val="Bullet"/>
        <w:rPr>
          <w:del w:id="802" w:author="Pashmeen  Mistry" w:date="2011-07-19T16:46:00Z"/>
        </w:rPr>
      </w:pPr>
      <w:del w:id="803" w:author="Pashmeen  Mistry" w:date="2011-07-19T16:46:00Z">
        <w:r w:rsidDel="00C13A0E">
          <w:delText>New Active (#02) router:</w:delText>
        </w:r>
      </w:del>
    </w:p>
    <w:p w14:paraId="1D09B013" w14:textId="77777777" w:rsidR="00321286" w:rsidDel="00C13A0E" w:rsidRDefault="00321286" w:rsidP="00321286">
      <w:pPr>
        <w:pStyle w:val="NormalWeb"/>
        <w:rPr>
          <w:del w:id="804" w:author="Pashmeen  Mistry" w:date="2011-07-19T16:46:00Z"/>
        </w:rPr>
      </w:pPr>
      <w:del w:id="805" w:author="Pashmeen  Mistry" w:date="2011-07-19T16:46:00Z">
        <w:r w:rsidRPr="00FC6C6B" w:rsidDel="00C13A0E">
          <w:rPr>
            <w:noProof/>
          </w:rPr>
          <w:drawing>
            <wp:inline distT="0" distB="0" distL="0" distR="0" wp14:anchorId="7C56C9B8" wp14:editId="2885A4DD">
              <wp:extent cx="5029200" cy="2318385"/>
              <wp:effectExtent l="25400" t="25400" r="25400" b="18415"/>
              <wp:docPr id="1"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5">
                        <a:extLst>
                          <a:ext uri="{28A0092B-C50C-407E-A947-70E740481C1C}">
                            <a14:useLocalDpi xmlns:a14="http://schemas.microsoft.com/office/drawing/2010/main" val="0"/>
                          </a:ext>
                        </a:extLst>
                      </a:blip>
                      <a:srcRect l="1042" t="32643" r="7292" b="11494"/>
                      <a:stretch>
                        <a:fillRect/>
                      </a:stretch>
                    </pic:blipFill>
                    <pic:spPr bwMode="auto">
                      <a:xfrm>
                        <a:off x="0" y="0"/>
                        <a:ext cx="5029200" cy="2318385"/>
                      </a:xfrm>
                      <a:prstGeom prst="rect">
                        <a:avLst/>
                      </a:prstGeom>
                      <a:noFill/>
                      <a:ln w="6350" cmpd="sng">
                        <a:solidFill>
                          <a:srgbClr val="000000"/>
                        </a:solidFill>
                        <a:miter lim="800000"/>
                        <a:headEnd/>
                        <a:tailEnd/>
                      </a:ln>
                      <a:effectLst/>
                    </pic:spPr>
                  </pic:pic>
                </a:graphicData>
              </a:graphic>
            </wp:inline>
          </w:drawing>
        </w:r>
      </w:del>
    </w:p>
    <w:p w14:paraId="17B4879F" w14:textId="77777777" w:rsidR="00321286" w:rsidRDefault="00321286" w:rsidP="00321286">
      <w:pPr>
        <w:pStyle w:val="Heading2"/>
      </w:pPr>
      <w:bookmarkStart w:id="806" w:name="_Troubleshoot"/>
      <w:bookmarkStart w:id="807" w:name="tshoot"/>
      <w:bookmarkStart w:id="808" w:name="_Toc268685340"/>
      <w:bookmarkStart w:id="809" w:name="_Toc169512151"/>
      <w:bookmarkEnd w:id="806"/>
      <w:r>
        <w:t>Troubleshoot</w:t>
      </w:r>
      <w:bookmarkEnd w:id="807"/>
      <w:bookmarkEnd w:id="808"/>
      <w:bookmarkEnd w:id="809"/>
      <w:r>
        <w:t xml:space="preserve"> </w:t>
      </w:r>
    </w:p>
    <w:p w14:paraId="03C39384" w14:textId="77777777" w:rsidR="00321286" w:rsidRDefault="00321286" w:rsidP="00321286">
      <w:pPr>
        <w:pStyle w:val="NormalWeb"/>
      </w:pPr>
      <w:r>
        <w:t xml:space="preserve">This section provides information you can use to troubleshoot your configuration. </w:t>
      </w:r>
    </w:p>
    <w:p w14:paraId="00FEDDA3" w14:textId="41EB8683" w:rsidR="00321286" w:rsidRDefault="00321286" w:rsidP="00321286">
      <w:pPr>
        <w:pStyle w:val="NormalWeb"/>
      </w:pPr>
      <w:r>
        <w:rPr>
          <w:b/>
          <w:bCs/>
        </w:rPr>
        <w:t>Note: </w:t>
      </w:r>
      <w:r>
        <w:t xml:space="preserve">Refer to </w:t>
      </w:r>
      <w:hyperlink r:id="rId16" w:history="1">
        <w:r>
          <w:rPr>
            <w:rStyle w:val="Hyperlink"/>
          </w:rPr>
          <w:t>Important Information on Debug Commands</w:t>
        </w:r>
      </w:hyperlink>
      <w:r>
        <w:t xml:space="preserve"> before you use </w:t>
      </w:r>
      <w:r>
        <w:rPr>
          <w:b/>
          <w:bCs/>
        </w:rPr>
        <w:t>debug</w:t>
      </w:r>
      <w:r>
        <w:t xml:space="preserve"> commands.</w:t>
      </w:r>
    </w:p>
    <w:p w14:paraId="4C896FE9" w14:textId="77777777" w:rsidR="00321286" w:rsidRPr="00321286" w:rsidRDefault="00321286" w:rsidP="00321286">
      <w:pPr>
        <w:rPr>
          <w:rFonts w:ascii="Times New Roman" w:hAnsi="Times New Roman" w:cs="Times New Roman"/>
        </w:rPr>
      </w:pPr>
      <w:r w:rsidRPr="00321286">
        <w:rPr>
          <w:rFonts w:ascii="Times New Roman" w:hAnsi="Times New Roman" w:cs="Times New Roman"/>
        </w:rPr>
        <w:t>The following is a summary list of the</w:t>
      </w:r>
      <w:ins w:id="810" w:author="Pashmeen  Mistry" w:date="2011-07-19T16:47:00Z">
        <w:r w:rsidR="00C13A0E">
          <w:rPr>
            <w:rFonts w:ascii="Times New Roman" w:hAnsi="Times New Roman" w:cs="Times New Roman"/>
          </w:rPr>
          <w:t xml:space="preserve"> show</w:t>
        </w:r>
      </w:ins>
      <w:r w:rsidRPr="00321286">
        <w:rPr>
          <w:rFonts w:ascii="Times New Roman" w:hAnsi="Times New Roman" w:cs="Times New Roman"/>
        </w:rPr>
        <w:t xml:space="preserve"> commands</w:t>
      </w:r>
      <w:ins w:id="811" w:author="Pashmeen  Mistry" w:date="2011-07-19T16:47:00Z">
        <w:r w:rsidR="00C13A0E">
          <w:rPr>
            <w:rFonts w:ascii="Times New Roman" w:hAnsi="Times New Roman" w:cs="Times New Roman"/>
          </w:rPr>
          <w:t xml:space="preserve"> </w:t>
        </w:r>
      </w:ins>
      <w:r w:rsidRPr="00321286">
        <w:rPr>
          <w:rFonts w:ascii="Times New Roman" w:hAnsi="Times New Roman" w:cs="Times New Roman"/>
        </w:rPr>
        <w:t xml:space="preserve">useful during troubleshooting </w:t>
      </w:r>
      <w:del w:id="812" w:author="Pashmeen  Mistry" w:date="2011-07-19T16:47:00Z">
        <w:r w:rsidRPr="00321286" w:rsidDel="00C13A0E">
          <w:rPr>
            <w:rFonts w:ascii="Times New Roman" w:hAnsi="Times New Roman" w:cs="Times New Roman"/>
          </w:rPr>
          <w:delText>for  B2B</w:delText>
        </w:r>
      </w:del>
      <w:ins w:id="813" w:author="Pashmeen  Mistry" w:date="2011-07-19T16:47:00Z">
        <w:r w:rsidR="00C13A0E">
          <w:rPr>
            <w:rFonts w:ascii="Times New Roman" w:hAnsi="Times New Roman" w:cs="Times New Roman"/>
          </w:rPr>
          <w:t>of</w:t>
        </w:r>
        <w:r w:rsidR="00C13A0E" w:rsidRPr="00321286">
          <w:rPr>
            <w:rFonts w:ascii="Times New Roman" w:hAnsi="Times New Roman" w:cs="Times New Roman"/>
          </w:rPr>
          <w:t xml:space="preserve"> B2B</w:t>
        </w:r>
      </w:ins>
      <w:r w:rsidRPr="00321286">
        <w:rPr>
          <w:rFonts w:ascii="Times New Roman" w:hAnsi="Times New Roman" w:cs="Times New Roman"/>
        </w:rPr>
        <w:t xml:space="preserve"> HA:</w:t>
      </w:r>
    </w:p>
    <w:p w14:paraId="4F97123D" w14:textId="77777777" w:rsidR="00321286" w:rsidRPr="00321286" w:rsidRDefault="00321286" w:rsidP="00321286">
      <w:pPr>
        <w:rPr>
          <w:rFonts w:ascii="Times New Roman" w:hAnsi="Times New Roman" w:cs="Times New Roman"/>
        </w:rPr>
      </w:pPr>
    </w:p>
    <w:p w14:paraId="71A3963C" w14:textId="77777777" w:rsidR="00321286" w:rsidRPr="00321286" w:rsidRDefault="00321286" w:rsidP="00321286">
      <w:pPr>
        <w:numPr>
          <w:ilvl w:val="0"/>
          <w:numId w:val="14"/>
        </w:numPr>
        <w:rPr>
          <w:rFonts w:ascii="Times New Roman" w:hAnsi="Times New Roman" w:cs="Times New Roman"/>
          <w:b/>
          <w:bCs/>
        </w:rPr>
      </w:pPr>
      <w:r w:rsidRPr="00321286">
        <w:rPr>
          <w:rFonts w:ascii="Times New Roman" w:hAnsi="Times New Roman" w:cs="Times New Roman"/>
          <w:b/>
          <w:bCs/>
        </w:rPr>
        <w:t xml:space="preserve">show redundancy application group all </w:t>
      </w:r>
    </w:p>
    <w:p w14:paraId="2BC7611A" w14:textId="77777777" w:rsidR="00321286" w:rsidRPr="00321286" w:rsidRDefault="00321286" w:rsidP="00321286">
      <w:pPr>
        <w:numPr>
          <w:ilvl w:val="0"/>
          <w:numId w:val="14"/>
        </w:numPr>
        <w:rPr>
          <w:rFonts w:ascii="Times New Roman" w:hAnsi="Times New Roman" w:cs="Times New Roman"/>
          <w:b/>
          <w:bCs/>
        </w:rPr>
      </w:pPr>
      <w:r w:rsidRPr="00321286">
        <w:rPr>
          <w:rFonts w:ascii="Times New Roman" w:hAnsi="Times New Roman" w:cs="Times New Roman"/>
          <w:b/>
          <w:bCs/>
        </w:rPr>
        <w:t>show redundancy application transport clients</w:t>
      </w:r>
    </w:p>
    <w:p w14:paraId="1AE4EC1A" w14:textId="77777777" w:rsidR="00321286" w:rsidRPr="00321286" w:rsidRDefault="00321286" w:rsidP="00321286">
      <w:pPr>
        <w:numPr>
          <w:ilvl w:val="0"/>
          <w:numId w:val="14"/>
        </w:numPr>
        <w:rPr>
          <w:rFonts w:ascii="Times New Roman" w:hAnsi="Times New Roman" w:cs="Times New Roman"/>
          <w:b/>
          <w:bCs/>
        </w:rPr>
      </w:pPr>
      <w:r w:rsidRPr="00321286">
        <w:rPr>
          <w:rFonts w:ascii="Times New Roman" w:hAnsi="Times New Roman" w:cs="Times New Roman"/>
          <w:b/>
          <w:bCs/>
        </w:rPr>
        <w:t>show redundancy client domain all | inc VOIP RG</w:t>
      </w:r>
    </w:p>
    <w:p w14:paraId="5B426A20" w14:textId="77777777" w:rsidR="00321286" w:rsidRPr="00321286" w:rsidRDefault="00321286" w:rsidP="00321286">
      <w:pPr>
        <w:numPr>
          <w:ilvl w:val="0"/>
          <w:numId w:val="14"/>
        </w:numPr>
        <w:rPr>
          <w:rFonts w:ascii="Times New Roman" w:hAnsi="Times New Roman" w:cs="Times New Roman"/>
          <w:b/>
          <w:bCs/>
        </w:rPr>
      </w:pPr>
      <w:r w:rsidRPr="00321286">
        <w:rPr>
          <w:rFonts w:ascii="Times New Roman" w:hAnsi="Times New Roman" w:cs="Times New Roman"/>
          <w:b/>
          <w:bCs/>
        </w:rPr>
        <w:t>show voice high-availability summary</w:t>
      </w:r>
    </w:p>
    <w:p w14:paraId="1DEE2ECF" w14:textId="77777777" w:rsidR="00C13A0E" w:rsidRDefault="00321286" w:rsidP="00321286">
      <w:pPr>
        <w:numPr>
          <w:ilvl w:val="0"/>
          <w:numId w:val="14"/>
        </w:numPr>
        <w:rPr>
          <w:ins w:id="814" w:author="Pashmeen  Mistry" w:date="2011-07-19T16:48:00Z"/>
          <w:rFonts w:ascii="Times New Roman" w:hAnsi="Times New Roman" w:cs="Times New Roman"/>
          <w:b/>
          <w:bCs/>
        </w:rPr>
      </w:pPr>
      <w:proofErr w:type="gramStart"/>
      <w:r w:rsidRPr="00321286">
        <w:rPr>
          <w:rFonts w:ascii="Times New Roman" w:hAnsi="Times New Roman" w:cs="Times New Roman"/>
          <w:b/>
          <w:bCs/>
        </w:rPr>
        <w:t>show</w:t>
      </w:r>
      <w:proofErr w:type="gramEnd"/>
      <w:r w:rsidRPr="00321286">
        <w:rPr>
          <w:rFonts w:ascii="Times New Roman" w:hAnsi="Times New Roman" w:cs="Times New Roman"/>
          <w:b/>
          <w:bCs/>
        </w:rPr>
        <w:t xml:space="preserve"> voip fpi stats</w:t>
      </w:r>
    </w:p>
    <w:p w14:paraId="5586853A" w14:textId="77777777" w:rsidR="00C13A0E" w:rsidRDefault="00C13A0E" w:rsidP="003B5626">
      <w:pPr>
        <w:rPr>
          <w:ins w:id="815" w:author="Pashmeen  Mistry" w:date="2011-07-19T16:48:00Z"/>
          <w:rFonts w:ascii="Times New Roman" w:hAnsi="Times New Roman" w:cs="Times New Roman"/>
          <w:b/>
          <w:bCs/>
        </w:rPr>
      </w:pPr>
    </w:p>
    <w:p w14:paraId="24B1ED98" w14:textId="77777777" w:rsidR="00C13A0E" w:rsidRPr="00321286" w:rsidRDefault="00C13A0E" w:rsidP="00C13A0E">
      <w:pPr>
        <w:rPr>
          <w:ins w:id="816" w:author="Pashmeen  Mistry" w:date="2011-07-19T16:48:00Z"/>
          <w:rFonts w:ascii="Times New Roman" w:hAnsi="Times New Roman" w:cs="Times New Roman"/>
        </w:rPr>
      </w:pPr>
      <w:ins w:id="817" w:author="Pashmeen  Mistry" w:date="2011-07-19T16:48:00Z">
        <w:r w:rsidRPr="00321286">
          <w:rPr>
            <w:rFonts w:ascii="Times New Roman" w:hAnsi="Times New Roman" w:cs="Times New Roman"/>
          </w:rPr>
          <w:t>The following is a summary list of the</w:t>
        </w:r>
        <w:r>
          <w:rPr>
            <w:rFonts w:ascii="Times New Roman" w:hAnsi="Times New Roman" w:cs="Times New Roman"/>
          </w:rPr>
          <w:t xml:space="preserve"> </w:t>
        </w:r>
        <w:r w:rsidRPr="00321286">
          <w:rPr>
            <w:rFonts w:ascii="Times New Roman" w:hAnsi="Times New Roman" w:cs="Times New Roman"/>
          </w:rPr>
          <w:t xml:space="preserve">debugs useful during troubleshooting </w:t>
        </w:r>
        <w:r>
          <w:rPr>
            <w:rFonts w:ascii="Times New Roman" w:hAnsi="Times New Roman" w:cs="Times New Roman"/>
          </w:rPr>
          <w:t>of</w:t>
        </w:r>
        <w:r w:rsidRPr="00321286">
          <w:rPr>
            <w:rFonts w:ascii="Times New Roman" w:hAnsi="Times New Roman" w:cs="Times New Roman"/>
          </w:rPr>
          <w:t xml:space="preserve"> B2B HA:</w:t>
        </w:r>
      </w:ins>
    </w:p>
    <w:p w14:paraId="58F4ACCB" w14:textId="77777777" w:rsidR="00321286" w:rsidRPr="00321286" w:rsidRDefault="00321286">
      <w:pPr>
        <w:rPr>
          <w:rFonts w:ascii="Times New Roman" w:hAnsi="Times New Roman" w:cs="Times New Roman"/>
          <w:b/>
          <w:bCs/>
        </w:rPr>
        <w:pPrChange w:id="818" w:author="Pashmeen  Mistry" w:date="2011-07-19T16:48:00Z">
          <w:pPr>
            <w:numPr>
              <w:numId w:val="14"/>
            </w:numPr>
            <w:tabs>
              <w:tab w:val="num" w:pos="720"/>
            </w:tabs>
            <w:ind w:left="720" w:hanging="360"/>
          </w:pPr>
        </w:pPrChange>
      </w:pPr>
      <w:r w:rsidRPr="00321286">
        <w:rPr>
          <w:rFonts w:ascii="Times New Roman" w:hAnsi="Times New Roman" w:cs="Times New Roman"/>
          <w:b/>
          <w:bCs/>
        </w:rPr>
        <w:t xml:space="preserve"> </w:t>
      </w:r>
    </w:p>
    <w:p w14:paraId="3D95DA03" w14:textId="77777777" w:rsidR="00321286" w:rsidRPr="00321286" w:rsidRDefault="00321286" w:rsidP="003B5626">
      <w:pPr>
        <w:numPr>
          <w:ilvl w:val="0"/>
          <w:numId w:val="21"/>
        </w:numPr>
        <w:rPr>
          <w:rFonts w:ascii="Times New Roman" w:hAnsi="Times New Roman" w:cs="Times New Roman"/>
          <w:b/>
          <w:bCs/>
        </w:rPr>
      </w:pPr>
      <w:r w:rsidRPr="00321286">
        <w:rPr>
          <w:rFonts w:ascii="Times New Roman" w:hAnsi="Times New Roman" w:cs="Times New Roman"/>
          <w:b/>
          <w:bCs/>
        </w:rPr>
        <w:t xml:space="preserve">Debug voip rtp session </w:t>
      </w:r>
    </w:p>
    <w:p w14:paraId="38D97F01" w14:textId="77777777" w:rsidR="00321286" w:rsidRPr="00321286" w:rsidRDefault="00321286" w:rsidP="003B5626">
      <w:pPr>
        <w:numPr>
          <w:ilvl w:val="0"/>
          <w:numId w:val="21"/>
        </w:numPr>
        <w:rPr>
          <w:rFonts w:ascii="Times New Roman" w:hAnsi="Times New Roman" w:cs="Times New Roman"/>
          <w:b/>
          <w:bCs/>
        </w:rPr>
      </w:pPr>
      <w:r w:rsidRPr="00321286">
        <w:rPr>
          <w:rFonts w:ascii="Times New Roman" w:hAnsi="Times New Roman" w:cs="Times New Roman"/>
          <w:b/>
          <w:bCs/>
        </w:rPr>
        <w:t>Debug voice high-availability all</w:t>
      </w:r>
    </w:p>
    <w:p w14:paraId="0AEA2202" w14:textId="77777777" w:rsidR="00321286" w:rsidRPr="00321286" w:rsidRDefault="00321286" w:rsidP="003B5626">
      <w:pPr>
        <w:numPr>
          <w:ilvl w:val="0"/>
          <w:numId w:val="21"/>
        </w:numPr>
        <w:rPr>
          <w:rFonts w:ascii="Times New Roman" w:hAnsi="Times New Roman" w:cs="Times New Roman"/>
          <w:b/>
          <w:bCs/>
        </w:rPr>
      </w:pPr>
      <w:r w:rsidRPr="00321286">
        <w:rPr>
          <w:rFonts w:ascii="Times New Roman" w:hAnsi="Times New Roman" w:cs="Times New Roman"/>
          <w:b/>
          <w:bCs/>
        </w:rPr>
        <w:t>Debug voip fpi all</w:t>
      </w:r>
    </w:p>
    <w:p w14:paraId="532755A1" w14:textId="77777777" w:rsidR="00321286" w:rsidRPr="00321286" w:rsidRDefault="00321286" w:rsidP="003B5626">
      <w:pPr>
        <w:numPr>
          <w:ilvl w:val="0"/>
          <w:numId w:val="21"/>
        </w:numPr>
        <w:rPr>
          <w:rFonts w:ascii="Times New Roman" w:hAnsi="Times New Roman" w:cs="Times New Roman"/>
          <w:b/>
          <w:bCs/>
        </w:rPr>
      </w:pPr>
      <w:proofErr w:type="gramStart"/>
      <w:r w:rsidRPr="00321286">
        <w:rPr>
          <w:rFonts w:ascii="Times New Roman" w:hAnsi="Times New Roman" w:cs="Times New Roman"/>
          <w:b/>
          <w:bCs/>
        </w:rPr>
        <w:t>debug</w:t>
      </w:r>
      <w:proofErr w:type="gramEnd"/>
      <w:r w:rsidRPr="00321286">
        <w:rPr>
          <w:rFonts w:ascii="Times New Roman" w:hAnsi="Times New Roman" w:cs="Times New Roman"/>
          <w:b/>
          <w:bCs/>
        </w:rPr>
        <w:t xml:space="preserve"> redundancy application group &lt;config | faults | media | protocol | rii | transport | vp&gt;</w:t>
      </w:r>
    </w:p>
    <w:p w14:paraId="270CF674" w14:textId="77777777" w:rsidR="00321286" w:rsidRPr="00321286" w:rsidRDefault="00321286" w:rsidP="00321286">
      <w:pPr>
        <w:rPr>
          <w:rFonts w:ascii="Times New Roman" w:hAnsi="Times New Roman" w:cs="Times New Roman"/>
          <w:b/>
          <w:bCs/>
        </w:rPr>
      </w:pPr>
    </w:p>
    <w:p w14:paraId="3757885F" w14:textId="77777777" w:rsidR="00321286" w:rsidRDefault="00321286" w:rsidP="00321286">
      <w:pPr>
        <w:rPr>
          <w:rFonts w:ascii="Times New Roman" w:hAnsi="Times New Roman" w:cs="Times New Roman"/>
        </w:rPr>
      </w:pPr>
      <w:r w:rsidRPr="00321286">
        <w:rPr>
          <w:rFonts w:ascii="Times New Roman" w:hAnsi="Times New Roman" w:cs="Times New Roman"/>
        </w:rPr>
        <w:t>Note: On every switchover after reload the debugs need to be enabled on the new STBY.</w:t>
      </w:r>
    </w:p>
    <w:p w14:paraId="34178240" w14:textId="77777777" w:rsidR="00321286" w:rsidRDefault="00321286" w:rsidP="00321286">
      <w:pPr>
        <w:pStyle w:val="NormalWeb"/>
      </w:pPr>
      <w:r>
        <w:rPr>
          <w:b/>
        </w:rPr>
        <w:t xml:space="preserve">Note: </w:t>
      </w:r>
      <w:r w:rsidRPr="00905684">
        <w:t xml:space="preserve">Do not turn on a large number of debugs on a system carrying </w:t>
      </w:r>
      <w:r>
        <w:t xml:space="preserve">a high volume of </w:t>
      </w:r>
      <w:r w:rsidRPr="00905684">
        <w:t>active call traffic.</w:t>
      </w:r>
    </w:p>
    <w:p w14:paraId="04EC8DA5" w14:textId="77777777" w:rsidR="00237D45" w:rsidRDefault="00237D45" w:rsidP="001E5D8F">
      <w:pPr>
        <w:pStyle w:val="Heading3"/>
        <w:rPr>
          <w:bCs w:val="0"/>
          <w:sz w:val="24"/>
          <w:szCs w:val="24"/>
        </w:rPr>
      </w:pPr>
      <w:bookmarkStart w:id="819" w:name="_Toc169512152"/>
    </w:p>
    <w:p w14:paraId="0202B5DB" w14:textId="77777777" w:rsidR="00321286" w:rsidRPr="00321286" w:rsidRDefault="00321286" w:rsidP="001E5D8F">
      <w:pPr>
        <w:pStyle w:val="Heading3"/>
      </w:pPr>
      <w:r w:rsidRPr="00321286">
        <w:t>Troubleshooting tips</w:t>
      </w:r>
      <w:bookmarkEnd w:id="819"/>
    </w:p>
    <w:p w14:paraId="3D074DE7" w14:textId="77777777" w:rsidR="00321286" w:rsidRPr="00321286" w:rsidRDefault="00321286" w:rsidP="00321286">
      <w:pPr>
        <w:rPr>
          <w:rFonts w:ascii="Times New Roman" w:hAnsi="Times New Roman" w:cs="Times New Roman"/>
        </w:rPr>
      </w:pPr>
    </w:p>
    <w:p w14:paraId="5C446B5D" w14:textId="77777777" w:rsidR="00321286" w:rsidRPr="00321286" w:rsidRDefault="00321286" w:rsidP="00321286">
      <w:pPr>
        <w:numPr>
          <w:ilvl w:val="0"/>
          <w:numId w:val="15"/>
        </w:numPr>
        <w:rPr>
          <w:rFonts w:ascii="Times New Roman" w:hAnsi="Times New Roman" w:cs="Times New Roman"/>
        </w:rPr>
      </w:pPr>
      <w:r w:rsidRPr="00321286">
        <w:rPr>
          <w:rFonts w:ascii="Times New Roman" w:hAnsi="Times New Roman" w:cs="Times New Roman"/>
        </w:rPr>
        <w:t xml:space="preserve">Check for proper HA states on both the active &amp; standby in the output of the show commands, like “show redundancy application group”.  </w:t>
      </w:r>
    </w:p>
    <w:p w14:paraId="47D7B476" w14:textId="77777777" w:rsidR="00321286" w:rsidRPr="00321286" w:rsidRDefault="00321286" w:rsidP="00321286">
      <w:pPr>
        <w:numPr>
          <w:ilvl w:val="0"/>
          <w:numId w:val="15"/>
        </w:numPr>
        <w:rPr>
          <w:rFonts w:ascii="Times New Roman" w:hAnsi="Times New Roman" w:cs="Times New Roman"/>
        </w:rPr>
      </w:pPr>
      <w:r w:rsidRPr="00321286">
        <w:rPr>
          <w:rFonts w:ascii="Times New Roman" w:hAnsi="Times New Roman" w:cs="Times New Roman"/>
        </w:rPr>
        <w:t xml:space="preserve">Perform incoming &amp; outgoing ping tests with the VIPs employed. </w:t>
      </w:r>
    </w:p>
    <w:p w14:paraId="3932FF5D" w14:textId="77777777" w:rsidR="00321286" w:rsidRPr="00321286" w:rsidRDefault="00321286" w:rsidP="00321286">
      <w:pPr>
        <w:numPr>
          <w:ilvl w:val="0"/>
          <w:numId w:val="15"/>
        </w:numPr>
        <w:rPr>
          <w:rFonts w:ascii="Times New Roman" w:hAnsi="Times New Roman" w:cs="Times New Roman"/>
        </w:rPr>
      </w:pPr>
      <w:r w:rsidRPr="00321286">
        <w:rPr>
          <w:rFonts w:ascii="Times New Roman" w:hAnsi="Times New Roman" w:cs="Times New Roman"/>
        </w:rPr>
        <w:t>In the presence of active calls, look for any use of any physical interface’s IP addr</w:t>
      </w:r>
      <w:ins w:id="820" w:author="Pashmeen  Mistry" w:date="2011-07-21T16:57:00Z">
        <w:r w:rsidR="003B5626">
          <w:rPr>
            <w:rFonts w:ascii="Times New Roman" w:hAnsi="Times New Roman" w:cs="Times New Roman"/>
          </w:rPr>
          <w:t>ess</w:t>
        </w:r>
      </w:ins>
      <w:r w:rsidRPr="00321286">
        <w:rPr>
          <w:rFonts w:ascii="Times New Roman" w:hAnsi="Times New Roman" w:cs="Times New Roman"/>
        </w:rPr>
        <w:t xml:space="preserve"> in the output of “show voip rtp connections” on both the active &amp; standby. VIP should be used in the show outputs and in the debugs as well</w:t>
      </w:r>
    </w:p>
    <w:p w14:paraId="747B6D39" w14:textId="77777777" w:rsidR="00321286" w:rsidRPr="00321286" w:rsidRDefault="00321286" w:rsidP="00321286">
      <w:pPr>
        <w:numPr>
          <w:ilvl w:val="0"/>
          <w:numId w:val="15"/>
        </w:numPr>
        <w:rPr>
          <w:rFonts w:ascii="Times New Roman" w:hAnsi="Times New Roman" w:cs="Times New Roman"/>
        </w:rPr>
      </w:pPr>
      <w:r w:rsidRPr="00321286">
        <w:rPr>
          <w:rFonts w:ascii="Times New Roman" w:hAnsi="Times New Roman" w:cs="Times New Roman"/>
        </w:rPr>
        <w:t>In the output of  “</w:t>
      </w:r>
      <w:r w:rsidRPr="00321286">
        <w:rPr>
          <w:rFonts w:ascii="Times New Roman" w:hAnsi="Times New Roman" w:cs="Times New Roman"/>
          <w:bCs/>
        </w:rPr>
        <w:t xml:space="preserve">show voip rtp connection | </w:t>
      </w:r>
      <w:proofErr w:type="gramStart"/>
      <w:r w:rsidRPr="00321286">
        <w:rPr>
          <w:rFonts w:ascii="Times New Roman" w:hAnsi="Times New Roman" w:cs="Times New Roman"/>
          <w:bCs/>
        </w:rPr>
        <w:t>inc</w:t>
      </w:r>
      <w:proofErr w:type="gramEnd"/>
      <w:r w:rsidRPr="00321286">
        <w:rPr>
          <w:rFonts w:ascii="Times New Roman" w:hAnsi="Times New Roman" w:cs="Times New Roman"/>
          <w:bCs/>
        </w:rPr>
        <w:t xml:space="preserve"> Found” and “show call active voice compact | inc Total” </w:t>
      </w:r>
      <w:r w:rsidRPr="00321286">
        <w:rPr>
          <w:rFonts w:ascii="Times New Roman" w:hAnsi="Times New Roman" w:cs="Times New Roman"/>
        </w:rPr>
        <w:t xml:space="preserve">on both the active &amp; standby, check for any </w:t>
      </w:r>
      <w:ins w:id="821" w:author="Pashmeen  Mistry" w:date="2011-07-21T17:02:00Z">
        <w:r w:rsidR="003B5626">
          <w:rPr>
            <w:rFonts w:ascii="Times New Roman" w:hAnsi="Times New Roman" w:cs="Times New Roman"/>
          </w:rPr>
          <w:t>large number of mismatched</w:t>
        </w:r>
      </w:ins>
      <w:ins w:id="822" w:author="Pashmeen  Mistry" w:date="2011-07-21T16:57:00Z">
        <w:r w:rsidR="003B5626" w:rsidRPr="00321286">
          <w:rPr>
            <w:rFonts w:ascii="Times New Roman" w:hAnsi="Times New Roman" w:cs="Times New Roman"/>
          </w:rPr>
          <w:t xml:space="preserve"> </w:t>
        </w:r>
      </w:ins>
      <w:r w:rsidRPr="00321286">
        <w:rPr>
          <w:rFonts w:ascii="Times New Roman" w:hAnsi="Times New Roman" w:cs="Times New Roman"/>
        </w:rPr>
        <w:t xml:space="preserve">calls. </w:t>
      </w:r>
    </w:p>
    <w:p w14:paraId="3E1A06C3" w14:textId="77777777" w:rsidR="00321286" w:rsidRPr="00321286" w:rsidRDefault="00321286" w:rsidP="00321286">
      <w:pPr>
        <w:numPr>
          <w:ilvl w:val="0"/>
          <w:numId w:val="15"/>
        </w:numPr>
        <w:rPr>
          <w:rFonts w:ascii="Times New Roman" w:hAnsi="Times New Roman" w:cs="Times New Roman"/>
        </w:rPr>
      </w:pPr>
      <w:r w:rsidRPr="00321286">
        <w:rPr>
          <w:rFonts w:ascii="Times New Roman" w:hAnsi="Times New Roman" w:cs="Times New Roman"/>
        </w:rPr>
        <w:t>To debug problems, enable the corresponding debug options:</w:t>
      </w:r>
    </w:p>
    <w:p w14:paraId="078245C7" w14:textId="77777777" w:rsidR="00321286" w:rsidRPr="00321286" w:rsidRDefault="00321286" w:rsidP="00321286">
      <w:pPr>
        <w:numPr>
          <w:ilvl w:val="2"/>
          <w:numId w:val="15"/>
        </w:numPr>
        <w:rPr>
          <w:rFonts w:ascii="Times New Roman" w:hAnsi="Times New Roman" w:cs="Times New Roman"/>
        </w:rPr>
      </w:pPr>
      <w:r w:rsidRPr="00321286">
        <w:rPr>
          <w:rFonts w:ascii="Times New Roman" w:hAnsi="Times New Roman" w:cs="Times New Roman"/>
        </w:rPr>
        <w:t xml:space="preserve">VoIP RTP </w:t>
      </w:r>
    </w:p>
    <w:p w14:paraId="2BBB9C17" w14:textId="77777777" w:rsidR="00321286" w:rsidRPr="00321286" w:rsidRDefault="00321286" w:rsidP="00321286">
      <w:pPr>
        <w:numPr>
          <w:ilvl w:val="2"/>
          <w:numId w:val="15"/>
        </w:numPr>
        <w:rPr>
          <w:rFonts w:ascii="Times New Roman" w:hAnsi="Times New Roman" w:cs="Times New Roman"/>
        </w:rPr>
      </w:pPr>
      <w:r w:rsidRPr="00321286">
        <w:rPr>
          <w:rFonts w:ascii="Times New Roman" w:hAnsi="Times New Roman" w:cs="Times New Roman"/>
        </w:rPr>
        <w:t xml:space="preserve">VoIP FPI </w:t>
      </w:r>
    </w:p>
    <w:p w14:paraId="575FEC0E" w14:textId="77777777" w:rsidR="00321286" w:rsidRPr="00321286" w:rsidRDefault="00321286" w:rsidP="00321286">
      <w:pPr>
        <w:numPr>
          <w:ilvl w:val="2"/>
          <w:numId w:val="15"/>
        </w:numPr>
        <w:rPr>
          <w:rFonts w:ascii="Times New Roman" w:hAnsi="Times New Roman" w:cs="Times New Roman"/>
        </w:rPr>
      </w:pPr>
      <w:r w:rsidRPr="00321286">
        <w:rPr>
          <w:rFonts w:ascii="Times New Roman" w:hAnsi="Times New Roman" w:cs="Times New Roman"/>
        </w:rPr>
        <w:t xml:space="preserve">VoIP HA </w:t>
      </w:r>
    </w:p>
    <w:p w14:paraId="15EFBCCA" w14:textId="77777777" w:rsidR="00321286" w:rsidRPr="00321286" w:rsidRDefault="00321286" w:rsidP="00321286">
      <w:pPr>
        <w:numPr>
          <w:ilvl w:val="2"/>
          <w:numId w:val="15"/>
        </w:numPr>
        <w:rPr>
          <w:rFonts w:ascii="Times New Roman" w:hAnsi="Times New Roman" w:cs="Times New Roman"/>
        </w:rPr>
      </w:pPr>
      <w:r w:rsidRPr="00321286">
        <w:rPr>
          <w:rFonts w:ascii="Times New Roman" w:hAnsi="Times New Roman" w:cs="Times New Roman"/>
        </w:rPr>
        <w:t>SPIs (SIP, H.323, SCCPAPP, etc)</w:t>
      </w:r>
    </w:p>
    <w:p w14:paraId="292A53D9" w14:textId="77777777" w:rsidR="00321286" w:rsidRPr="00321286" w:rsidRDefault="00321286" w:rsidP="00321286">
      <w:pPr>
        <w:rPr>
          <w:rFonts w:ascii="Times New Roman" w:hAnsi="Times New Roman" w:cs="Times New Roman"/>
        </w:rPr>
      </w:pPr>
    </w:p>
    <w:p w14:paraId="57DF63BA" w14:textId="77777777" w:rsidR="00321286" w:rsidRDefault="00321286" w:rsidP="001E5D8F">
      <w:pPr>
        <w:pStyle w:val="Heading2"/>
      </w:pPr>
      <w:bookmarkStart w:id="823" w:name="_NetPro_Discussion_Forums"/>
      <w:bookmarkStart w:id="824" w:name="_Toc268685341"/>
      <w:bookmarkStart w:id="825" w:name="_Toc169512153"/>
      <w:bookmarkEnd w:id="823"/>
      <w:r w:rsidRPr="008E30E3">
        <w:t xml:space="preserve">NetPro Discussion </w:t>
      </w:r>
      <w:r>
        <w:t>Forums - Featured Conversations</w:t>
      </w:r>
      <w:bookmarkEnd w:id="824"/>
      <w:bookmarkEnd w:id="825"/>
    </w:p>
    <w:p w14:paraId="3001C3BE" w14:textId="77777777" w:rsidR="00321286" w:rsidRDefault="00321286" w:rsidP="001E5D8F">
      <w:pPr>
        <w:pStyle w:val="Heading2"/>
      </w:pPr>
      <w:bookmarkStart w:id="826" w:name="_Related_Information"/>
      <w:bookmarkStart w:id="827" w:name="_Toc268685342"/>
      <w:bookmarkStart w:id="828" w:name="_Toc169512154"/>
      <w:bookmarkEnd w:id="826"/>
      <w:r>
        <w:t>Related Information</w:t>
      </w:r>
      <w:bookmarkEnd w:id="827"/>
      <w:bookmarkEnd w:id="828"/>
    </w:p>
    <w:p w14:paraId="4EBF1C73" w14:textId="77777777" w:rsidR="00321286" w:rsidRDefault="00321286">
      <w:pPr>
        <w:rPr>
          <w:ins w:id="829" w:author="Pashmeen  Mistry" w:date="2011-07-21T16:53:00Z"/>
          <w:rFonts w:ascii="Times New Roman" w:hAnsi="Times New Roman" w:cs="Times New Roman"/>
        </w:rPr>
      </w:pPr>
    </w:p>
    <w:p w14:paraId="18C93A5A" w14:textId="77777777" w:rsidR="00AF7CE3" w:rsidRPr="00321286" w:rsidRDefault="00AF7CE3">
      <w:pPr>
        <w:rPr>
          <w:rFonts w:ascii="Times New Roman" w:hAnsi="Times New Roman" w:cs="Times New Roman"/>
        </w:rPr>
      </w:pPr>
    </w:p>
    <w:sectPr w:rsidR="00AF7CE3" w:rsidRPr="00321286" w:rsidSect="00E664F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520EB"/>
    <w:multiLevelType w:val="hybridMultilevel"/>
    <w:tmpl w:val="FE78C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B7E38"/>
    <w:multiLevelType w:val="hybridMultilevel"/>
    <w:tmpl w:val="13701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244B4B"/>
    <w:multiLevelType w:val="hybridMultilevel"/>
    <w:tmpl w:val="2454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90499"/>
    <w:multiLevelType w:val="hybridMultilevel"/>
    <w:tmpl w:val="30440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D03B7"/>
    <w:multiLevelType w:val="hybridMultilevel"/>
    <w:tmpl w:val="E9A4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E43B78"/>
    <w:multiLevelType w:val="hybridMultilevel"/>
    <w:tmpl w:val="28746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D131E"/>
    <w:multiLevelType w:val="hybridMultilevel"/>
    <w:tmpl w:val="1AFA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DC5459"/>
    <w:multiLevelType w:val="hybridMultilevel"/>
    <w:tmpl w:val="43F68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8C2B38"/>
    <w:multiLevelType w:val="hybridMultilevel"/>
    <w:tmpl w:val="58F4F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561758"/>
    <w:multiLevelType w:val="hybridMultilevel"/>
    <w:tmpl w:val="9184DCE4"/>
    <w:lvl w:ilvl="0" w:tplc="D0840CEA">
      <w:start w:val="1"/>
      <w:numFmt w:val="decimal"/>
      <w:lvlText w:val="%1."/>
      <w:lvlJc w:val="left"/>
      <w:pPr>
        <w:tabs>
          <w:tab w:val="num" w:pos="720"/>
        </w:tabs>
        <w:ind w:left="720" w:hanging="360"/>
      </w:pPr>
    </w:lvl>
    <w:lvl w:ilvl="1" w:tplc="A87E953A" w:tentative="1">
      <w:start w:val="1"/>
      <w:numFmt w:val="decimal"/>
      <w:lvlText w:val="%2."/>
      <w:lvlJc w:val="left"/>
      <w:pPr>
        <w:tabs>
          <w:tab w:val="num" w:pos="1440"/>
        </w:tabs>
        <w:ind w:left="1440" w:hanging="360"/>
      </w:pPr>
    </w:lvl>
    <w:lvl w:ilvl="2" w:tplc="5F6899A8">
      <w:start w:val="414"/>
      <w:numFmt w:val="bullet"/>
      <w:lvlText w:val="•"/>
      <w:lvlJc w:val="left"/>
      <w:pPr>
        <w:tabs>
          <w:tab w:val="num" w:pos="2160"/>
        </w:tabs>
        <w:ind w:left="2160" w:hanging="360"/>
      </w:pPr>
      <w:rPr>
        <w:rFonts w:ascii="Arial" w:hAnsi="Arial" w:hint="default"/>
      </w:rPr>
    </w:lvl>
    <w:lvl w:ilvl="3" w:tplc="7244FFEA" w:tentative="1">
      <w:start w:val="1"/>
      <w:numFmt w:val="decimal"/>
      <w:lvlText w:val="%4."/>
      <w:lvlJc w:val="left"/>
      <w:pPr>
        <w:tabs>
          <w:tab w:val="num" w:pos="2880"/>
        </w:tabs>
        <w:ind w:left="2880" w:hanging="360"/>
      </w:pPr>
    </w:lvl>
    <w:lvl w:ilvl="4" w:tplc="7F30B178" w:tentative="1">
      <w:start w:val="1"/>
      <w:numFmt w:val="decimal"/>
      <w:lvlText w:val="%5."/>
      <w:lvlJc w:val="left"/>
      <w:pPr>
        <w:tabs>
          <w:tab w:val="num" w:pos="3600"/>
        </w:tabs>
        <w:ind w:left="3600" w:hanging="360"/>
      </w:pPr>
    </w:lvl>
    <w:lvl w:ilvl="5" w:tplc="C54688D8" w:tentative="1">
      <w:start w:val="1"/>
      <w:numFmt w:val="decimal"/>
      <w:lvlText w:val="%6."/>
      <w:lvlJc w:val="left"/>
      <w:pPr>
        <w:tabs>
          <w:tab w:val="num" w:pos="4320"/>
        </w:tabs>
        <w:ind w:left="4320" w:hanging="360"/>
      </w:pPr>
    </w:lvl>
    <w:lvl w:ilvl="6" w:tplc="277C3318" w:tentative="1">
      <w:start w:val="1"/>
      <w:numFmt w:val="decimal"/>
      <w:lvlText w:val="%7."/>
      <w:lvlJc w:val="left"/>
      <w:pPr>
        <w:tabs>
          <w:tab w:val="num" w:pos="5040"/>
        </w:tabs>
        <w:ind w:left="5040" w:hanging="360"/>
      </w:pPr>
    </w:lvl>
    <w:lvl w:ilvl="7" w:tplc="670CA5E8" w:tentative="1">
      <w:start w:val="1"/>
      <w:numFmt w:val="decimal"/>
      <w:lvlText w:val="%8."/>
      <w:lvlJc w:val="left"/>
      <w:pPr>
        <w:tabs>
          <w:tab w:val="num" w:pos="5760"/>
        </w:tabs>
        <w:ind w:left="5760" w:hanging="360"/>
      </w:pPr>
    </w:lvl>
    <w:lvl w:ilvl="8" w:tplc="437A271E" w:tentative="1">
      <w:start w:val="1"/>
      <w:numFmt w:val="decimal"/>
      <w:lvlText w:val="%9."/>
      <w:lvlJc w:val="left"/>
      <w:pPr>
        <w:tabs>
          <w:tab w:val="num" w:pos="6480"/>
        </w:tabs>
        <w:ind w:left="6480" w:hanging="360"/>
      </w:pPr>
    </w:lvl>
  </w:abstractNum>
  <w:abstractNum w:abstractNumId="10">
    <w:nsid w:val="1B3041C2"/>
    <w:multiLevelType w:val="hybridMultilevel"/>
    <w:tmpl w:val="CA7EE9D8"/>
    <w:lvl w:ilvl="0" w:tplc="65CE0B7C">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AF2C47"/>
    <w:multiLevelType w:val="hybridMultilevel"/>
    <w:tmpl w:val="A83C75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A73CA7"/>
    <w:multiLevelType w:val="multilevel"/>
    <w:tmpl w:val="98929D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b/>
      </w:rPr>
    </w:lvl>
    <w:lvl w:ilvl="2">
      <w:numFmt w:val="bullet"/>
      <w:lvlText w:val="-"/>
      <w:lvlJc w:val="left"/>
      <w:pPr>
        <w:ind w:left="2160" w:hanging="360"/>
      </w:pPr>
      <w:rPr>
        <w:rFonts w:ascii="Times New Roman" w:eastAsia="MS Mincho"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4A75C0"/>
    <w:multiLevelType w:val="hybridMultilevel"/>
    <w:tmpl w:val="14CAE926"/>
    <w:lvl w:ilvl="0" w:tplc="0409000F">
      <w:start w:val="1"/>
      <w:numFmt w:val="decimal"/>
      <w:lvlText w:val="%1."/>
      <w:lvlJc w:val="left"/>
      <w:pPr>
        <w:ind w:left="720" w:hanging="360"/>
      </w:pPr>
      <w:rPr>
        <w:rFonts w:hint="default"/>
        <w:b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057D6"/>
    <w:multiLevelType w:val="hybridMultilevel"/>
    <w:tmpl w:val="02DC3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C22499"/>
    <w:multiLevelType w:val="hybridMultilevel"/>
    <w:tmpl w:val="58AE7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EE0357"/>
    <w:multiLevelType w:val="hybridMultilevel"/>
    <w:tmpl w:val="B74427F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91195D"/>
    <w:multiLevelType w:val="hybridMultilevel"/>
    <w:tmpl w:val="72FE1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782611"/>
    <w:multiLevelType w:val="hybridMultilevel"/>
    <w:tmpl w:val="2A2C21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09D3C34"/>
    <w:multiLevelType w:val="hybridMultilevel"/>
    <w:tmpl w:val="B004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FD75A1"/>
    <w:multiLevelType w:val="hybridMultilevel"/>
    <w:tmpl w:val="E03CE9C2"/>
    <w:lvl w:ilvl="0" w:tplc="E5545136">
      <w:start w:val="1"/>
      <w:numFmt w:val="decimal"/>
      <w:lvlText w:val="%1."/>
      <w:lvlJc w:val="left"/>
      <w:pPr>
        <w:tabs>
          <w:tab w:val="num" w:pos="720"/>
        </w:tabs>
        <w:ind w:left="720" w:hanging="360"/>
      </w:pPr>
      <w:rPr>
        <w:rFonts w:ascii="Times" w:eastAsia="MS Mincho" w:hAnsi="Times" w:cs="Times New Roman" w:hint="default"/>
        <w:b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7"/>
  </w:num>
  <w:num w:numId="4">
    <w:abstractNumId w:val="5"/>
  </w:num>
  <w:num w:numId="5">
    <w:abstractNumId w:val="17"/>
  </w:num>
  <w:num w:numId="6">
    <w:abstractNumId w:val="19"/>
  </w:num>
  <w:num w:numId="7">
    <w:abstractNumId w:val="8"/>
  </w:num>
  <w:num w:numId="8">
    <w:abstractNumId w:val="3"/>
  </w:num>
  <w:num w:numId="9">
    <w:abstractNumId w:val="16"/>
  </w:num>
  <w:num w:numId="10">
    <w:abstractNumId w:val="6"/>
  </w:num>
  <w:num w:numId="11">
    <w:abstractNumId w:val="1"/>
  </w:num>
  <w:num w:numId="12">
    <w:abstractNumId w:val="0"/>
  </w:num>
  <w:num w:numId="13">
    <w:abstractNumId w:val="2"/>
  </w:num>
  <w:num w:numId="14">
    <w:abstractNumId w:val="20"/>
  </w:num>
  <w:num w:numId="15">
    <w:abstractNumId w:val="9"/>
  </w:num>
  <w:num w:numId="16">
    <w:abstractNumId w:val="14"/>
  </w:num>
  <w:num w:numId="17">
    <w:abstractNumId w:val="4"/>
  </w:num>
  <w:num w:numId="18">
    <w:abstractNumId w:val="11"/>
  </w:num>
  <w:num w:numId="19">
    <w:abstractNumId w:val="18"/>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revisionView w:markup="0"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187"/>
    <w:rsid w:val="0000453F"/>
    <w:rsid w:val="00015D3F"/>
    <w:rsid w:val="00030BB6"/>
    <w:rsid w:val="000419A2"/>
    <w:rsid w:val="00061187"/>
    <w:rsid w:val="00097EDB"/>
    <w:rsid w:val="000A4C51"/>
    <w:rsid w:val="000B0375"/>
    <w:rsid w:val="000C0FD5"/>
    <w:rsid w:val="000D614E"/>
    <w:rsid w:val="00135772"/>
    <w:rsid w:val="001774B5"/>
    <w:rsid w:val="001A0421"/>
    <w:rsid w:val="001A75B5"/>
    <w:rsid w:val="001B72DD"/>
    <w:rsid w:val="001E099D"/>
    <w:rsid w:val="001E5026"/>
    <w:rsid w:val="001E5D8F"/>
    <w:rsid w:val="001F3380"/>
    <w:rsid w:val="001F6C81"/>
    <w:rsid w:val="001F6D02"/>
    <w:rsid w:val="00202DB3"/>
    <w:rsid w:val="00237D45"/>
    <w:rsid w:val="0026305C"/>
    <w:rsid w:val="002718FC"/>
    <w:rsid w:val="002861E0"/>
    <w:rsid w:val="002A70A8"/>
    <w:rsid w:val="002F293A"/>
    <w:rsid w:val="00313241"/>
    <w:rsid w:val="00321286"/>
    <w:rsid w:val="0033297C"/>
    <w:rsid w:val="00362227"/>
    <w:rsid w:val="003678E8"/>
    <w:rsid w:val="00392680"/>
    <w:rsid w:val="003A3525"/>
    <w:rsid w:val="003B1C55"/>
    <w:rsid w:val="003B5626"/>
    <w:rsid w:val="003C2B99"/>
    <w:rsid w:val="003C2E42"/>
    <w:rsid w:val="0040311B"/>
    <w:rsid w:val="004277E0"/>
    <w:rsid w:val="0043736D"/>
    <w:rsid w:val="00440A61"/>
    <w:rsid w:val="004505E6"/>
    <w:rsid w:val="00454BFC"/>
    <w:rsid w:val="00486470"/>
    <w:rsid w:val="00496D18"/>
    <w:rsid w:val="00497F38"/>
    <w:rsid w:val="004A0696"/>
    <w:rsid w:val="004D5A05"/>
    <w:rsid w:val="00506266"/>
    <w:rsid w:val="0051084E"/>
    <w:rsid w:val="005139AA"/>
    <w:rsid w:val="0051736F"/>
    <w:rsid w:val="005579F8"/>
    <w:rsid w:val="005A6A9E"/>
    <w:rsid w:val="005B2A81"/>
    <w:rsid w:val="005F3BD2"/>
    <w:rsid w:val="00620C48"/>
    <w:rsid w:val="00624891"/>
    <w:rsid w:val="00657138"/>
    <w:rsid w:val="006645E7"/>
    <w:rsid w:val="00672D1D"/>
    <w:rsid w:val="00676757"/>
    <w:rsid w:val="006818A1"/>
    <w:rsid w:val="006A3FC0"/>
    <w:rsid w:val="006C0878"/>
    <w:rsid w:val="006E7814"/>
    <w:rsid w:val="00702D8E"/>
    <w:rsid w:val="0071059C"/>
    <w:rsid w:val="00732D93"/>
    <w:rsid w:val="007416BA"/>
    <w:rsid w:val="007570B1"/>
    <w:rsid w:val="00780484"/>
    <w:rsid w:val="00796B56"/>
    <w:rsid w:val="007E4D18"/>
    <w:rsid w:val="00846921"/>
    <w:rsid w:val="00886EEC"/>
    <w:rsid w:val="008C75D2"/>
    <w:rsid w:val="00922147"/>
    <w:rsid w:val="009961AD"/>
    <w:rsid w:val="009A1D3E"/>
    <w:rsid w:val="009A1F46"/>
    <w:rsid w:val="009A44D8"/>
    <w:rsid w:val="00A201EC"/>
    <w:rsid w:val="00A33195"/>
    <w:rsid w:val="00A42EA9"/>
    <w:rsid w:val="00A52F0B"/>
    <w:rsid w:val="00A6771B"/>
    <w:rsid w:val="00A801C0"/>
    <w:rsid w:val="00AB7FAF"/>
    <w:rsid w:val="00AC004B"/>
    <w:rsid w:val="00AD1932"/>
    <w:rsid w:val="00AF7CE3"/>
    <w:rsid w:val="00B107D4"/>
    <w:rsid w:val="00B258F7"/>
    <w:rsid w:val="00B32D78"/>
    <w:rsid w:val="00B4462B"/>
    <w:rsid w:val="00B64803"/>
    <w:rsid w:val="00B94F03"/>
    <w:rsid w:val="00B96F5E"/>
    <w:rsid w:val="00C13A0E"/>
    <w:rsid w:val="00C93F32"/>
    <w:rsid w:val="00CB06A6"/>
    <w:rsid w:val="00CC1471"/>
    <w:rsid w:val="00D21A54"/>
    <w:rsid w:val="00D909F6"/>
    <w:rsid w:val="00DE4D5B"/>
    <w:rsid w:val="00E045B1"/>
    <w:rsid w:val="00E11DAC"/>
    <w:rsid w:val="00E15DFA"/>
    <w:rsid w:val="00E16FD0"/>
    <w:rsid w:val="00E22C39"/>
    <w:rsid w:val="00E32CB3"/>
    <w:rsid w:val="00E42D50"/>
    <w:rsid w:val="00E55F96"/>
    <w:rsid w:val="00E60792"/>
    <w:rsid w:val="00E664F8"/>
    <w:rsid w:val="00EA069D"/>
    <w:rsid w:val="00EE7FFB"/>
    <w:rsid w:val="00F52AD0"/>
    <w:rsid w:val="00F63D26"/>
    <w:rsid w:val="00F83A6D"/>
    <w:rsid w:val="00F87296"/>
    <w:rsid w:val="00F945E0"/>
    <w:rsid w:val="00FA3325"/>
    <w:rsid w:val="00FC6C6B"/>
    <w:rsid w:val="00FF2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EA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71B"/>
  </w:style>
  <w:style w:type="paragraph" w:styleId="Heading1">
    <w:name w:val="heading 1"/>
    <w:basedOn w:val="Normal"/>
    <w:next w:val="Normal"/>
    <w:link w:val="Heading1Char"/>
    <w:uiPriority w:val="9"/>
    <w:qFormat/>
    <w:rsid w:val="0006118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qFormat/>
    <w:rsid w:val="00061187"/>
    <w:pPr>
      <w:spacing w:before="100" w:beforeAutospacing="1" w:after="100" w:afterAutospacing="1"/>
      <w:outlineLvl w:val="1"/>
    </w:pPr>
    <w:rPr>
      <w:rFonts w:ascii="Times New Roman" w:eastAsia="MS Mincho" w:hAnsi="Times New Roman" w:cs="Times New Roman"/>
      <w:b/>
      <w:bCs/>
      <w:sz w:val="36"/>
      <w:szCs w:val="36"/>
      <w:lang w:eastAsia="ja-JP" w:bidi="mr-IN"/>
    </w:rPr>
  </w:style>
  <w:style w:type="paragraph" w:styleId="Heading3">
    <w:name w:val="heading 3"/>
    <w:basedOn w:val="Normal"/>
    <w:link w:val="Heading3Char"/>
    <w:qFormat/>
    <w:rsid w:val="00061187"/>
    <w:pPr>
      <w:spacing w:before="100" w:beforeAutospacing="1" w:after="100" w:afterAutospacing="1"/>
      <w:outlineLvl w:val="2"/>
    </w:pPr>
    <w:rPr>
      <w:rFonts w:ascii="Times New Roman" w:eastAsia="MS Mincho" w:hAnsi="Times New Roman" w:cs="Times New Roman"/>
      <w:b/>
      <w:bCs/>
      <w:sz w:val="27"/>
      <w:szCs w:val="27"/>
      <w:lang w:eastAsia="ja-JP" w:bidi="mr-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61187"/>
    <w:pPr>
      <w:spacing w:before="100" w:beforeAutospacing="1"/>
    </w:pPr>
    <w:rPr>
      <w:rFonts w:ascii="Times New Roman" w:eastAsia="MS Mincho" w:hAnsi="Times New Roman" w:cs="Times New Roman"/>
      <w:lang w:eastAsia="ja-JP" w:bidi="mr-IN"/>
    </w:rPr>
  </w:style>
  <w:style w:type="character" w:customStyle="1" w:styleId="Heading1Char">
    <w:name w:val="Heading 1 Char"/>
    <w:basedOn w:val="DefaultParagraphFont"/>
    <w:link w:val="Heading1"/>
    <w:uiPriority w:val="9"/>
    <w:rsid w:val="00061187"/>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061187"/>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0611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1187"/>
    <w:rPr>
      <w:rFonts w:ascii="Lucida Grande" w:hAnsi="Lucida Grande" w:cs="Lucida Grande"/>
      <w:sz w:val="18"/>
      <w:szCs w:val="18"/>
    </w:rPr>
  </w:style>
  <w:style w:type="paragraph" w:styleId="TOC1">
    <w:name w:val="toc 1"/>
    <w:basedOn w:val="Normal"/>
    <w:next w:val="Normal"/>
    <w:autoRedefine/>
    <w:uiPriority w:val="39"/>
    <w:unhideWhenUsed/>
    <w:rsid w:val="00061187"/>
    <w:pPr>
      <w:spacing w:before="120"/>
    </w:pPr>
    <w:rPr>
      <w:b/>
    </w:rPr>
  </w:style>
  <w:style w:type="paragraph" w:styleId="TOC2">
    <w:name w:val="toc 2"/>
    <w:basedOn w:val="Normal"/>
    <w:next w:val="Normal"/>
    <w:autoRedefine/>
    <w:uiPriority w:val="39"/>
    <w:unhideWhenUsed/>
    <w:rsid w:val="00061187"/>
    <w:pPr>
      <w:ind w:left="240"/>
    </w:pPr>
    <w:rPr>
      <w:b/>
      <w:sz w:val="22"/>
      <w:szCs w:val="22"/>
    </w:rPr>
  </w:style>
  <w:style w:type="paragraph" w:styleId="TOC3">
    <w:name w:val="toc 3"/>
    <w:basedOn w:val="Normal"/>
    <w:next w:val="Normal"/>
    <w:autoRedefine/>
    <w:uiPriority w:val="39"/>
    <w:unhideWhenUsed/>
    <w:rsid w:val="00061187"/>
    <w:pPr>
      <w:ind w:left="480"/>
    </w:pPr>
    <w:rPr>
      <w:sz w:val="22"/>
      <w:szCs w:val="22"/>
    </w:rPr>
  </w:style>
  <w:style w:type="paragraph" w:styleId="TOC4">
    <w:name w:val="toc 4"/>
    <w:basedOn w:val="Normal"/>
    <w:next w:val="Normal"/>
    <w:autoRedefine/>
    <w:uiPriority w:val="39"/>
    <w:unhideWhenUsed/>
    <w:rsid w:val="00061187"/>
    <w:pPr>
      <w:ind w:left="720"/>
    </w:pPr>
    <w:rPr>
      <w:sz w:val="20"/>
      <w:szCs w:val="20"/>
    </w:rPr>
  </w:style>
  <w:style w:type="paragraph" w:styleId="TOC5">
    <w:name w:val="toc 5"/>
    <w:basedOn w:val="Normal"/>
    <w:next w:val="Normal"/>
    <w:autoRedefine/>
    <w:uiPriority w:val="39"/>
    <w:unhideWhenUsed/>
    <w:rsid w:val="00061187"/>
    <w:pPr>
      <w:ind w:left="960"/>
    </w:pPr>
    <w:rPr>
      <w:sz w:val="20"/>
      <w:szCs w:val="20"/>
    </w:rPr>
  </w:style>
  <w:style w:type="paragraph" w:styleId="TOC6">
    <w:name w:val="toc 6"/>
    <w:basedOn w:val="Normal"/>
    <w:next w:val="Normal"/>
    <w:autoRedefine/>
    <w:uiPriority w:val="39"/>
    <w:unhideWhenUsed/>
    <w:rsid w:val="00061187"/>
    <w:pPr>
      <w:ind w:left="1200"/>
    </w:pPr>
    <w:rPr>
      <w:sz w:val="20"/>
      <w:szCs w:val="20"/>
    </w:rPr>
  </w:style>
  <w:style w:type="paragraph" w:styleId="TOC7">
    <w:name w:val="toc 7"/>
    <w:basedOn w:val="Normal"/>
    <w:next w:val="Normal"/>
    <w:autoRedefine/>
    <w:uiPriority w:val="39"/>
    <w:unhideWhenUsed/>
    <w:rsid w:val="00061187"/>
    <w:pPr>
      <w:ind w:left="1440"/>
    </w:pPr>
    <w:rPr>
      <w:sz w:val="20"/>
      <w:szCs w:val="20"/>
    </w:rPr>
  </w:style>
  <w:style w:type="paragraph" w:styleId="TOC8">
    <w:name w:val="toc 8"/>
    <w:basedOn w:val="Normal"/>
    <w:next w:val="Normal"/>
    <w:autoRedefine/>
    <w:uiPriority w:val="39"/>
    <w:unhideWhenUsed/>
    <w:rsid w:val="00061187"/>
    <w:pPr>
      <w:ind w:left="1680"/>
    </w:pPr>
    <w:rPr>
      <w:sz w:val="20"/>
      <w:szCs w:val="20"/>
    </w:rPr>
  </w:style>
  <w:style w:type="paragraph" w:styleId="TOC9">
    <w:name w:val="toc 9"/>
    <w:basedOn w:val="Normal"/>
    <w:next w:val="Normal"/>
    <w:autoRedefine/>
    <w:uiPriority w:val="39"/>
    <w:unhideWhenUsed/>
    <w:rsid w:val="00061187"/>
    <w:pPr>
      <w:ind w:left="1920"/>
    </w:pPr>
    <w:rPr>
      <w:sz w:val="20"/>
      <w:szCs w:val="20"/>
    </w:rPr>
  </w:style>
  <w:style w:type="character" w:customStyle="1" w:styleId="Heading2Char">
    <w:name w:val="Heading 2 Char"/>
    <w:basedOn w:val="DefaultParagraphFont"/>
    <w:link w:val="Heading2"/>
    <w:rsid w:val="00061187"/>
    <w:rPr>
      <w:rFonts w:ascii="Times New Roman" w:eastAsia="MS Mincho" w:hAnsi="Times New Roman" w:cs="Times New Roman"/>
      <w:b/>
      <w:bCs/>
      <w:sz w:val="36"/>
      <w:szCs w:val="36"/>
      <w:lang w:eastAsia="ja-JP" w:bidi="mr-IN"/>
    </w:rPr>
  </w:style>
  <w:style w:type="character" w:customStyle="1" w:styleId="Heading3Char">
    <w:name w:val="Heading 3 Char"/>
    <w:basedOn w:val="DefaultParagraphFont"/>
    <w:link w:val="Heading3"/>
    <w:rsid w:val="00061187"/>
    <w:rPr>
      <w:rFonts w:ascii="Times New Roman" w:eastAsia="MS Mincho" w:hAnsi="Times New Roman" w:cs="Times New Roman"/>
      <w:b/>
      <w:bCs/>
      <w:sz w:val="27"/>
      <w:szCs w:val="27"/>
      <w:lang w:eastAsia="ja-JP" w:bidi="mr-IN"/>
    </w:rPr>
  </w:style>
  <w:style w:type="character" w:styleId="Hyperlink">
    <w:name w:val="Hyperlink"/>
    <w:basedOn w:val="DefaultParagraphFont"/>
    <w:rsid w:val="00061187"/>
    <w:rPr>
      <w:color w:val="0000FF"/>
      <w:u w:val="single"/>
    </w:rPr>
  </w:style>
  <w:style w:type="paragraph" w:customStyle="1" w:styleId="Bullet">
    <w:name w:val="Bullet"/>
    <w:basedOn w:val="ListBullet"/>
    <w:link w:val="BulletChar"/>
    <w:rsid w:val="00061187"/>
    <w:pPr>
      <w:numPr>
        <w:numId w:val="2"/>
      </w:numPr>
      <w:contextualSpacing w:val="0"/>
    </w:pPr>
    <w:rPr>
      <w:rFonts w:ascii="Times New Roman" w:eastAsia="MS Mincho" w:hAnsi="Times New Roman" w:cs="Times New Roman"/>
      <w:lang w:eastAsia="ja-JP"/>
    </w:rPr>
  </w:style>
  <w:style w:type="character" w:customStyle="1" w:styleId="BulletChar">
    <w:name w:val="Bullet Char"/>
    <w:basedOn w:val="DefaultParagraphFont"/>
    <w:link w:val="Bullet"/>
    <w:rsid w:val="00061187"/>
    <w:rPr>
      <w:rFonts w:ascii="Times New Roman" w:eastAsia="MS Mincho" w:hAnsi="Times New Roman" w:cs="Times New Roman"/>
      <w:lang w:eastAsia="ja-JP"/>
    </w:rPr>
  </w:style>
  <w:style w:type="paragraph" w:styleId="ListBullet">
    <w:name w:val="List Bullet"/>
    <w:basedOn w:val="Normal"/>
    <w:uiPriority w:val="99"/>
    <w:semiHidden/>
    <w:unhideWhenUsed/>
    <w:rsid w:val="00061187"/>
    <w:pPr>
      <w:tabs>
        <w:tab w:val="num" w:pos="720"/>
      </w:tabs>
      <w:ind w:left="720" w:hanging="360"/>
      <w:contextualSpacing/>
    </w:pPr>
  </w:style>
  <w:style w:type="paragraph" w:styleId="ListParagraph">
    <w:name w:val="List Paragraph"/>
    <w:basedOn w:val="Normal"/>
    <w:uiPriority w:val="34"/>
    <w:qFormat/>
    <w:rsid w:val="005579F8"/>
    <w:pPr>
      <w:ind w:left="720"/>
      <w:contextualSpacing/>
    </w:pPr>
  </w:style>
  <w:style w:type="paragraph" w:styleId="PlainText">
    <w:name w:val="Plain Text"/>
    <w:basedOn w:val="Normal"/>
    <w:link w:val="PlainTextChar"/>
    <w:rsid w:val="00F83A6D"/>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F83A6D"/>
    <w:rPr>
      <w:rFonts w:ascii="Courier New" w:eastAsia="Times New Roman" w:hAnsi="Courier New" w:cs="Times New Roman"/>
      <w:sz w:val="20"/>
      <w:szCs w:val="20"/>
    </w:rPr>
  </w:style>
  <w:style w:type="paragraph" w:styleId="HTMLPreformatted">
    <w:name w:val="HTML Preformatted"/>
    <w:basedOn w:val="Normal"/>
    <w:link w:val="HTMLPreformattedChar"/>
    <w:rsid w:val="00F83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83A6D"/>
    <w:rPr>
      <w:rFonts w:ascii="Courier New" w:eastAsia="Times New Roman" w:hAnsi="Courier New" w:cs="Courier New"/>
      <w:sz w:val="20"/>
      <w:szCs w:val="20"/>
    </w:rPr>
  </w:style>
  <w:style w:type="paragraph" w:customStyle="1" w:styleId="code">
    <w:name w:val="code"/>
    <w:basedOn w:val="Normal"/>
    <w:link w:val="codeChar"/>
    <w:rsid w:val="00CB06A6"/>
    <w:pPr>
      <w:ind w:left="360"/>
    </w:pPr>
    <w:rPr>
      <w:rFonts w:ascii="Courier New" w:eastAsia="Times New Roman" w:hAnsi="Courier New" w:cs="Courier New"/>
      <w:sz w:val="20"/>
      <w:szCs w:val="20"/>
    </w:rPr>
  </w:style>
  <w:style w:type="character" w:customStyle="1" w:styleId="codeChar">
    <w:name w:val="code Char"/>
    <w:basedOn w:val="DefaultParagraphFont"/>
    <w:link w:val="code"/>
    <w:rsid w:val="00CB06A6"/>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E16FD0"/>
    <w:rPr>
      <w:sz w:val="18"/>
      <w:szCs w:val="18"/>
    </w:rPr>
  </w:style>
  <w:style w:type="paragraph" w:styleId="CommentText">
    <w:name w:val="annotation text"/>
    <w:basedOn w:val="Normal"/>
    <w:link w:val="CommentTextChar"/>
    <w:uiPriority w:val="99"/>
    <w:semiHidden/>
    <w:unhideWhenUsed/>
    <w:rsid w:val="00E16FD0"/>
  </w:style>
  <w:style w:type="character" w:customStyle="1" w:styleId="CommentTextChar">
    <w:name w:val="Comment Text Char"/>
    <w:basedOn w:val="DefaultParagraphFont"/>
    <w:link w:val="CommentText"/>
    <w:uiPriority w:val="99"/>
    <w:semiHidden/>
    <w:rsid w:val="00E16FD0"/>
  </w:style>
  <w:style w:type="paragraph" w:styleId="CommentSubject">
    <w:name w:val="annotation subject"/>
    <w:basedOn w:val="CommentText"/>
    <w:next w:val="CommentText"/>
    <w:link w:val="CommentSubjectChar"/>
    <w:uiPriority w:val="99"/>
    <w:semiHidden/>
    <w:unhideWhenUsed/>
    <w:rsid w:val="00E16FD0"/>
    <w:rPr>
      <w:b/>
      <w:bCs/>
      <w:sz w:val="20"/>
      <w:szCs w:val="20"/>
    </w:rPr>
  </w:style>
  <w:style w:type="character" w:customStyle="1" w:styleId="CommentSubjectChar">
    <w:name w:val="Comment Subject Char"/>
    <w:basedOn w:val="CommentTextChar"/>
    <w:link w:val="CommentSubject"/>
    <w:uiPriority w:val="99"/>
    <w:semiHidden/>
    <w:rsid w:val="00E16FD0"/>
    <w:rPr>
      <w:b/>
      <w:bCs/>
      <w:sz w:val="20"/>
      <w:szCs w:val="20"/>
    </w:rPr>
  </w:style>
  <w:style w:type="character" w:styleId="FollowedHyperlink">
    <w:name w:val="FollowedHyperlink"/>
    <w:basedOn w:val="DefaultParagraphFont"/>
    <w:uiPriority w:val="99"/>
    <w:semiHidden/>
    <w:unhideWhenUsed/>
    <w:rsid w:val="00657138"/>
    <w:rPr>
      <w:color w:val="800080" w:themeColor="followedHyperlink"/>
      <w:u w:val="single"/>
    </w:rPr>
  </w:style>
  <w:style w:type="paragraph" w:styleId="DocumentMap">
    <w:name w:val="Document Map"/>
    <w:basedOn w:val="Normal"/>
    <w:link w:val="DocumentMapChar"/>
    <w:uiPriority w:val="99"/>
    <w:semiHidden/>
    <w:unhideWhenUsed/>
    <w:rsid w:val="001E5D8F"/>
    <w:rPr>
      <w:rFonts w:ascii="Lucida Grande" w:hAnsi="Lucida Grande" w:cs="Lucida Grande"/>
    </w:rPr>
  </w:style>
  <w:style w:type="character" w:customStyle="1" w:styleId="DocumentMapChar">
    <w:name w:val="Document Map Char"/>
    <w:basedOn w:val="DefaultParagraphFont"/>
    <w:link w:val="DocumentMap"/>
    <w:uiPriority w:val="99"/>
    <w:semiHidden/>
    <w:rsid w:val="001E5D8F"/>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71B"/>
  </w:style>
  <w:style w:type="paragraph" w:styleId="Heading1">
    <w:name w:val="heading 1"/>
    <w:basedOn w:val="Normal"/>
    <w:next w:val="Normal"/>
    <w:link w:val="Heading1Char"/>
    <w:uiPriority w:val="9"/>
    <w:qFormat/>
    <w:rsid w:val="0006118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qFormat/>
    <w:rsid w:val="00061187"/>
    <w:pPr>
      <w:spacing w:before="100" w:beforeAutospacing="1" w:after="100" w:afterAutospacing="1"/>
      <w:outlineLvl w:val="1"/>
    </w:pPr>
    <w:rPr>
      <w:rFonts w:ascii="Times New Roman" w:eastAsia="MS Mincho" w:hAnsi="Times New Roman" w:cs="Times New Roman"/>
      <w:b/>
      <w:bCs/>
      <w:sz w:val="36"/>
      <w:szCs w:val="36"/>
      <w:lang w:eastAsia="ja-JP" w:bidi="mr-IN"/>
    </w:rPr>
  </w:style>
  <w:style w:type="paragraph" w:styleId="Heading3">
    <w:name w:val="heading 3"/>
    <w:basedOn w:val="Normal"/>
    <w:link w:val="Heading3Char"/>
    <w:qFormat/>
    <w:rsid w:val="00061187"/>
    <w:pPr>
      <w:spacing w:before="100" w:beforeAutospacing="1" w:after="100" w:afterAutospacing="1"/>
      <w:outlineLvl w:val="2"/>
    </w:pPr>
    <w:rPr>
      <w:rFonts w:ascii="Times New Roman" w:eastAsia="MS Mincho" w:hAnsi="Times New Roman" w:cs="Times New Roman"/>
      <w:b/>
      <w:bCs/>
      <w:sz w:val="27"/>
      <w:szCs w:val="27"/>
      <w:lang w:eastAsia="ja-JP" w:bidi="mr-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61187"/>
    <w:pPr>
      <w:spacing w:before="100" w:beforeAutospacing="1"/>
    </w:pPr>
    <w:rPr>
      <w:rFonts w:ascii="Times New Roman" w:eastAsia="MS Mincho" w:hAnsi="Times New Roman" w:cs="Times New Roman"/>
      <w:lang w:eastAsia="ja-JP" w:bidi="mr-IN"/>
    </w:rPr>
  </w:style>
  <w:style w:type="character" w:customStyle="1" w:styleId="Heading1Char">
    <w:name w:val="Heading 1 Char"/>
    <w:basedOn w:val="DefaultParagraphFont"/>
    <w:link w:val="Heading1"/>
    <w:uiPriority w:val="9"/>
    <w:rsid w:val="00061187"/>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061187"/>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0611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1187"/>
    <w:rPr>
      <w:rFonts w:ascii="Lucida Grande" w:hAnsi="Lucida Grande" w:cs="Lucida Grande"/>
      <w:sz w:val="18"/>
      <w:szCs w:val="18"/>
    </w:rPr>
  </w:style>
  <w:style w:type="paragraph" w:styleId="TOC1">
    <w:name w:val="toc 1"/>
    <w:basedOn w:val="Normal"/>
    <w:next w:val="Normal"/>
    <w:autoRedefine/>
    <w:uiPriority w:val="39"/>
    <w:unhideWhenUsed/>
    <w:rsid w:val="00061187"/>
    <w:pPr>
      <w:spacing w:before="120"/>
    </w:pPr>
    <w:rPr>
      <w:b/>
    </w:rPr>
  </w:style>
  <w:style w:type="paragraph" w:styleId="TOC2">
    <w:name w:val="toc 2"/>
    <w:basedOn w:val="Normal"/>
    <w:next w:val="Normal"/>
    <w:autoRedefine/>
    <w:uiPriority w:val="39"/>
    <w:unhideWhenUsed/>
    <w:rsid w:val="00061187"/>
    <w:pPr>
      <w:ind w:left="240"/>
    </w:pPr>
    <w:rPr>
      <w:b/>
      <w:sz w:val="22"/>
      <w:szCs w:val="22"/>
    </w:rPr>
  </w:style>
  <w:style w:type="paragraph" w:styleId="TOC3">
    <w:name w:val="toc 3"/>
    <w:basedOn w:val="Normal"/>
    <w:next w:val="Normal"/>
    <w:autoRedefine/>
    <w:uiPriority w:val="39"/>
    <w:unhideWhenUsed/>
    <w:rsid w:val="00061187"/>
    <w:pPr>
      <w:ind w:left="480"/>
    </w:pPr>
    <w:rPr>
      <w:sz w:val="22"/>
      <w:szCs w:val="22"/>
    </w:rPr>
  </w:style>
  <w:style w:type="paragraph" w:styleId="TOC4">
    <w:name w:val="toc 4"/>
    <w:basedOn w:val="Normal"/>
    <w:next w:val="Normal"/>
    <w:autoRedefine/>
    <w:uiPriority w:val="39"/>
    <w:unhideWhenUsed/>
    <w:rsid w:val="00061187"/>
    <w:pPr>
      <w:ind w:left="720"/>
    </w:pPr>
    <w:rPr>
      <w:sz w:val="20"/>
      <w:szCs w:val="20"/>
    </w:rPr>
  </w:style>
  <w:style w:type="paragraph" w:styleId="TOC5">
    <w:name w:val="toc 5"/>
    <w:basedOn w:val="Normal"/>
    <w:next w:val="Normal"/>
    <w:autoRedefine/>
    <w:uiPriority w:val="39"/>
    <w:unhideWhenUsed/>
    <w:rsid w:val="00061187"/>
    <w:pPr>
      <w:ind w:left="960"/>
    </w:pPr>
    <w:rPr>
      <w:sz w:val="20"/>
      <w:szCs w:val="20"/>
    </w:rPr>
  </w:style>
  <w:style w:type="paragraph" w:styleId="TOC6">
    <w:name w:val="toc 6"/>
    <w:basedOn w:val="Normal"/>
    <w:next w:val="Normal"/>
    <w:autoRedefine/>
    <w:uiPriority w:val="39"/>
    <w:unhideWhenUsed/>
    <w:rsid w:val="00061187"/>
    <w:pPr>
      <w:ind w:left="1200"/>
    </w:pPr>
    <w:rPr>
      <w:sz w:val="20"/>
      <w:szCs w:val="20"/>
    </w:rPr>
  </w:style>
  <w:style w:type="paragraph" w:styleId="TOC7">
    <w:name w:val="toc 7"/>
    <w:basedOn w:val="Normal"/>
    <w:next w:val="Normal"/>
    <w:autoRedefine/>
    <w:uiPriority w:val="39"/>
    <w:unhideWhenUsed/>
    <w:rsid w:val="00061187"/>
    <w:pPr>
      <w:ind w:left="1440"/>
    </w:pPr>
    <w:rPr>
      <w:sz w:val="20"/>
      <w:szCs w:val="20"/>
    </w:rPr>
  </w:style>
  <w:style w:type="paragraph" w:styleId="TOC8">
    <w:name w:val="toc 8"/>
    <w:basedOn w:val="Normal"/>
    <w:next w:val="Normal"/>
    <w:autoRedefine/>
    <w:uiPriority w:val="39"/>
    <w:unhideWhenUsed/>
    <w:rsid w:val="00061187"/>
    <w:pPr>
      <w:ind w:left="1680"/>
    </w:pPr>
    <w:rPr>
      <w:sz w:val="20"/>
      <w:szCs w:val="20"/>
    </w:rPr>
  </w:style>
  <w:style w:type="paragraph" w:styleId="TOC9">
    <w:name w:val="toc 9"/>
    <w:basedOn w:val="Normal"/>
    <w:next w:val="Normal"/>
    <w:autoRedefine/>
    <w:uiPriority w:val="39"/>
    <w:unhideWhenUsed/>
    <w:rsid w:val="00061187"/>
    <w:pPr>
      <w:ind w:left="1920"/>
    </w:pPr>
    <w:rPr>
      <w:sz w:val="20"/>
      <w:szCs w:val="20"/>
    </w:rPr>
  </w:style>
  <w:style w:type="character" w:customStyle="1" w:styleId="Heading2Char">
    <w:name w:val="Heading 2 Char"/>
    <w:basedOn w:val="DefaultParagraphFont"/>
    <w:link w:val="Heading2"/>
    <w:rsid w:val="00061187"/>
    <w:rPr>
      <w:rFonts w:ascii="Times New Roman" w:eastAsia="MS Mincho" w:hAnsi="Times New Roman" w:cs="Times New Roman"/>
      <w:b/>
      <w:bCs/>
      <w:sz w:val="36"/>
      <w:szCs w:val="36"/>
      <w:lang w:eastAsia="ja-JP" w:bidi="mr-IN"/>
    </w:rPr>
  </w:style>
  <w:style w:type="character" w:customStyle="1" w:styleId="Heading3Char">
    <w:name w:val="Heading 3 Char"/>
    <w:basedOn w:val="DefaultParagraphFont"/>
    <w:link w:val="Heading3"/>
    <w:rsid w:val="00061187"/>
    <w:rPr>
      <w:rFonts w:ascii="Times New Roman" w:eastAsia="MS Mincho" w:hAnsi="Times New Roman" w:cs="Times New Roman"/>
      <w:b/>
      <w:bCs/>
      <w:sz w:val="27"/>
      <w:szCs w:val="27"/>
      <w:lang w:eastAsia="ja-JP" w:bidi="mr-IN"/>
    </w:rPr>
  </w:style>
  <w:style w:type="character" w:styleId="Hyperlink">
    <w:name w:val="Hyperlink"/>
    <w:basedOn w:val="DefaultParagraphFont"/>
    <w:rsid w:val="00061187"/>
    <w:rPr>
      <w:color w:val="0000FF"/>
      <w:u w:val="single"/>
    </w:rPr>
  </w:style>
  <w:style w:type="paragraph" w:customStyle="1" w:styleId="Bullet">
    <w:name w:val="Bullet"/>
    <w:basedOn w:val="ListBullet"/>
    <w:link w:val="BulletChar"/>
    <w:rsid w:val="00061187"/>
    <w:pPr>
      <w:numPr>
        <w:numId w:val="2"/>
      </w:numPr>
      <w:contextualSpacing w:val="0"/>
    </w:pPr>
    <w:rPr>
      <w:rFonts w:ascii="Times New Roman" w:eastAsia="MS Mincho" w:hAnsi="Times New Roman" w:cs="Times New Roman"/>
      <w:lang w:eastAsia="ja-JP"/>
    </w:rPr>
  </w:style>
  <w:style w:type="character" w:customStyle="1" w:styleId="BulletChar">
    <w:name w:val="Bullet Char"/>
    <w:basedOn w:val="DefaultParagraphFont"/>
    <w:link w:val="Bullet"/>
    <w:rsid w:val="00061187"/>
    <w:rPr>
      <w:rFonts w:ascii="Times New Roman" w:eastAsia="MS Mincho" w:hAnsi="Times New Roman" w:cs="Times New Roman"/>
      <w:lang w:eastAsia="ja-JP"/>
    </w:rPr>
  </w:style>
  <w:style w:type="paragraph" w:styleId="ListBullet">
    <w:name w:val="List Bullet"/>
    <w:basedOn w:val="Normal"/>
    <w:uiPriority w:val="99"/>
    <w:semiHidden/>
    <w:unhideWhenUsed/>
    <w:rsid w:val="00061187"/>
    <w:pPr>
      <w:tabs>
        <w:tab w:val="num" w:pos="720"/>
      </w:tabs>
      <w:ind w:left="720" w:hanging="360"/>
      <w:contextualSpacing/>
    </w:pPr>
  </w:style>
  <w:style w:type="paragraph" w:styleId="ListParagraph">
    <w:name w:val="List Paragraph"/>
    <w:basedOn w:val="Normal"/>
    <w:uiPriority w:val="34"/>
    <w:qFormat/>
    <w:rsid w:val="005579F8"/>
    <w:pPr>
      <w:ind w:left="720"/>
      <w:contextualSpacing/>
    </w:pPr>
  </w:style>
  <w:style w:type="paragraph" w:styleId="PlainText">
    <w:name w:val="Plain Text"/>
    <w:basedOn w:val="Normal"/>
    <w:link w:val="PlainTextChar"/>
    <w:rsid w:val="00F83A6D"/>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F83A6D"/>
    <w:rPr>
      <w:rFonts w:ascii="Courier New" w:eastAsia="Times New Roman" w:hAnsi="Courier New" w:cs="Times New Roman"/>
      <w:sz w:val="20"/>
      <w:szCs w:val="20"/>
    </w:rPr>
  </w:style>
  <w:style w:type="paragraph" w:styleId="HTMLPreformatted">
    <w:name w:val="HTML Preformatted"/>
    <w:basedOn w:val="Normal"/>
    <w:link w:val="HTMLPreformattedChar"/>
    <w:rsid w:val="00F83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83A6D"/>
    <w:rPr>
      <w:rFonts w:ascii="Courier New" w:eastAsia="Times New Roman" w:hAnsi="Courier New" w:cs="Courier New"/>
      <w:sz w:val="20"/>
      <w:szCs w:val="20"/>
    </w:rPr>
  </w:style>
  <w:style w:type="paragraph" w:customStyle="1" w:styleId="code">
    <w:name w:val="code"/>
    <w:basedOn w:val="Normal"/>
    <w:link w:val="codeChar"/>
    <w:rsid w:val="00CB06A6"/>
    <w:pPr>
      <w:ind w:left="360"/>
    </w:pPr>
    <w:rPr>
      <w:rFonts w:ascii="Courier New" w:eastAsia="Times New Roman" w:hAnsi="Courier New" w:cs="Courier New"/>
      <w:sz w:val="20"/>
      <w:szCs w:val="20"/>
    </w:rPr>
  </w:style>
  <w:style w:type="character" w:customStyle="1" w:styleId="codeChar">
    <w:name w:val="code Char"/>
    <w:basedOn w:val="DefaultParagraphFont"/>
    <w:link w:val="code"/>
    <w:rsid w:val="00CB06A6"/>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E16FD0"/>
    <w:rPr>
      <w:sz w:val="18"/>
      <w:szCs w:val="18"/>
    </w:rPr>
  </w:style>
  <w:style w:type="paragraph" w:styleId="CommentText">
    <w:name w:val="annotation text"/>
    <w:basedOn w:val="Normal"/>
    <w:link w:val="CommentTextChar"/>
    <w:uiPriority w:val="99"/>
    <w:semiHidden/>
    <w:unhideWhenUsed/>
    <w:rsid w:val="00E16FD0"/>
  </w:style>
  <w:style w:type="character" w:customStyle="1" w:styleId="CommentTextChar">
    <w:name w:val="Comment Text Char"/>
    <w:basedOn w:val="DefaultParagraphFont"/>
    <w:link w:val="CommentText"/>
    <w:uiPriority w:val="99"/>
    <w:semiHidden/>
    <w:rsid w:val="00E16FD0"/>
  </w:style>
  <w:style w:type="paragraph" w:styleId="CommentSubject">
    <w:name w:val="annotation subject"/>
    <w:basedOn w:val="CommentText"/>
    <w:next w:val="CommentText"/>
    <w:link w:val="CommentSubjectChar"/>
    <w:uiPriority w:val="99"/>
    <w:semiHidden/>
    <w:unhideWhenUsed/>
    <w:rsid w:val="00E16FD0"/>
    <w:rPr>
      <w:b/>
      <w:bCs/>
      <w:sz w:val="20"/>
      <w:szCs w:val="20"/>
    </w:rPr>
  </w:style>
  <w:style w:type="character" w:customStyle="1" w:styleId="CommentSubjectChar">
    <w:name w:val="Comment Subject Char"/>
    <w:basedOn w:val="CommentTextChar"/>
    <w:link w:val="CommentSubject"/>
    <w:uiPriority w:val="99"/>
    <w:semiHidden/>
    <w:rsid w:val="00E16FD0"/>
    <w:rPr>
      <w:b/>
      <w:bCs/>
      <w:sz w:val="20"/>
      <w:szCs w:val="20"/>
    </w:rPr>
  </w:style>
  <w:style w:type="character" w:styleId="FollowedHyperlink">
    <w:name w:val="FollowedHyperlink"/>
    <w:basedOn w:val="DefaultParagraphFont"/>
    <w:uiPriority w:val="99"/>
    <w:semiHidden/>
    <w:unhideWhenUsed/>
    <w:rsid w:val="00657138"/>
    <w:rPr>
      <w:color w:val="800080" w:themeColor="followedHyperlink"/>
      <w:u w:val="single"/>
    </w:rPr>
  </w:style>
  <w:style w:type="paragraph" w:styleId="DocumentMap">
    <w:name w:val="Document Map"/>
    <w:basedOn w:val="Normal"/>
    <w:link w:val="DocumentMapChar"/>
    <w:uiPriority w:val="99"/>
    <w:semiHidden/>
    <w:unhideWhenUsed/>
    <w:rsid w:val="001E5D8F"/>
    <w:rPr>
      <w:rFonts w:ascii="Lucida Grande" w:hAnsi="Lucida Grande" w:cs="Lucida Grande"/>
    </w:rPr>
  </w:style>
  <w:style w:type="character" w:customStyle="1" w:styleId="DocumentMapChar">
    <w:name w:val="Document Map Char"/>
    <w:basedOn w:val="DefaultParagraphFont"/>
    <w:link w:val="DocumentMap"/>
    <w:uiPriority w:val="99"/>
    <w:semiHidden/>
    <w:rsid w:val="001E5D8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yperlink" Target="http%253A%252F%252Fwww.cisco.com%252Fen%252FUS%252Ftech%252Ftk801%252Ftk379%252Ftechnologies_tech_note09186a008017874c.shtml"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253A%252F%252Fwww.cisco.com%252Fen%252FUS%252Ftech%252Ftk801%252Ftk36%252Ftechnologies_tech_note09186a0080121ac5.shtml" TargetMode="External"/><Relationship Id="rId8" Type="http://schemas.openxmlformats.org/officeDocument/2006/relationships/hyperlink" Target="http%253A%252F%252Fwww.cisco.com%252Fcgi-bin%252FSupport%252FCmdlookup%252Fhome.pl" TargetMode="Externa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E39ED-76F7-FD45-9E52-D87C4E8D5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7689</Words>
  <Characters>43832</Characters>
  <Application>Microsoft Macintosh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Cisco Systems</Company>
  <LinksUpToDate>false</LinksUpToDate>
  <CharactersWithSpaces>51419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Pashmeen Mistry</dc:creator>
  <cp:lastModifiedBy>Pashmeen Mistry</cp:lastModifiedBy>
  <cp:revision>2</cp:revision>
  <dcterms:created xsi:type="dcterms:W3CDTF">2012-05-03T22:05:00Z</dcterms:created>
  <dcterms:modified xsi:type="dcterms:W3CDTF">2012-05-03T22:05:00Z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Tracking">
    <vt:lpwstr>true</vt:lpwstr>
  </property>
  <property fmtid="{D5CDD505-2E9C-101B-9397-08002B2CF9AE}" pid="3" name="DV.DocumentId">
    <vt:lpwstr>y9ZLCoIhh5uY0iswhuGUNf</vt:lpwstr>
  </property>
  <property fmtid="{D5CDD505-2E9C-101B-9397-08002B2CF9AE}" pid="4" name="DV.VersionId">
    <vt:lpwstr>ahcmdFduTmPUy3CasAV7mN</vt:lpwstr>
  </property>
  <property fmtid="{D5CDD505-2E9C-101B-9397-08002B2CF9AE}" pid="5" name="DV.MergeIncapabilityFlags">
    <vt:i4>0</vt:i4>
  </property>
</Properties>
</file>